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vsd" ContentType="application/vnd.visio"/>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FA6BB1" w14:textId="77777777" w:rsidR="006958D2" w:rsidRPr="00D94D1E" w:rsidRDefault="006958D2" w:rsidP="006958D2">
      <w:pPr>
        <w:pStyle w:val="Title"/>
        <w:jc w:val="left"/>
        <w:rPr>
          <w:ins w:id="0" w:author="Author" w:date="2024-05-22T11:57:00Z"/>
          <w:rFonts w:ascii="Arial" w:hAnsi="Arial"/>
          <w:b w:val="0"/>
          <w:bCs w:val="0"/>
          <w:color w:val="FF0000"/>
          <w:sz w:val="24"/>
          <w:szCs w:val="28"/>
        </w:rPr>
      </w:pPr>
      <w:ins w:id="1" w:author="Author" w:date="2024-05-22T11:57:00Z">
        <w:r w:rsidRPr="00D94D1E">
          <w:rPr>
            <w:rFonts w:ascii="Arial" w:hAnsi="Arial"/>
            <w:b w:val="0"/>
            <w:bCs w:val="0"/>
            <w:color w:val="FF0000"/>
            <w:sz w:val="24"/>
            <w:szCs w:val="28"/>
          </w:rPr>
          <w:t xml:space="preserve">This legal text is to be used for CMP393, if CMP316 </w:t>
        </w:r>
        <w:r>
          <w:rPr>
            <w:rFonts w:ascii="Arial" w:hAnsi="Arial"/>
            <w:b w:val="0"/>
            <w:bCs w:val="0"/>
            <w:color w:val="FF0000"/>
            <w:sz w:val="24"/>
            <w:szCs w:val="28"/>
          </w:rPr>
          <w:t>Original</w:t>
        </w:r>
        <w:r w:rsidRPr="00D94D1E">
          <w:rPr>
            <w:rFonts w:ascii="Arial" w:hAnsi="Arial"/>
            <w:b w:val="0"/>
            <w:bCs w:val="0"/>
            <w:color w:val="FF0000"/>
            <w:sz w:val="24"/>
            <w:szCs w:val="28"/>
          </w:rPr>
          <w:t xml:space="preserve"> is approved prior to CMP393 approval.</w:t>
        </w:r>
      </w:ins>
    </w:p>
    <w:p w14:paraId="0A021D93" w14:textId="77777777" w:rsidR="006958D2" w:rsidRPr="00D94D1E" w:rsidRDefault="006958D2" w:rsidP="006958D2">
      <w:pPr>
        <w:pStyle w:val="Title"/>
        <w:jc w:val="left"/>
        <w:rPr>
          <w:ins w:id="2" w:author="Author" w:date="2024-05-22T11:57:00Z"/>
          <w:rFonts w:ascii="Arial" w:hAnsi="Arial"/>
          <w:b w:val="0"/>
          <w:bCs w:val="0"/>
          <w:color w:val="FF0000"/>
          <w:sz w:val="24"/>
          <w:szCs w:val="28"/>
        </w:rPr>
      </w:pPr>
      <w:ins w:id="3" w:author="Author" w:date="2024-05-22T11:57:00Z">
        <w:r w:rsidRPr="00D94D1E">
          <w:rPr>
            <w:rFonts w:ascii="Arial" w:hAnsi="Arial"/>
            <w:b w:val="0"/>
            <w:bCs w:val="0"/>
            <w:color w:val="FF0000"/>
            <w:sz w:val="24"/>
            <w:szCs w:val="28"/>
            <w:highlight w:val="yellow"/>
          </w:rPr>
          <w:t>Legal text highlighted in yellow is specific to CMP316</w:t>
        </w:r>
        <w:r>
          <w:rPr>
            <w:rFonts w:ascii="Arial" w:hAnsi="Arial"/>
            <w:b w:val="0"/>
            <w:bCs w:val="0"/>
            <w:color w:val="FF0000"/>
            <w:sz w:val="24"/>
            <w:szCs w:val="28"/>
            <w:highlight w:val="yellow"/>
          </w:rPr>
          <w:t xml:space="preserve"> Original</w:t>
        </w:r>
        <w:r w:rsidRPr="00D94D1E">
          <w:rPr>
            <w:rFonts w:ascii="Arial" w:hAnsi="Arial"/>
            <w:b w:val="0"/>
            <w:bCs w:val="0"/>
            <w:color w:val="FF0000"/>
            <w:sz w:val="24"/>
            <w:szCs w:val="28"/>
            <w:highlight w:val="yellow"/>
          </w:rPr>
          <w:t>.</w:t>
        </w:r>
      </w:ins>
    </w:p>
    <w:p w14:paraId="0E3553B1" w14:textId="77777777" w:rsidR="006958D2" w:rsidRPr="00D94D1E" w:rsidRDefault="006958D2" w:rsidP="006958D2">
      <w:pPr>
        <w:pStyle w:val="Title"/>
        <w:jc w:val="left"/>
        <w:rPr>
          <w:ins w:id="4" w:author="Author" w:date="2024-05-22T11:57:00Z"/>
          <w:rFonts w:ascii="Arial" w:hAnsi="Arial"/>
          <w:b w:val="0"/>
          <w:bCs w:val="0"/>
          <w:color w:val="FF0000"/>
          <w:sz w:val="24"/>
          <w:szCs w:val="28"/>
        </w:rPr>
      </w:pPr>
      <w:ins w:id="5" w:author="Author" w:date="2024-05-22T11:57:00Z">
        <w:r w:rsidRPr="00D94D1E">
          <w:rPr>
            <w:rFonts w:ascii="Arial" w:hAnsi="Arial"/>
            <w:b w:val="0"/>
            <w:bCs w:val="0"/>
            <w:color w:val="FF0000"/>
            <w:sz w:val="24"/>
            <w:szCs w:val="28"/>
            <w:highlight w:val="green"/>
          </w:rPr>
          <w:t>Legal text highlighted in green is required if both CMP316</w:t>
        </w:r>
        <w:r>
          <w:rPr>
            <w:rFonts w:ascii="Arial" w:hAnsi="Arial"/>
            <w:b w:val="0"/>
            <w:bCs w:val="0"/>
            <w:color w:val="FF0000"/>
            <w:sz w:val="24"/>
            <w:szCs w:val="28"/>
            <w:highlight w:val="green"/>
          </w:rPr>
          <w:t xml:space="preserve"> Original</w:t>
        </w:r>
        <w:r w:rsidRPr="00D94D1E">
          <w:rPr>
            <w:rFonts w:ascii="Arial" w:hAnsi="Arial"/>
            <w:b w:val="0"/>
            <w:bCs w:val="0"/>
            <w:color w:val="FF0000"/>
            <w:sz w:val="24"/>
            <w:szCs w:val="28"/>
            <w:highlight w:val="green"/>
          </w:rPr>
          <w:t xml:space="preserve"> and CMP393 are approved.</w:t>
        </w:r>
      </w:ins>
    </w:p>
    <w:p w14:paraId="2ED86520" w14:textId="77777777" w:rsidR="006958D2" w:rsidRPr="00D94D1E" w:rsidRDefault="006958D2" w:rsidP="006958D2">
      <w:pPr>
        <w:pStyle w:val="Title"/>
        <w:jc w:val="left"/>
        <w:rPr>
          <w:ins w:id="6" w:author="Author" w:date="2024-05-22T11:57:00Z"/>
          <w:rFonts w:ascii="Arial" w:hAnsi="Arial"/>
          <w:color w:val="FF0000"/>
          <w:u w:val="single"/>
        </w:rPr>
      </w:pPr>
      <w:ins w:id="7" w:author="Author" w:date="2024-05-22T11:57:00Z">
        <w:r w:rsidRPr="00D94D1E">
          <w:rPr>
            <w:rFonts w:ascii="Arial" w:hAnsi="Arial"/>
            <w:b w:val="0"/>
            <w:bCs w:val="0"/>
            <w:color w:val="FF0000"/>
            <w:sz w:val="24"/>
            <w:szCs w:val="28"/>
          </w:rPr>
          <w:t>All other CMP393 legal text can be found on tracked changes, not highlighted.</w:t>
        </w:r>
      </w:ins>
    </w:p>
    <w:p w14:paraId="7D2218D8" w14:textId="77777777" w:rsidR="006958D2" w:rsidRDefault="006958D2" w:rsidP="00AB6E08">
      <w:pPr>
        <w:pStyle w:val="Title"/>
        <w:rPr>
          <w:ins w:id="8" w:author="Author" w:date="2024-05-22T11:57:00Z"/>
          <w:rFonts w:ascii="Arial" w:hAnsi="Arial"/>
          <w:u w:val="single"/>
        </w:rPr>
      </w:pPr>
    </w:p>
    <w:p w14:paraId="298EFEC4" w14:textId="4AAD805C"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77777777" w:rsidR="005E6A84" w:rsidRDefault="005E6A84" w:rsidP="00AB6E08">
      <w:pPr>
        <w:rPr>
          <w:rFonts w:ascii="Arial" w:hAnsi="Arial" w:cs="Arial"/>
        </w:rPr>
      </w:pP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r>
      <w:proofErr w:type="gramStart"/>
      <w:r>
        <w:rPr>
          <w:rFonts w:ascii="Arial" w:hAnsi="Arial" w:cs="Arial"/>
        </w:rPr>
        <w:t>Methodology;</w:t>
      </w:r>
      <w:proofErr w:type="gramEnd"/>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lastRenderedPageBreak/>
        <w:t>14.16</w:t>
      </w:r>
      <w:r>
        <w:rPr>
          <w:rFonts w:ascii="Arial" w:hAnsi="Arial" w:cs="Arial"/>
        </w:rPr>
        <w:tab/>
      </w:r>
      <w:r w:rsidRPr="003D20FC">
        <w:rPr>
          <w:rFonts w:ascii="Arial" w:hAnsi="Arial" w:cs="Arial"/>
          <w:bCs/>
        </w:rPr>
        <w:t xml:space="preserve">Derivation of the Transmission Network Use of System Energy Consumption Tariff and </w:t>
      </w:r>
      <w:proofErr w:type="gramStart"/>
      <w:r w:rsidRPr="003D20FC">
        <w:rPr>
          <w:rFonts w:ascii="Arial" w:hAnsi="Arial" w:cs="Arial"/>
          <w:bCs/>
        </w:rPr>
        <w:t>Short Term</w:t>
      </w:r>
      <w:proofErr w:type="gramEnd"/>
      <w:r w:rsidRPr="003D20FC">
        <w:rPr>
          <w:rFonts w:ascii="Arial" w:hAnsi="Arial" w:cs="Arial"/>
          <w:bCs/>
        </w:rPr>
        <w:t xml:space="preserve">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 xml:space="preserve">Illustrative Calculation of Boundary Sharing Factors (BSFs) and Shared / Not-Shared incremental </w:t>
      </w:r>
      <w:proofErr w:type="gramStart"/>
      <w:r w:rsidRPr="00A51DF5">
        <w:rPr>
          <w:rFonts w:ascii="Arial" w:hAnsi="Arial" w:cs="Arial"/>
          <w:lang w:eastAsia="en-US"/>
        </w:rPr>
        <w:t>km</w:t>
      </w:r>
      <w:proofErr w:type="gramEnd"/>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 xml:space="preserve">Settlement of </w:t>
      </w:r>
      <w:proofErr w:type="spellStart"/>
      <w:r>
        <w:rPr>
          <w:rFonts w:ascii="Arial" w:hAnsi="Arial" w:cs="Arial"/>
        </w:rPr>
        <w:t>BSUoS</w:t>
      </w:r>
      <w:proofErr w:type="spellEnd"/>
      <w:r w:rsidR="000E0B66">
        <w:rPr>
          <w:rFonts w:ascii="Arial" w:hAnsi="Arial" w:cs="Arial"/>
        </w:rPr>
        <w:t xml:space="preserve"> </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9" w:name="_DV_M10"/>
      <w:bookmarkStart w:id="10" w:name="_DV_M11"/>
      <w:bookmarkEnd w:id="9"/>
      <w:bookmarkEnd w:id="10"/>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11"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12" w:name="_Toc32208919"/>
      <w:bookmarkStart w:id="13" w:name="_Toc44315380"/>
      <w:bookmarkEnd w:id="11"/>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14" w:name="_Toc220918005"/>
      <w:bookmarkEnd w:id="12"/>
      <w:bookmarkEnd w:id="13"/>
      <w:r w:rsidRPr="00922CDA">
        <w:t>Costs and their Allocation</w:t>
      </w:r>
      <w:bookmarkEnd w:id="14"/>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15" w:name="_Toc32208920"/>
      <w:bookmarkStart w:id="16" w:name="_Toc44315381"/>
      <w:bookmarkStart w:id="17" w:name="_Toc220918006"/>
      <w:r w:rsidRPr="00922CDA">
        <w:t>Connection/Use of System Boundary</w:t>
      </w:r>
      <w:bookmarkEnd w:id="15"/>
      <w:bookmarkEnd w:id="16"/>
      <w:bookmarkEnd w:id="17"/>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w:t>
      </w:r>
      <w:proofErr w:type="gramStart"/>
      <w:r w:rsidRPr="00922CDA">
        <w:t>i.e.</w:t>
      </w:r>
      <w:proofErr w:type="gramEnd"/>
      <w:r w:rsidRPr="00922CDA">
        <w:t xml:space="preserv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18" w:name="_Ref469392153"/>
      <w:r>
        <w:t xml:space="preserve"> </w:t>
      </w:r>
      <w:r w:rsidRPr="00922CDA">
        <w:t>Connection assets are defined as all those single user assets which:</w:t>
      </w:r>
      <w:bookmarkEnd w:id="18"/>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 xml:space="preserve">for Double Busbar type connections, are those single user assets connecting the User’s assets and the first  transmission licensee owned substation, up to and including the Double Busbar </w:t>
      </w:r>
      <w:proofErr w:type="gramStart"/>
      <w:r w:rsidRPr="00922CDA">
        <w:t>Bay;</w:t>
      </w:r>
      <w:proofErr w:type="gramEnd"/>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 xml:space="preserve">for teed or mesh connections, are those single user assets from the User’s assets up to, but not including, the HV disconnector or the equivalent point of </w:t>
      </w:r>
      <w:proofErr w:type="gramStart"/>
      <w:r w:rsidRPr="00922CDA">
        <w:t>isolation;</w:t>
      </w:r>
      <w:proofErr w:type="gramEnd"/>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lastRenderedPageBreak/>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9" w:name="_Hlt531685514"/>
      <w:bookmarkStart w:id="20" w:name="_Hlt531683258"/>
      <w:bookmarkStart w:id="21" w:name="_Toc44315383"/>
      <w:bookmarkEnd w:id="19"/>
      <w:bookmarkEnd w:id="20"/>
      <w:r w:rsidRPr="00922CDA">
        <w:br w:type="page"/>
      </w:r>
      <w:bookmarkStart w:id="22" w:name="_Toc220918007"/>
      <w:r w:rsidRPr="00415339">
        <w:rPr>
          <w:color w:val="auto"/>
          <w:sz w:val="28"/>
          <w:szCs w:val="28"/>
        </w:rPr>
        <w:lastRenderedPageBreak/>
        <w:t>14.3 The Calculation of the Basic Annual Connection Charge for an Asset</w:t>
      </w:r>
      <w:bookmarkEnd w:id="21"/>
      <w:bookmarkEnd w:id="22"/>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23" w:name="_Toc220918008"/>
      <w:r>
        <w:t>Pre and Post Vesting Connections</w:t>
      </w:r>
      <w:bookmarkEnd w:id="23"/>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w:t>
      </w:r>
      <w:proofErr w:type="gramStart"/>
      <w:r>
        <w:t>Pre Vesting</w:t>
      </w:r>
      <w:proofErr w:type="gramEnd"/>
      <w:r>
        <w:t xml:space="preserve">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24" w:name="_Toc32208924"/>
      <w:bookmarkStart w:id="25" w:name="_Toc44315385"/>
      <w:bookmarkStart w:id="26" w:name="_Toc220918009"/>
      <w:r>
        <w:t>Calculation of the Gross Asset Value</w:t>
      </w:r>
      <w:bookmarkEnd w:id="24"/>
      <w:bookmarkEnd w:id="25"/>
      <w:r>
        <w:t xml:space="preserve"> (GAV)</w:t>
      </w:r>
      <w:bookmarkEnd w:id="26"/>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27" w:name="_Ref492175443"/>
      <w:r>
        <w:t xml:space="preserve">  The </w:t>
      </w:r>
      <w:bookmarkStart w:id="28" w:name="Para_2_2"/>
      <w:bookmarkEnd w:id="28"/>
      <w:r>
        <w:t>GAV represents the initial total cost of an asset to the transmission licensee.  For a new asset it will be the costs incurred by the transmission licensee in the provision of that asset.  Typically, the GAV is made up of the following components:</w:t>
      </w:r>
      <w:bookmarkEnd w:id="27"/>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 xml:space="preserve">s - Costs of bought in </w:t>
      </w:r>
      <w:proofErr w:type="gramStart"/>
      <w:r w:rsidRPr="000D2008">
        <w:rPr>
          <w:rFonts w:ascii="Arial" w:hAnsi="Arial" w:cs="Arial"/>
          <w:sz w:val="22"/>
          <w:szCs w:val="22"/>
        </w:rPr>
        <w:t>services</w:t>
      </w:r>
      <w:proofErr w:type="gramEnd"/>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w:t>
      </w:r>
      <w:proofErr w:type="gramStart"/>
      <w:r>
        <w:t>asset;</w:t>
      </w:r>
      <w:proofErr w:type="gramEnd"/>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 xml:space="preserve">formula set out in paragraph 14.3.6.  For </w:t>
      </w:r>
      <w:proofErr w:type="gramStart"/>
      <w:r>
        <w:t>Pre Vesting</w:t>
      </w:r>
      <w:proofErr w:type="gramEnd"/>
      <w:r>
        <w:t xml:space="preserve"> connection assets commissioned on or before 30 March 1990, the original cost is the 1996/97 charging GAV (MEA re-valued from vesting). The original costs of Post Vesting assets are calculated based on historical cost information provided by the transmission </w:t>
      </w:r>
      <w:proofErr w:type="gramStart"/>
      <w:r>
        <w:t>licensee’s</w:t>
      </w:r>
      <w:proofErr w:type="gramEnd"/>
      <w:r>
        <w:t>.</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061D6F">
        <w:t xml:space="preserve"> TOPI</w:t>
      </w:r>
      <w:r>
        <w:t xml:space="preserve"> to the April of the </w:t>
      </w:r>
      <w:r w:rsidR="00A3322B" w:rsidRPr="00A3322B">
        <w:rPr>
          <w:b/>
        </w:rPr>
        <w:t>Financial Year</w:t>
      </w:r>
      <w:r>
        <w:t xml:space="preserve"> the Charging Date falls </w:t>
      </w:r>
      <w:proofErr w:type="gramStart"/>
      <w:r>
        <w:t>within;</w:t>
      </w:r>
      <w:proofErr w:type="gramEnd"/>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w:t>
      </w:r>
      <w:proofErr w:type="gramStart"/>
      <w:r>
        <w:t>calculated;</w:t>
      </w:r>
      <w:proofErr w:type="gramEnd"/>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commission than the typical </w:t>
      </w:r>
      <w:r>
        <w:lastRenderedPageBreak/>
        <w:t xml:space="preserve">asset the MEA ratio would be 1.1.  If, however, the asset was found only to cost 90% of the typical MEA value the ratio would be </w:t>
      </w:r>
      <w:proofErr w:type="gramStart"/>
      <w:r>
        <w:t>0.9;</w:t>
      </w:r>
      <w:proofErr w:type="gramEnd"/>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9" w:name="_Ref469457101"/>
      <w:r>
        <w:t xml:space="preserve">The </w:t>
      </w:r>
      <w:bookmarkStart w:id="30" w:name="Para_2_5"/>
      <w:bookmarkEnd w:id="30"/>
      <w:r w:rsidR="00061D6F">
        <w:t>TOPI</w:t>
      </w:r>
      <w:r>
        <w:t xml:space="preserve"> revaluation method is as follows:</w:t>
      </w:r>
      <w:bookmarkEnd w:id="29"/>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w:t>
      </w:r>
      <w:proofErr w:type="gramStart"/>
      <w:r>
        <w:t>Amount;</w:t>
      </w:r>
      <w:proofErr w:type="gramEnd"/>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00061D6F">
        <w:t xml:space="preserve">TOPI </w:t>
      </w:r>
      <w:r>
        <w:t xml:space="preserve"> formula used in </w:t>
      </w:r>
      <w:r w:rsidR="00061D6F">
        <w:t xml:space="preserve"> the Transmission Owner’s </w:t>
      </w:r>
      <w:r>
        <w:t>Price Control.  April GAVs for subsequent</w:t>
      </w:r>
      <w:r w:rsidR="00061D6F">
        <w:t xml:space="preserve"> </w:t>
      </w:r>
      <w:proofErr w:type="gramStart"/>
      <w:r w:rsidR="00587248" w:rsidRPr="00195B72">
        <w:rPr>
          <w:b/>
          <w:bCs/>
        </w:rPr>
        <w:t>Financial</w:t>
      </w:r>
      <w:proofErr w:type="gramEnd"/>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proofErr w:type="gramStart"/>
      <w:r>
        <w:t>i.e.</w:t>
      </w:r>
      <w:proofErr w:type="gramEnd"/>
      <w:r>
        <w:t xml:space="preserve"> </w:t>
      </w:r>
      <w:proofErr w:type="spellStart"/>
      <w:r>
        <w:t>GAV</w:t>
      </w:r>
      <w:r>
        <w:rPr>
          <w:vertAlign w:val="subscript"/>
        </w:rPr>
        <w:t>n</w:t>
      </w:r>
      <w:proofErr w:type="spellEnd"/>
      <w:r>
        <w:t xml:space="preserve"> = GAV</w:t>
      </w:r>
      <w:r>
        <w:rPr>
          <w:vertAlign w:val="subscript"/>
        </w:rPr>
        <w:t xml:space="preserve">n-1 </w:t>
      </w:r>
      <w:r>
        <w:t xml:space="preserve">* </w:t>
      </w:r>
      <w:proofErr w:type="spellStart"/>
      <w:r w:rsidR="00061D6F">
        <w:t>TOPI</w:t>
      </w:r>
      <w:r>
        <w:rPr>
          <w:vertAlign w:val="subscript"/>
        </w:rPr>
        <w:t>n</w:t>
      </w:r>
      <w:proofErr w:type="spellEnd"/>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31" w:name="_Toc220918010"/>
      <w:r>
        <w:t>Calculation of Net Asset Value</w:t>
      </w:r>
      <w:bookmarkEnd w:id="31"/>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32" w:name="_Hlt492200960"/>
      <w:bookmarkStart w:id="33" w:name="_Ref492200889"/>
      <w:bookmarkEnd w:id="32"/>
      <w:r>
        <w:t xml:space="preserve">  The </w:t>
      </w:r>
      <w:bookmarkStart w:id="34" w:name="Para_2_6"/>
      <w:bookmarkEnd w:id="34"/>
      <w:r>
        <w:t>Net Asset Value (NAV) of each asset for year n, used for charge calculation, is the average (</w:t>
      </w:r>
      <w:proofErr w:type="spellStart"/>
      <w:r>
        <w:t>mid year</w:t>
      </w:r>
      <w:proofErr w:type="spellEnd"/>
      <w:r>
        <w:t xml:space="preserve">) depreciated GAV of the asset.  The following formula calculates the NAV of an asset, where </w:t>
      </w:r>
      <w:proofErr w:type="gramStart"/>
      <w:r>
        <w:t>A</w:t>
      </w:r>
      <w:r>
        <w:rPr>
          <w:vertAlign w:val="subscript"/>
        </w:rPr>
        <w:t>n</w:t>
      </w:r>
      <w:proofErr w:type="gramEnd"/>
      <w:r>
        <w:t xml:space="preserve"> is the age of the asset (number of completed </w:t>
      </w:r>
      <w:r w:rsidR="00A3322B" w:rsidRPr="00A3322B">
        <w:rPr>
          <w:b/>
        </w:rPr>
        <w:t>Financial Year</w:t>
      </w:r>
      <w:r w:rsidR="00195B72">
        <w:rPr>
          <w:b/>
        </w:rPr>
        <w:t>s</w:t>
      </w:r>
      <w:r>
        <w:t xml:space="preserve"> old) in year n:</w:t>
      </w:r>
      <w:bookmarkEnd w:id="33"/>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35" w:name="_Hlt492200957"/>
      <w:bookmarkStart w:id="36" w:name="_Ref469457714"/>
      <w:bookmarkEnd w:id="35"/>
      <w:r>
        <w:t xml:space="preserve">   In </w:t>
      </w:r>
      <w:bookmarkStart w:id="37" w:name="Para_2_7"/>
      <w:bookmarkEnd w:id="37"/>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38" w:name="_Toc32208926"/>
      <w:bookmarkStart w:id="39" w:name="_Toc44315387"/>
      <w:bookmarkEnd w:id="36"/>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40" w:name="_Toc220918011"/>
      <w:bookmarkEnd w:id="38"/>
      <w:bookmarkEnd w:id="39"/>
      <w:r>
        <w:t>Capital Components of the Connection charge for Post Vesting Connection Assets</w:t>
      </w:r>
      <w:bookmarkEnd w:id="40"/>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41" w:name="_Ref480172085"/>
      <w:r>
        <w:t>The standard terms for a connection offer will be</w:t>
      </w:r>
      <w:bookmarkEnd w:id="41"/>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proofErr w:type="gramStart"/>
      <w:r>
        <w:t>40 year</w:t>
      </w:r>
      <w:proofErr w:type="gramEnd"/>
      <w:r>
        <w:t xml:space="preserve">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42" w:name="_Ref469456967"/>
      <w:r>
        <w:t xml:space="preserve">In </w:t>
      </w:r>
      <w:bookmarkStart w:id="43" w:name="Para_2_9"/>
      <w:bookmarkEnd w:id="43"/>
      <w:proofErr w:type="gramStart"/>
      <w:r>
        <w:t>addition</w:t>
      </w:r>
      <w:proofErr w:type="gramEnd"/>
      <w:r>
        <w:t xml:space="preserve"> a number of options exist:</w:t>
      </w:r>
      <w:bookmarkEnd w:id="42"/>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 xml:space="preserve">a capital contribution based on the allocated GAV at the time of commissioning will reduce capital. </w:t>
      </w:r>
      <w:proofErr w:type="gramStart"/>
      <w:r>
        <w:t>Typically</w:t>
      </w:r>
      <w:proofErr w:type="gramEnd"/>
      <w:r>
        <w:t xml:space="preserve"> a capital contribution</w:t>
      </w:r>
      <w:r w:rsidR="001F0FA5">
        <w:t xml:space="preserve"> made in advance of or at the time of commissioning </w:t>
      </w:r>
      <w:r>
        <w:t xml:space="preserve"> will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lastRenderedPageBreak/>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is </w:t>
      </w:r>
      <w:r w:rsidR="00225419">
        <w:t xml:space="preserve"> a 7.5% rate of return, </w:t>
      </w:r>
      <w:r>
        <w:t xml:space="preserve">AND </w:t>
      </w:r>
      <w:r w:rsidR="00225419">
        <w:t xml:space="preserve">6% on the </w:t>
      </w:r>
      <w:r>
        <w:t xml:space="preserve">TOPI revaluation </w:t>
      </w:r>
      <w:proofErr w:type="gramStart"/>
      <w:r w:rsidR="00225419">
        <w:t>basis;</w:t>
      </w:r>
      <w:proofErr w:type="gramEnd"/>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 xml:space="preserve">annual charges based on depreciation periods other than 40 </w:t>
      </w:r>
      <w:proofErr w:type="gramStart"/>
      <w:r>
        <w:t>years;</w:t>
      </w:r>
      <w:proofErr w:type="gramEnd"/>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 xml:space="preserve">annuity based </w:t>
      </w:r>
      <w:proofErr w:type="gramStart"/>
      <w:r>
        <w:t>charging;</w:t>
      </w:r>
      <w:proofErr w:type="gramEnd"/>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44" w:name="_Toc32208927"/>
      <w:bookmarkStart w:id="45"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w:t>
      </w:r>
      <w:proofErr w:type="gramStart"/>
      <w:r w:rsidRPr="001F0FA5">
        <w:t>payable</w:t>
      </w:r>
      <w:proofErr w:type="gramEnd"/>
      <w:r w:rsidRPr="001F0FA5">
        <w:t xml:space="preserv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46" w:name="_Toc220918012"/>
      <w:r>
        <w:t xml:space="preserve">Capital Components of the Connection charge for </w:t>
      </w:r>
      <w:proofErr w:type="gramStart"/>
      <w:r>
        <w:t>Pre Vesting</w:t>
      </w:r>
      <w:proofErr w:type="gramEnd"/>
      <w:r>
        <w:t xml:space="preserve"> Connection Assets</w:t>
      </w:r>
      <w:bookmarkEnd w:id="44"/>
      <w:bookmarkEnd w:id="45"/>
      <w:bookmarkEnd w:id="46"/>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 xml:space="preserve">Price </w:t>
      </w:r>
      <w:proofErr w:type="gramStart"/>
      <w:r>
        <w:t>Control;</w:t>
      </w:r>
      <w:proofErr w:type="gramEnd"/>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proofErr w:type="gramStart"/>
      <w:r>
        <w:t>40 year</w:t>
      </w:r>
      <w:proofErr w:type="gramEnd"/>
      <w:r>
        <w:t xml:space="preserve">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lastRenderedPageBreak/>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47" w:name="_Toc32208928"/>
      <w:bookmarkStart w:id="48" w:name="_Toc44315389"/>
      <w:bookmarkStart w:id="49" w:name="_Toc220918013"/>
      <w:r>
        <w:t>Non-Capital Components - Charging for Maintenance</w:t>
      </w:r>
      <w:r>
        <w:fldChar w:fldCharType="begin"/>
      </w:r>
      <w:r>
        <w:instrText xml:space="preserve"> XE "Maintenance" </w:instrText>
      </w:r>
      <w:r>
        <w:fldChar w:fldCharType="end"/>
      </w:r>
      <w:r>
        <w:t xml:space="preserve"> and Transmission Running Costs</w:t>
      </w:r>
      <w:bookmarkEnd w:id="47"/>
      <w:bookmarkEnd w:id="48"/>
      <w:bookmarkEnd w:id="49"/>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 xml:space="preserve">The non-capital component of the connection charge is divided into two parts, as set out below.  </w:t>
      </w:r>
      <w:proofErr w:type="gramStart"/>
      <w:r>
        <w:t>Both of these</w:t>
      </w:r>
      <w:proofErr w:type="gramEnd"/>
      <w:r>
        <w:t xml:space="preserv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50" w:name="_Toc220918014"/>
      <w:r>
        <w:t>Part A: Site Specific Maintenance Charges</w:t>
      </w:r>
      <w:bookmarkEnd w:id="50"/>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w:t>
      </w:r>
      <w:proofErr w:type="gramStart"/>
      <w:r>
        <w:t>site specific</w:t>
      </w:r>
      <w:proofErr w:type="gramEnd"/>
      <w:r>
        <w:t xml:space="preserve">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51" w:name="_Toc220918015"/>
      <w:r>
        <w:t>Part B: Transmission Running Costs</w:t>
      </w:r>
      <w:bookmarkEnd w:id="51"/>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at  </w:t>
      </w:r>
      <w:r w:rsidR="00F51AF2">
        <w:rPr>
          <w:rFonts w:ascii="Arial" w:hAnsi="Arial" w:cs="Arial"/>
          <w:sz w:val="22"/>
          <w:szCs w:val="22"/>
        </w:rPr>
        <w:t xml:space="preserve">the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52" w:name="_Toc220918016"/>
      <w:r w:rsidRPr="00094C68">
        <w:rPr>
          <w:rFonts w:ascii="Arial" w:hAnsi="Arial" w:cs="Arial"/>
          <w:szCs w:val="22"/>
        </w:rPr>
        <w:t>The Basic Annual Connection Charge Formula</w:t>
      </w:r>
      <w:bookmarkEnd w:id="52"/>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53" w:name="_Hlt32209703"/>
      <w:bookmarkStart w:id="54" w:name="_Ref500843438"/>
      <w:bookmarkEnd w:id="53"/>
      <w:r w:rsidRPr="00094C68">
        <w:rPr>
          <w:rFonts w:ascii="Arial" w:hAnsi="Arial" w:cs="Arial"/>
          <w:szCs w:val="22"/>
        </w:rPr>
        <w:t xml:space="preserve">The </w:t>
      </w:r>
      <w:bookmarkStart w:id="55" w:name="Para_2_22"/>
      <w:bookmarkEnd w:id="55"/>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54"/>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 xml:space="preserve">Annual Connection </w:t>
      </w:r>
      <w:proofErr w:type="spellStart"/>
      <w:r w:rsidRPr="00094C68">
        <w:rPr>
          <w:rFonts w:ascii="Arial" w:hAnsi="Arial" w:cs="Arial"/>
          <w:sz w:val="22"/>
          <w:szCs w:val="22"/>
        </w:rPr>
        <w:t>Charge</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w:t>
      </w: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 xml:space="preserve">NAV for year n based on re-valued </w:t>
      </w:r>
      <w:proofErr w:type="spellStart"/>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t>
      </w:r>
      <w:proofErr w:type="spellStart"/>
      <w:r w:rsidRPr="00CD5631">
        <w:rPr>
          <w:rFonts w:ascii="Arial" w:hAnsi="Arial" w:cs="Arial"/>
          <w:sz w:val="22"/>
          <w:szCs w:val="22"/>
        </w:rPr>
        <w:t>WACCn</w:t>
      </w:r>
      <w:proofErr w:type="spellEnd"/>
      <w:r w:rsidRPr="00CD5631">
        <w:rPr>
          <w:rFonts w:ascii="Arial" w:hAnsi="Arial" w:cs="Arial"/>
          <w:sz w:val="22"/>
          <w:szCs w:val="22"/>
        </w:rPr>
        <w:t>).</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t>
      </w:r>
      <w:proofErr w:type="spellStart"/>
      <w:r w:rsidRPr="00CD5631">
        <w:rPr>
          <w:rFonts w:ascii="Arial" w:hAnsi="Arial" w:cs="Arial"/>
          <w:sz w:val="22"/>
          <w:szCs w:val="22"/>
        </w:rPr>
        <w:t>WACCn</w:t>
      </w:r>
      <w:proofErr w:type="spellEnd"/>
      <w:r w:rsidRPr="00CD5631">
        <w:rPr>
          <w:rFonts w:ascii="Arial" w:hAnsi="Arial" w:cs="Arial"/>
          <w:sz w:val="22"/>
          <w:szCs w:val="22"/>
        </w:rPr>
        <w:t>)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t>
      </w:r>
      <w:proofErr w:type="spellStart"/>
      <w:r w:rsidR="00333C1A" w:rsidRPr="00CD5631">
        <w:rPr>
          <w:rFonts w:ascii="Arial" w:hAnsi="Arial" w:cs="Arial"/>
          <w:sz w:val="22"/>
          <w:szCs w:val="22"/>
        </w:rPr>
        <w:t>WACCn</w:t>
      </w:r>
      <w:proofErr w:type="spellEnd"/>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w:t>
      </w:r>
      <w:proofErr w:type="gramStart"/>
      <w:r w:rsidR="00E7116D" w:rsidRPr="00CD5631">
        <w:rPr>
          <w:rFonts w:ascii="Arial" w:hAnsi="Arial" w:cs="Arial"/>
          <w:sz w:val="22"/>
          <w:szCs w:val="22"/>
        </w:rPr>
        <w:t>n, or</w:t>
      </w:r>
      <w:proofErr w:type="gramEnd"/>
      <w:r w:rsidR="00E7116D" w:rsidRPr="00CD5631">
        <w:rPr>
          <w:rFonts w:ascii="Arial" w:hAnsi="Arial" w:cs="Arial"/>
          <w:sz w:val="22"/>
          <w:szCs w:val="22"/>
        </w:rPr>
        <w:t xml:space="preserve">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w:t>
      </w:r>
      <w:proofErr w:type="gramStart"/>
      <w:r w:rsidRPr="00094C68">
        <w:rPr>
          <w:rFonts w:ascii="Arial" w:hAnsi="Arial" w:cs="Arial"/>
          <w:szCs w:val="22"/>
        </w:rPr>
        <w:t>on the basis of</w:t>
      </w:r>
      <w:proofErr w:type="gramEnd"/>
      <w:r w:rsidRPr="00094C68">
        <w:rPr>
          <w:rFonts w:ascii="Arial" w:hAnsi="Arial" w:cs="Arial"/>
          <w:szCs w:val="22"/>
        </w:rPr>
        <w:t xml:space="preserve"> the ratio of the asset GAV to total Site GAV. </w:t>
      </w:r>
      <w:r>
        <w:t xml:space="preserve">  </w:t>
      </w:r>
    </w:p>
    <w:p w14:paraId="1C0CE4D3" w14:textId="77777777" w:rsidR="00225419" w:rsidRDefault="00225419">
      <w:pPr>
        <w:pStyle w:val="Heading2"/>
      </w:pPr>
      <w:bookmarkStart w:id="56" w:name="_Toc32208932"/>
      <w:bookmarkStart w:id="57" w:name="_Toc44315393"/>
    </w:p>
    <w:p w14:paraId="35B32AB3" w14:textId="77777777" w:rsidR="00225419" w:rsidRDefault="00225419">
      <w:pPr>
        <w:pStyle w:val="Heading2"/>
      </w:pPr>
    </w:p>
    <w:p w14:paraId="3579E9C6" w14:textId="77777777" w:rsidR="00225419" w:rsidRDefault="00225419">
      <w:pPr>
        <w:pStyle w:val="Heading2"/>
      </w:pPr>
      <w:bookmarkStart w:id="58" w:name="_Toc220918017"/>
      <w:r>
        <w:t>Adjustment for Capital Contributions</w:t>
      </w:r>
      <w:bookmarkEnd w:id="56"/>
      <w:bookmarkEnd w:id="57"/>
      <w:bookmarkEnd w:id="58"/>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w:t>
      </w:r>
      <w:proofErr w:type="gramStart"/>
      <w:r>
        <w:t>asset</w:t>
      </w:r>
      <w:proofErr w:type="gramEnd"/>
      <w:r>
        <w:t xml:space="preserve">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 xml:space="preserve">Annual Connection </w:t>
      </w:r>
      <w:proofErr w:type="spellStart"/>
      <w:r>
        <w:t>Charge</w:t>
      </w:r>
      <w:r>
        <w:rPr>
          <w:vertAlign w:val="subscript"/>
        </w:rPr>
        <w:t>n</w:t>
      </w:r>
      <w:proofErr w:type="spellEnd"/>
      <w:r>
        <w:t xml:space="preserve">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w:t>
      </w:r>
      <w:proofErr w:type="spellStart"/>
      <w:r>
        <w:t>GAV</w:t>
      </w:r>
      <w:r>
        <w:rPr>
          <w:vertAlign w:val="subscript"/>
        </w:rPr>
        <w:t>n</w:t>
      </w:r>
      <w:proofErr w:type="spellEnd"/>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9" w:name="_Ref501761199"/>
      <w:r>
        <w:t xml:space="preserve">If a </w:t>
      </w:r>
      <w:bookmarkStart w:id="60" w:name="Para_2_25"/>
      <w:bookmarkEnd w:id="60"/>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9"/>
    </w:p>
    <w:p w14:paraId="6A7D58D8" w14:textId="77777777" w:rsidR="00225419" w:rsidRDefault="00225419">
      <w:pPr>
        <w:pStyle w:val="1"/>
        <w:keepNext/>
        <w:jc w:val="both"/>
      </w:pPr>
    </w:p>
    <w:p w14:paraId="65C643CA" w14:textId="77777777" w:rsidR="00225419" w:rsidRDefault="00225419" w:rsidP="006661FE">
      <w:pPr>
        <w:pStyle w:val="1"/>
        <w:ind w:left="907"/>
        <w:jc w:val="both"/>
      </w:pPr>
      <w:r>
        <w:t xml:space="preserve">Annual Connection </w:t>
      </w:r>
      <w:proofErr w:type="spellStart"/>
      <w:r>
        <w:t>Charge</w:t>
      </w:r>
      <w:r>
        <w:rPr>
          <w:vertAlign w:val="subscript"/>
        </w:rPr>
        <w:t>n</w:t>
      </w:r>
      <w:proofErr w:type="spellEnd"/>
      <w:r>
        <w:t xml:space="preserve"> = </w:t>
      </w:r>
      <w:proofErr w:type="spellStart"/>
      <w:r>
        <w:t>D</w:t>
      </w:r>
      <w:r>
        <w:rPr>
          <w:vertAlign w:val="subscript"/>
        </w:rPr>
        <w:t>n</w:t>
      </w:r>
      <w:proofErr w:type="spellEnd"/>
      <w:r>
        <w:t xml:space="preserve"> (</w:t>
      </w:r>
      <w:proofErr w:type="spellStart"/>
      <w:r>
        <w:t>GAV</w:t>
      </w:r>
      <w:r>
        <w:rPr>
          <w:vertAlign w:val="subscript"/>
        </w:rPr>
        <w:t>n</w:t>
      </w:r>
      <w:proofErr w:type="spellEnd"/>
      <w:r>
        <w:t>*PCCF) + R</w:t>
      </w:r>
      <w:r>
        <w:rPr>
          <w:vertAlign w:val="subscript"/>
        </w:rPr>
        <w:t>n</w:t>
      </w:r>
      <w:r>
        <w:t xml:space="preserve"> (</w:t>
      </w:r>
      <w:proofErr w:type="spellStart"/>
      <w:r>
        <w:t>NAV</w:t>
      </w:r>
      <w:r>
        <w:rPr>
          <w:vertAlign w:val="subscript"/>
        </w:rPr>
        <w:t>n</w:t>
      </w:r>
      <w:proofErr w:type="spellEnd"/>
      <w:r>
        <w:t xml:space="preserve">*PCCF)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w:t>
      </w:r>
      <w:proofErr w:type="spellStart"/>
      <w:r>
        <w:t>GAV</w:t>
      </w:r>
      <w:r>
        <w:rPr>
          <w:vertAlign w:val="subscript"/>
        </w:rPr>
        <w:t>n</w:t>
      </w:r>
      <w:proofErr w:type="spellEnd"/>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61" w:name="_Toc32208933"/>
      <w:r w:rsidR="002432B3">
        <w:t xml:space="preserve">F = Partial Capital Contribution </w:t>
      </w:r>
      <w:r w:rsidR="002432B3" w:rsidRPr="002432B3">
        <w:t>Factor taking into account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62" w:name="_Hlt499019949"/>
      <w:bookmarkStart w:id="63" w:name="_Hlt499019955"/>
      <w:bookmarkEnd w:id="61"/>
      <w:bookmarkEnd w:id="62"/>
      <w:bookmarkEnd w:id="63"/>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charges as described in </w:t>
      </w:r>
      <w:r>
        <w:rPr>
          <w:b/>
        </w:rPr>
        <w:t xml:space="preserve">Chapter 5 </w:t>
      </w:r>
      <w:r>
        <w:t xml:space="preserve">below will be charged for any existing connection assets made redundant </w:t>
      </w:r>
      <w:proofErr w:type="gramStart"/>
      <w:r>
        <w:t>as a result of</w:t>
      </w:r>
      <w:proofErr w:type="gramEnd"/>
      <w:r>
        <w:t xml:space="preserve"> the modification.</w:t>
      </w:r>
    </w:p>
    <w:p w14:paraId="362477E7" w14:textId="77777777" w:rsidR="00225419" w:rsidRDefault="00225419">
      <w:pPr>
        <w:pStyle w:val="Heading1"/>
      </w:pPr>
      <w:bookmarkStart w:id="64"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65" w:name="_Toc220918018"/>
      <w:r w:rsidRPr="00415339">
        <w:rPr>
          <w:color w:val="auto"/>
          <w:sz w:val="28"/>
          <w:szCs w:val="28"/>
        </w:rPr>
        <w:t>14.4 Other Charges</w:t>
      </w:r>
      <w:bookmarkEnd w:id="64"/>
      <w:bookmarkEnd w:id="65"/>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66" w:name="_Hlt490987527"/>
      <w:bookmarkStart w:id="67" w:name="_Ref477681385"/>
      <w:bookmarkEnd w:id="66"/>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67"/>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68" w:name="_Toc32208936"/>
      <w:bookmarkStart w:id="69" w:name="_Toc44315397"/>
      <w:bookmarkStart w:id="70" w:name="_Toc220918019"/>
      <w:r>
        <w:t>One</w:t>
      </w:r>
      <w:r>
        <w:noBreakHyphen/>
        <w:t>off Works</w:t>
      </w:r>
      <w:bookmarkEnd w:id="68"/>
      <w:bookmarkEnd w:id="69"/>
      <w:bookmarkEnd w:id="70"/>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 xml:space="preserve">Where a cost cannot be capitalised into either a connection or infrastructure asset, typically a revenue </w:t>
      </w:r>
      <w:proofErr w:type="gramStart"/>
      <w:r w:rsidRPr="000D2008">
        <w:rPr>
          <w:rFonts w:ascii="Arial" w:hAnsi="Arial" w:cs="Arial"/>
          <w:sz w:val="22"/>
          <w:szCs w:val="22"/>
        </w:rPr>
        <w:t>cost</w:t>
      </w:r>
      <w:proofErr w:type="gramEnd"/>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 xml:space="preserve">Where a non-standard incremental cost is incurred as a result of a </w:t>
      </w:r>
      <w:proofErr w:type="gramStart"/>
      <w:r w:rsidRPr="000D2008">
        <w:rPr>
          <w:rFonts w:ascii="Arial" w:hAnsi="Arial" w:cs="Arial"/>
          <w:sz w:val="22"/>
          <w:szCs w:val="22"/>
        </w:rPr>
        <w:t>User's</w:t>
      </w:r>
      <w:proofErr w:type="gramEnd"/>
      <w:r w:rsidRPr="000D2008">
        <w:rPr>
          <w:rFonts w:ascii="Arial" w:hAnsi="Arial" w:cs="Arial"/>
          <w:sz w:val="22"/>
          <w:szCs w:val="22"/>
        </w:rPr>
        <w:t xml:space="preserve">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 xml:space="preserve">Category 1 </w:t>
      </w:r>
      <w:proofErr w:type="spellStart"/>
      <w:r>
        <w:rPr>
          <w:b/>
          <w:bCs/>
        </w:rPr>
        <w:t>Intertripping</w:t>
      </w:r>
      <w:proofErr w:type="spellEnd"/>
      <w:r>
        <w:rPr>
          <w:b/>
          <w:bCs/>
        </w:rPr>
        <w:t xml:space="preserve"> Scheme</w:t>
      </w:r>
      <w:r>
        <w:t xml:space="preserve"> or a </w:t>
      </w:r>
      <w:r>
        <w:rPr>
          <w:b/>
          <w:bCs/>
        </w:rPr>
        <w:t xml:space="preserve">Category 3 </w:t>
      </w:r>
      <w:proofErr w:type="spellStart"/>
      <w:r>
        <w:rPr>
          <w:b/>
          <w:bCs/>
        </w:rPr>
        <w:t>Intertripping</w:t>
      </w:r>
      <w:proofErr w:type="spellEnd"/>
      <w:r>
        <w:rPr>
          <w:b/>
          <w:bCs/>
        </w:rPr>
        <w:t xml:space="preserve"> Scheme</w:t>
      </w:r>
      <w:r>
        <w:t xml:space="preserve">. A one-off charge will </w:t>
      </w:r>
      <w:r>
        <w:rPr>
          <w:b/>
          <w:bCs/>
          <w:u w:val="single"/>
        </w:rPr>
        <w:t>not</w:t>
      </w:r>
      <w:r>
        <w:t xml:space="preserve"> be levied for a </w:t>
      </w:r>
      <w:r>
        <w:rPr>
          <w:b/>
          <w:bCs/>
        </w:rPr>
        <w:t xml:space="preserve">Category 2 </w:t>
      </w:r>
      <w:proofErr w:type="spellStart"/>
      <w:r>
        <w:rPr>
          <w:b/>
          <w:bCs/>
        </w:rPr>
        <w:t>Intertripping</w:t>
      </w:r>
      <w:proofErr w:type="spellEnd"/>
      <w:r>
        <w:rPr>
          <w:b/>
          <w:bCs/>
        </w:rPr>
        <w:t xml:space="preserve"> Scheme</w:t>
      </w:r>
      <w:r>
        <w:t xml:space="preserve"> or a </w:t>
      </w:r>
      <w:r>
        <w:rPr>
          <w:b/>
          <w:bCs/>
        </w:rPr>
        <w:t xml:space="preserve">Category 4 </w:t>
      </w:r>
      <w:proofErr w:type="spellStart"/>
      <w:r>
        <w:rPr>
          <w:b/>
          <w:bCs/>
        </w:rPr>
        <w:t>Intertripping</w:t>
      </w:r>
      <w:proofErr w:type="spellEnd"/>
      <w:r>
        <w:rPr>
          <w:b/>
          <w:bCs/>
        </w:rPr>
        <w:t xml:space="preserve">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71" w:name="_Ref2138694"/>
      <w:r>
        <w:t>For information, the general formula for the calculation of the one-off charge for works is outlined below</w:t>
      </w:r>
      <w:bookmarkEnd w:id="71"/>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72"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w:t>
      </w:r>
      <w:proofErr w:type="gramStart"/>
      <w:r>
        <w:t>period</w:t>
      </w:r>
      <w:proofErr w:type="gramEnd"/>
      <w:r>
        <w:t xml:space="preserve"> it is termed a Transmission Charge. It is usually a depreciating finance charge or </w:t>
      </w:r>
      <w:proofErr w:type="gramStart"/>
      <w:r>
        <w:t>annuity based</w:t>
      </w:r>
      <w:proofErr w:type="gramEnd"/>
      <w:r>
        <w:t xml:space="preserve">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72"/>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73" w:name="_Toc220918020"/>
      <w:r>
        <w:t>Miscellaneous Charges</w:t>
      </w:r>
      <w:bookmarkEnd w:id="73"/>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74" w:name="_Hlt1554299"/>
      <w:bookmarkStart w:id="75" w:name="_Ref1554289"/>
      <w:bookmarkEnd w:id="74"/>
      <w:r>
        <w:t xml:space="preserve">  Other contract specific charges may be payable by the User, these will be set out in the Bilateral and Construction Agreements where appropriate.</w:t>
      </w:r>
      <w:bookmarkEnd w:id="75"/>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76" w:name="_Toc32208939"/>
      <w:bookmarkStart w:id="77" w:name="_Toc44315400"/>
      <w:bookmarkStart w:id="78" w:name="_Toc220918021"/>
      <w:r>
        <w:t>Rental sites</w:t>
      </w:r>
      <w:bookmarkEnd w:id="76"/>
      <w:bookmarkEnd w:id="77"/>
      <w:bookmarkEnd w:id="78"/>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9" w:name="_Toc220918022"/>
      <w:r>
        <w:t>Final Metering Scheme (FMS)/Energy Metering Systems</w:t>
      </w:r>
      <w:bookmarkEnd w:id="79"/>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w:t>
      </w:r>
      <w:proofErr w:type="gramStart"/>
      <w:r>
        <w:t>40 year</w:t>
      </w:r>
      <w:proofErr w:type="gramEnd"/>
      <w:r>
        <w:t xml:space="preserve">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80" w:name="_Toc44315402"/>
      <w:bookmarkStart w:id="81" w:name="_Toc220918023"/>
      <w:r>
        <w:rPr>
          <w:sz w:val="28"/>
          <w:szCs w:val="28"/>
        </w:rPr>
        <w:t>14.5</w:t>
      </w:r>
      <w:r w:rsidRPr="00395682">
        <w:rPr>
          <w:sz w:val="28"/>
          <w:szCs w:val="28"/>
        </w:rPr>
        <w:t xml:space="preserve"> Connection Agreements</w:t>
      </w:r>
      <w:bookmarkEnd w:id="80"/>
      <w:bookmarkEnd w:id="81"/>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82" w:name="_Toc220918024"/>
      <w:r>
        <w:t>Indicative Agreement</w:t>
      </w:r>
      <w:bookmarkEnd w:id="82"/>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83" w:name="_Toc493589034"/>
      <w:bookmarkStart w:id="84" w:name="_Toc32208943"/>
      <w:bookmarkStart w:id="85"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86" w:name="_Toc220918025"/>
      <w:proofErr w:type="spellStart"/>
      <w:r>
        <w:t>Outturning</w:t>
      </w:r>
      <w:proofErr w:type="spellEnd"/>
      <w:r>
        <w:t xml:space="preserve"> the Indicative Agreement</w:t>
      </w:r>
      <w:bookmarkEnd w:id="83"/>
      <w:bookmarkEnd w:id="84"/>
      <w:bookmarkEnd w:id="85"/>
      <w:bookmarkEnd w:id="86"/>
    </w:p>
    <w:p w14:paraId="295282BC" w14:textId="77777777" w:rsidR="00225419" w:rsidRDefault="00225419">
      <w:pPr>
        <w:pStyle w:val="1"/>
        <w:keepNext/>
        <w:jc w:val="both"/>
      </w:pPr>
    </w:p>
    <w:p w14:paraId="5D6E2E9A" w14:textId="178B6042"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w:t>
      </w:r>
      <w:proofErr w:type="spellStart"/>
      <w:r>
        <w:t>outturned</w:t>
      </w:r>
      <w:proofErr w:type="spellEnd"/>
      <w:r>
        <w:t xml:space="preserve">".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7E5CAE">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87" w:name="_Toc32208944"/>
      <w:bookmarkStart w:id="88" w:name="_Toc44315405"/>
      <w:bookmarkStart w:id="89" w:name="_Toc220918026"/>
      <w:r>
        <w:t>Firm Price Agreement</w:t>
      </w:r>
      <w:bookmarkEnd w:id="87"/>
      <w:bookmarkEnd w:id="88"/>
      <w:bookmarkEnd w:id="89"/>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51C30F84"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7E5CAE">
        <w:t>14.3.10</w:t>
      </w:r>
      <w:r>
        <w:fldChar w:fldCharType="end"/>
      </w:r>
      <w:r>
        <w:t xml:space="preserve"> above, firm price agreements are also available.  </w:t>
      </w:r>
      <w:proofErr w:type="gramStart"/>
      <w:r>
        <w:t>Typically</w:t>
      </w:r>
      <w:proofErr w:type="gramEnd"/>
      <w:r>
        <w:t xml:space="preserve">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w:t>
      </w:r>
      <w:proofErr w:type="gramStart"/>
      <w:r>
        <w:t>all of</w:t>
      </w:r>
      <w:proofErr w:type="gramEnd"/>
      <w:r>
        <w:t xml:space="preserve">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90" w:name="_Toc220918027"/>
      <w:r>
        <w:t>Monthly Connection Charges</w:t>
      </w:r>
      <w:bookmarkEnd w:id="90"/>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w:t>
      </w:r>
      <w:proofErr w:type="gramStart"/>
      <w:r>
        <w:t>15</w:t>
      </w:r>
      <w:r>
        <w:rPr>
          <w:vertAlign w:val="superscript"/>
        </w:rPr>
        <w:t>th</w:t>
      </w:r>
      <w:proofErr w:type="gramEnd"/>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489EFAC1"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7E5CAE">
        <w:t>14.4.8</w:t>
      </w:r>
      <w:r>
        <w:fldChar w:fldCharType="end"/>
      </w:r>
      <w:r>
        <w:t>) and Transmission Charges (</w:t>
      </w:r>
      <w:proofErr w:type="spellStart"/>
      <w:r>
        <w:t>annuitised</w:t>
      </w:r>
      <w:proofErr w:type="spellEnd"/>
      <w:r>
        <w:t xml:space="preserve"> one-offs, as defined in </w:t>
      </w:r>
      <w:r>
        <w:fldChar w:fldCharType="begin"/>
      </w:r>
      <w:r>
        <w:instrText xml:space="preserve"> REF _Ref1554412 \r \h  \* MERGEFORMAT </w:instrText>
      </w:r>
      <w:r>
        <w:fldChar w:fldCharType="separate"/>
      </w:r>
      <w:r w:rsidR="007E5CAE">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91" w:name="_Toc44315407"/>
      <w:bookmarkStart w:id="92" w:name="_Toc220918028"/>
      <w:r w:rsidRPr="00415339">
        <w:rPr>
          <w:color w:val="auto"/>
          <w:sz w:val="28"/>
          <w:szCs w:val="28"/>
        </w:rPr>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91"/>
      <w:bookmarkEnd w:id="92"/>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93" w:name="_Toc220918029"/>
      <w:r>
        <w:t>Charges Liable</w:t>
      </w:r>
      <w:bookmarkEnd w:id="93"/>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w:t>
      </w:r>
      <w:proofErr w:type="gramStart"/>
      <w:r>
        <w:t>as a result of</w:t>
      </w:r>
      <w:proofErr w:type="gramEnd"/>
      <w:r>
        <w:t xml:space="preserve">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 xml:space="preserve">The reasonable costs of removing such assets.  These costs being inclusive of the costs of making good the condition of the connection </w:t>
      </w:r>
      <w:proofErr w:type="gramStart"/>
      <w:r>
        <w:t>site</w:t>
      </w:r>
      <w:proofErr w:type="gramEnd"/>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xml:space="preserve">, the connection charge for the full year remains payable. Any remaining Use of System Charges (TNUoS and </w:t>
      </w:r>
      <w:proofErr w:type="spellStart"/>
      <w:r>
        <w:t>BSUoS</w:t>
      </w:r>
      <w:proofErr w:type="spellEnd"/>
      <w:r>
        <w:t xml:space="preserve">) also remain </w:t>
      </w:r>
      <w:proofErr w:type="gramStart"/>
      <w:r>
        <w:t>payable</w:t>
      </w:r>
      <w:proofErr w:type="gramEnd"/>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taken into </w:t>
      </w:r>
      <w:proofErr w:type="gramStart"/>
      <w:r>
        <w:t>account</w:t>
      </w:r>
      <w:proofErr w:type="gramEnd"/>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proofErr w:type="spellStart"/>
      <w:r w:rsidRPr="00094C68">
        <w:rPr>
          <w:rFonts w:ascii="Arial" w:hAnsi="Arial" w:cs="Arial"/>
          <w:sz w:val="22"/>
          <w:szCs w:val="22"/>
          <w:lang w:val="fr-FR"/>
        </w:rPr>
        <w:t>Termination</w:t>
      </w:r>
      <w:proofErr w:type="spellEnd"/>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w:t>
      </w:r>
      <w:proofErr w:type="spellStart"/>
      <w:r w:rsidRPr="00094C68">
        <w:rPr>
          <w:rFonts w:ascii="Arial" w:hAnsi="Arial" w:cs="Arial"/>
          <w:sz w:val="22"/>
          <w:szCs w:val="22"/>
          <w:lang w:val="fr-FR"/>
        </w:rPr>
        <w:t>Charge</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UoS</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C</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NAV</w:t>
      </w:r>
      <w:r w:rsidRPr="00094C68">
        <w:rPr>
          <w:rFonts w:ascii="Arial" w:hAnsi="Arial" w:cs="Arial"/>
          <w:sz w:val="22"/>
          <w:szCs w:val="22"/>
          <w:vertAlign w:val="subscript"/>
          <w:lang w:val="fr-FR"/>
        </w:rPr>
        <w:t>an</w:t>
      </w:r>
      <w:proofErr w:type="spellEnd"/>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UoS</w:t>
      </w:r>
      <w:r w:rsidRPr="00094C68">
        <w:rPr>
          <w:rFonts w:ascii="Arial" w:hAnsi="Arial" w:cs="Arial"/>
          <w:sz w:val="22"/>
          <w:szCs w:val="22"/>
          <w:vertAlign w:val="subscript"/>
        </w:rPr>
        <w:t>n</w:t>
      </w:r>
      <w:proofErr w:type="spellEnd"/>
      <w:r w:rsidRPr="00094C68">
        <w:rPr>
          <w:rFonts w:ascii="Arial" w:hAnsi="Arial" w:cs="Arial"/>
          <w:sz w:val="22"/>
          <w:szCs w:val="22"/>
        </w:rPr>
        <w:tab/>
        <w:t xml:space="preserve">= Outstanding Use of System Charge for year (TNUoS and </w:t>
      </w:r>
      <w:proofErr w:type="spellStart"/>
      <w:r w:rsidRPr="00094C68">
        <w:rPr>
          <w:rFonts w:ascii="Arial" w:hAnsi="Arial" w:cs="Arial"/>
          <w:sz w:val="22"/>
          <w:szCs w:val="22"/>
        </w:rPr>
        <w:t>BSUoS</w:t>
      </w:r>
      <w:proofErr w:type="spellEnd"/>
      <w:r w:rsidRPr="00094C68">
        <w:rPr>
          <w:rFonts w:ascii="Arial" w:hAnsi="Arial" w:cs="Arial"/>
          <w:sz w:val="22"/>
          <w:szCs w:val="22"/>
        </w:rPr>
        <w:t xml:space="preserve">)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an</w:t>
      </w:r>
      <w:proofErr w:type="spellEnd"/>
      <w:r w:rsidRPr="00094C68">
        <w:rPr>
          <w:rFonts w:ascii="Arial" w:hAnsi="Arial" w:cs="Arial"/>
          <w:sz w:val="22"/>
          <w:szCs w:val="22"/>
          <w:vertAlign w:val="subscript"/>
        </w:rPr>
        <w:tab/>
      </w:r>
      <w:r w:rsidRPr="00094C68">
        <w:rPr>
          <w:rFonts w:ascii="Arial" w:hAnsi="Arial" w:cs="Arial"/>
          <w:sz w:val="22"/>
          <w:szCs w:val="22"/>
        </w:rPr>
        <w:t xml:space="preserve">= NAV of Type A assets as </w:t>
      </w:r>
      <w:proofErr w:type="gramStart"/>
      <w:r w:rsidRPr="00094C68">
        <w:rPr>
          <w:rFonts w:ascii="Arial" w:hAnsi="Arial" w:cs="Arial"/>
          <w:sz w:val="22"/>
          <w:szCs w:val="22"/>
        </w:rPr>
        <w:t>at</w:t>
      </w:r>
      <w:proofErr w:type="gramEnd"/>
      <w:r w:rsidRPr="00094C68">
        <w:rPr>
          <w:rFonts w:ascii="Arial" w:hAnsi="Arial" w:cs="Arial"/>
          <w:sz w:val="22"/>
          <w:szCs w:val="22"/>
        </w:rPr>
        <w:t xml:space="preserve">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 xml:space="preserve">If a circuit breaker is terminated </w:t>
      </w:r>
      <w:proofErr w:type="gramStart"/>
      <w:r>
        <w:t>as a result of</w:t>
      </w:r>
      <w:proofErr w:type="gramEnd"/>
      <w:r>
        <w:t xml:space="preserve">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w:t>
      </w:r>
      <w:proofErr w:type="gramStart"/>
      <w:r>
        <w:t>ground</w:t>
      </w:r>
      <w:proofErr w:type="gramEnd"/>
      <w:r>
        <w:t xml:space="preserve">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94" w:name="_Toc220918030"/>
      <w:r>
        <w:t>Repayment on Re-Use of Assets</w:t>
      </w:r>
      <w:bookmarkEnd w:id="94"/>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such  Assets;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the NAV attributed to such  Assets for charging purposes upon their re-</w:t>
      </w:r>
      <w:proofErr w:type="gramStart"/>
      <w:r>
        <w:t>use</w:t>
      </w:r>
      <w:proofErr w:type="gramEnd"/>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less any reasonable costs incurred  in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95" w:name="_Toc220918031"/>
      <w:r>
        <w:t xml:space="preserve">Valuation of Assets that are re-used as connection assets or existing infrastructure assets re-allocated to </w:t>
      </w:r>
      <w:proofErr w:type="gramStart"/>
      <w:r>
        <w:t>connection</w:t>
      </w:r>
      <w:bookmarkEnd w:id="95"/>
      <w:proofErr w:type="gramEnd"/>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w:t>
      </w:r>
      <w:proofErr w:type="gramStart"/>
      <w:r>
        <w:t>asset</w:t>
      </w:r>
      <w:proofErr w:type="gramEnd"/>
      <w:r>
        <w:t xml:space="preserve"> in use. The Net Asset Value will be calculated as if the asset had been in continuous service as a connection asset from its original commissioning date taking into account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w:t>
      </w:r>
      <w:proofErr w:type="gramStart"/>
      <w:r>
        <w:t>asset</w:t>
      </w:r>
      <w:proofErr w:type="gramEnd"/>
      <w:r>
        <w:t xml:space="preserve">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96" w:name="_Toc44315413"/>
      <w:bookmarkStart w:id="97" w:name="_Toc220918032"/>
      <w:r w:rsidRPr="007F69E9">
        <w:rPr>
          <w:color w:val="auto"/>
          <w:sz w:val="28"/>
          <w:szCs w:val="28"/>
        </w:rPr>
        <w:t>14.7 Contestability</w:t>
      </w:r>
      <w:bookmarkEnd w:id="96"/>
      <w:bookmarkEnd w:id="97"/>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 xml:space="preserve">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w:t>
      </w:r>
      <w:proofErr w:type="gramStart"/>
      <w:r>
        <w:t>security</w:t>
      </w:r>
      <w:proofErr w:type="gramEnd"/>
      <w:r>
        <w:t xml:space="preserve"> and safety.  These concerns have shaped the terms that are offered for contestability in construction and maintenance.</w:t>
      </w:r>
    </w:p>
    <w:p w14:paraId="752BEBBB" w14:textId="77777777" w:rsidR="00225419" w:rsidRDefault="00225419">
      <w:pPr>
        <w:pStyle w:val="Heading2"/>
      </w:pPr>
      <w:bookmarkStart w:id="98" w:name="_Toc32208953"/>
      <w:bookmarkStart w:id="99" w:name="_Toc44315414"/>
    </w:p>
    <w:p w14:paraId="30FF6B22" w14:textId="77777777" w:rsidR="00225419" w:rsidRDefault="00225419"/>
    <w:p w14:paraId="51BDC2A7" w14:textId="77777777" w:rsidR="00225419" w:rsidRDefault="00225419">
      <w:pPr>
        <w:pStyle w:val="Heading2"/>
      </w:pPr>
      <w:bookmarkStart w:id="100" w:name="_Toc220918033"/>
      <w:bookmarkEnd w:id="98"/>
      <w:bookmarkEnd w:id="99"/>
      <w:r>
        <w:t>Contestability in Construction</w:t>
      </w:r>
      <w:bookmarkEnd w:id="100"/>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101" w:name="_Toc44315417"/>
      <w:bookmarkStart w:id="102" w:name="_Toc220918035"/>
      <w:r w:rsidRPr="00415339">
        <w:rPr>
          <w:color w:val="auto"/>
          <w:sz w:val="28"/>
          <w:szCs w:val="28"/>
        </w:rPr>
        <w:t>14.8 Asset Replacement</w:t>
      </w:r>
      <w:bookmarkEnd w:id="101"/>
      <w:bookmarkEnd w:id="102"/>
    </w:p>
    <w:p w14:paraId="14DD157F" w14:textId="77777777" w:rsidR="00225419" w:rsidRDefault="00225419">
      <w:pPr>
        <w:pStyle w:val="1"/>
        <w:tabs>
          <w:tab w:val="left" w:pos="-1440"/>
          <w:tab w:val="num" w:pos="709"/>
        </w:tabs>
        <w:ind w:left="709" w:hanging="709"/>
        <w:jc w:val="both"/>
      </w:pPr>
      <w:bookmarkStart w:id="103" w:name="_Hlt492191662"/>
      <w:bookmarkStart w:id="104" w:name="_Ref491666437"/>
      <w:bookmarkStart w:id="105" w:name="_Ref501761566"/>
      <w:bookmarkEnd w:id="103"/>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w:t>
      </w:r>
      <w:proofErr w:type="gramStart"/>
      <w:r w:rsidRPr="00225419">
        <w:rPr>
          <w:rFonts w:ascii="Arial" w:hAnsi="Arial" w:cs="Arial"/>
          <w:sz w:val="22"/>
          <w:szCs w:val="22"/>
        </w:rPr>
        <w:t>on the basis of</w:t>
      </w:r>
      <w:proofErr w:type="gramEnd"/>
      <w:r w:rsidRPr="00225419">
        <w:rPr>
          <w:rFonts w:ascii="Arial" w:hAnsi="Arial" w:cs="Arial"/>
          <w:sz w:val="22"/>
          <w:szCs w:val="22"/>
        </w:rPr>
        <w:t xml:space="preserve">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104"/>
    <w:bookmarkEnd w:id="105"/>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106" w:name="_Toc220918036"/>
      <w:r>
        <w:t>Asset Replacement that includes a change of Voltage</w:t>
      </w:r>
      <w:bookmarkEnd w:id="106"/>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 xml:space="preserve">There are a number of situations where an asset replacement scheme may involve a change in the voltage level of a </w:t>
      </w:r>
      <w:proofErr w:type="gramStart"/>
      <w:r>
        <w:t>User's</w:t>
      </w:r>
      <w:proofErr w:type="gramEnd"/>
      <w:r>
        <w:t xml:space="preserve"> connection assets.  These replacement schemes can take place over </w:t>
      </w:r>
      <w:proofErr w:type="gramStart"/>
      <w:r>
        <w:t>a number of</w:t>
      </w:r>
      <w:proofErr w:type="gramEnd"/>
      <w:r>
        <w:t xml:space="preserve">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In addition, if in the interim stage the User has, say, one transformer connected to the 275kV substation and one transformer connected to the 400kV substation, the charge will comprise an appropriate proportion of the HV assets at each site and not the full costs of 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107" w:name="_Toc44315419"/>
      <w:bookmarkStart w:id="108" w:name="_Toc220918037"/>
      <w:r w:rsidRPr="00415339">
        <w:rPr>
          <w:color w:val="auto"/>
          <w:sz w:val="28"/>
          <w:szCs w:val="28"/>
        </w:rPr>
        <w:t>14.9 Data Requirements</w:t>
      </w:r>
      <w:bookmarkEnd w:id="107"/>
      <w:bookmarkEnd w:id="108"/>
    </w:p>
    <w:p w14:paraId="45F8A129" w14:textId="77777777" w:rsidR="00225419" w:rsidRDefault="00225419">
      <w:pPr>
        <w:pStyle w:val="1"/>
        <w:jc w:val="both"/>
      </w:pPr>
    </w:p>
    <w:p w14:paraId="6E4B77C3" w14:textId="77777777" w:rsidR="00225419" w:rsidRPr="00225419" w:rsidRDefault="00225419" w:rsidP="006661FE">
      <w:pPr>
        <w:pStyle w:val="BodyText"/>
        <w:numPr>
          <w:ilvl w:val="0"/>
          <w:numId w:val="43"/>
        </w:numPr>
        <w:spacing w:after="0"/>
        <w:ind w:left="720" w:hanging="810"/>
        <w:rPr>
          <w:rFonts w:ascii="Arial" w:hAnsi="Arial" w:cs="Arial"/>
          <w:bCs/>
          <w:sz w:val="22"/>
          <w:szCs w:val="22"/>
        </w:rPr>
      </w:pPr>
      <w:r w:rsidRPr="00225419">
        <w:rPr>
          <w:rFonts w:ascii="Arial" w:hAnsi="Arial" w:cs="Arial"/>
          <w:bCs/>
          <w:sz w:val="22"/>
          <w:szCs w:val="22"/>
        </w:rPr>
        <w:t xml:space="preserve">Under the connection charging </w:t>
      </w:r>
      <w:proofErr w:type="gramStart"/>
      <w:r w:rsidRPr="00225419">
        <w:rPr>
          <w:rFonts w:ascii="Arial" w:hAnsi="Arial" w:cs="Arial"/>
          <w:bCs/>
          <w:sz w:val="22"/>
          <w:szCs w:val="22"/>
        </w:rPr>
        <w:t>methodology</w:t>
      </w:r>
      <w:proofErr w:type="gramEnd"/>
      <w:r w:rsidRPr="00225419">
        <w:rPr>
          <w:rFonts w:ascii="Arial" w:hAnsi="Arial" w:cs="Arial"/>
          <w:bCs/>
          <w:sz w:val="22"/>
          <w:szCs w:val="22"/>
        </w:rPr>
        <w:t xml:space="preserve"> no data is required from Users in order to calculate the connection charges payable by the User.</w:t>
      </w:r>
      <w:bookmarkStart w:id="109" w:name="_Ref531686418"/>
      <w:bookmarkStart w:id="110" w:name="_Toc32208960"/>
    </w:p>
    <w:p w14:paraId="603E53D2" w14:textId="77777777" w:rsidR="00225419" w:rsidRPr="00225419" w:rsidRDefault="00225419">
      <w:pPr>
        <w:ind w:left="720" w:hanging="720"/>
        <w:rPr>
          <w:rFonts w:ascii="Arial" w:hAnsi="Arial" w:cs="Arial"/>
          <w:sz w:val="22"/>
          <w:szCs w:val="22"/>
        </w:rPr>
      </w:pPr>
      <w:r w:rsidRPr="00225419">
        <w:rPr>
          <w:rFonts w:ascii="Arial" w:hAnsi="Arial" w:cs="Arial"/>
          <w:sz w:val="22"/>
          <w:szCs w:val="22"/>
        </w:rPr>
        <w:t xml:space="preserve"> </w:t>
      </w:r>
    </w:p>
    <w:p w14:paraId="5222935A" w14:textId="77777777" w:rsidR="00225419" w:rsidRPr="00415339" w:rsidRDefault="00225419" w:rsidP="006661FE">
      <w:pPr>
        <w:pStyle w:val="Heading1"/>
        <w:tabs>
          <w:tab w:val="clear" w:pos="810"/>
          <w:tab w:val="left" w:pos="720"/>
        </w:tabs>
        <w:rPr>
          <w:color w:val="auto"/>
          <w:sz w:val="28"/>
          <w:szCs w:val="28"/>
        </w:rPr>
      </w:pPr>
      <w:r>
        <w:br w:type="page"/>
      </w:r>
      <w:bookmarkStart w:id="111" w:name="_Toc220918038"/>
      <w:bookmarkStart w:id="112" w:name="_Toc44315421"/>
      <w:r w:rsidRPr="00415339">
        <w:rPr>
          <w:color w:val="auto"/>
          <w:sz w:val="28"/>
          <w:szCs w:val="28"/>
        </w:rPr>
        <w:t>14.10 Applications</w:t>
      </w:r>
      <w:bookmarkEnd w:id="111"/>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w:t>
      </w:r>
      <w:proofErr w:type="gramStart"/>
      <w:r>
        <w:t>costs</w:t>
      </w:r>
      <w:proofErr w:type="gramEnd"/>
      <w:r>
        <w:t xml:space="preserve">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13" w:name="_Toc220918039"/>
      <w:r w:rsidRPr="00415339">
        <w:rPr>
          <w:color w:val="auto"/>
          <w:sz w:val="28"/>
          <w:szCs w:val="28"/>
        </w:rPr>
        <w:t>14.11 Illustrative Connection Charges</w:t>
      </w:r>
      <w:bookmarkEnd w:id="109"/>
      <w:bookmarkEnd w:id="110"/>
      <w:bookmarkEnd w:id="112"/>
      <w:bookmarkEnd w:id="113"/>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14" w:name="_Toc32208961"/>
      <w:bookmarkStart w:id="115" w:name="_Toc44315422"/>
      <w:bookmarkStart w:id="116"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14"/>
      <w:bookmarkEnd w:id="115"/>
      <w:bookmarkEnd w:id="116"/>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 xml:space="preserve">Each asset is </w:t>
      </w:r>
      <w:proofErr w:type="gramStart"/>
      <w:r w:rsidRPr="00225419">
        <w:rPr>
          <w:rFonts w:ascii="Arial" w:hAnsi="Arial" w:cs="Arial"/>
          <w:sz w:val="22"/>
          <w:szCs w:val="22"/>
        </w:rPr>
        <w:t>new</w:t>
      </w:r>
      <w:proofErr w:type="gramEnd"/>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 xml:space="preserve">The GAV includes estimated costs of construction, engineering, Interest During Construction and Liquidated Damages </w:t>
      </w:r>
      <w:proofErr w:type="gramStart"/>
      <w:r w:rsidRPr="00225419">
        <w:rPr>
          <w:rFonts w:ascii="Arial" w:hAnsi="Arial" w:cs="Arial"/>
          <w:sz w:val="22"/>
          <w:szCs w:val="22"/>
        </w:rPr>
        <w:t>premiums</w:t>
      </w:r>
      <w:proofErr w:type="gramEnd"/>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 xml:space="preserve">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assets are </w:t>
      </w:r>
      <w:proofErr w:type="gramStart"/>
      <w:r w:rsidRPr="00225419">
        <w:rPr>
          <w:rFonts w:ascii="Arial" w:hAnsi="Arial" w:cs="Arial"/>
          <w:sz w:val="22"/>
          <w:szCs w:val="22"/>
        </w:rPr>
        <w:t>new</w:t>
      </w:r>
      <w:proofErr w:type="gramEnd"/>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assets are depreciated over 40 </w:t>
      </w:r>
      <w:proofErr w:type="gramStart"/>
      <w:r w:rsidRPr="00225419">
        <w:rPr>
          <w:rFonts w:ascii="Arial" w:hAnsi="Arial" w:cs="Arial"/>
          <w:sz w:val="22"/>
          <w:szCs w:val="22"/>
        </w:rPr>
        <w:t>years</w:t>
      </w:r>
      <w:proofErr w:type="gramEnd"/>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proofErr w:type="gramStart"/>
      <w:r w:rsidRPr="00225419">
        <w:rPr>
          <w:rFonts w:ascii="Arial" w:hAnsi="Arial" w:cs="Arial"/>
          <w:sz w:val="22"/>
          <w:szCs w:val="22"/>
        </w:rPr>
        <w:t>indexation</w:t>
      </w:r>
      <w:proofErr w:type="gramEnd"/>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connection charges include maintenance costs at a rate of 0.52% of the </w:t>
      </w:r>
      <w:proofErr w:type="gramStart"/>
      <w:r w:rsidRPr="00225419">
        <w:rPr>
          <w:rFonts w:ascii="Arial" w:hAnsi="Arial" w:cs="Arial"/>
          <w:sz w:val="22"/>
          <w:szCs w:val="22"/>
        </w:rPr>
        <w:t>GAV</w:t>
      </w:r>
      <w:proofErr w:type="gramEnd"/>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connection charges include Transmission Running Costs at a rate of 1.45% of the </w:t>
      </w:r>
      <w:proofErr w:type="gramStart"/>
      <w:r w:rsidRPr="00225419">
        <w:rPr>
          <w:rFonts w:ascii="Arial" w:hAnsi="Arial" w:cs="Arial"/>
          <w:sz w:val="22"/>
          <w:szCs w:val="22"/>
        </w:rPr>
        <w:t>GAV</w:t>
      </w:r>
      <w:proofErr w:type="gramEnd"/>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17" w:name="_Toc220918041"/>
      <w:bookmarkStart w:id="118" w:name="_Toc44315423"/>
      <w:r w:rsidRPr="002F776A">
        <w:t>Connection Examples</w:t>
      </w:r>
      <w:bookmarkEnd w:id="117"/>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18"/>
    </w:p>
    <w:p w14:paraId="25208F68" w14:textId="77777777" w:rsidR="00225419" w:rsidRPr="00415339" w:rsidRDefault="00225419">
      <w:pPr>
        <w:pStyle w:val="Heading1"/>
        <w:rPr>
          <w:color w:val="auto"/>
          <w:sz w:val="28"/>
          <w:szCs w:val="28"/>
        </w:rPr>
      </w:pPr>
      <w:bookmarkStart w:id="119" w:name="_Toc220918042"/>
      <w:r w:rsidRPr="00415339">
        <w:rPr>
          <w:color w:val="auto"/>
          <w:sz w:val="28"/>
          <w:szCs w:val="28"/>
        </w:rPr>
        <w:t>14.12 Examples of Connection Charge Calculations</w:t>
      </w:r>
      <w:bookmarkEnd w:id="119"/>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20" w:name="_Toc32208970"/>
      <w:bookmarkStart w:id="121" w:name="_Toc44315431"/>
      <w:bookmarkStart w:id="122" w:name="_Toc220918043"/>
      <w:r w:rsidRPr="00225419">
        <w:rPr>
          <w:rFonts w:ascii="Arial" w:hAnsi="Arial" w:cs="Arial"/>
          <w:szCs w:val="22"/>
        </w:rPr>
        <w:t>Example 1</w:t>
      </w:r>
      <w:bookmarkEnd w:id="120"/>
      <w:bookmarkEnd w:id="121"/>
      <w:bookmarkEnd w:id="122"/>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proofErr w:type="spellStart"/>
      <w:r w:rsidRPr="00225419">
        <w:rPr>
          <w:rFonts w:ascii="Arial" w:hAnsi="Arial" w:cs="Arial"/>
          <w:sz w:val="22"/>
          <w:szCs w:val="22"/>
        </w:rPr>
        <w:t>i</w:t>
      </w:r>
      <w:proofErr w:type="spellEnd"/>
      <w:r w:rsidRPr="00225419">
        <w:rPr>
          <w:rFonts w:ascii="Arial" w:hAnsi="Arial" w:cs="Arial"/>
          <w:sz w:val="22"/>
          <w:szCs w:val="22"/>
        </w:rPr>
        <w:t>)</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 xml:space="preserve">there is no inflation from year to year </w:t>
      </w:r>
      <w:proofErr w:type="gramStart"/>
      <w:r w:rsidRPr="00225419">
        <w:rPr>
          <w:rFonts w:ascii="Arial" w:hAnsi="Arial" w:cs="Arial"/>
          <w:sz w:val="22"/>
          <w:szCs w:val="22"/>
        </w:rPr>
        <w:t>i.e.</w:t>
      </w:r>
      <w:proofErr w:type="gramEnd"/>
      <w:r w:rsidRPr="00225419">
        <w:rPr>
          <w:rFonts w:ascii="Arial" w:hAnsi="Arial" w:cs="Arial"/>
          <w:sz w:val="22"/>
          <w:szCs w:val="22"/>
        </w:rPr>
        <w:t xml:space="preserv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 xml:space="preserve">the </w:t>
      </w:r>
      <w:proofErr w:type="gramStart"/>
      <w:r w:rsidRPr="00225419">
        <w:rPr>
          <w:rFonts w:ascii="Arial" w:hAnsi="Arial" w:cs="Arial"/>
          <w:sz w:val="22"/>
          <w:szCs w:val="22"/>
        </w:rPr>
        <w:t>site specific</w:t>
      </w:r>
      <w:proofErr w:type="gramEnd"/>
      <w:r w:rsidRPr="00225419">
        <w:rPr>
          <w:rFonts w:ascii="Arial" w:hAnsi="Arial" w:cs="Arial"/>
          <w:sz w:val="22"/>
          <w:szCs w:val="22"/>
        </w:rPr>
        <w:t xml:space="preserve">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 xml:space="preserve">the rate of return charge remains constant at 6% for the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 xml:space="preserve">the asset is terminated at the end of its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proofErr w:type="gramStart"/>
      <w:r w:rsidRPr="00225419">
        <w:rPr>
          <w:rFonts w:ascii="Arial" w:hAnsi="Arial" w:cs="Arial"/>
          <w:sz w:val="22"/>
          <w:szCs w:val="22"/>
        </w:rPr>
        <w:t>For the purpose of</w:t>
      </w:r>
      <w:proofErr w:type="gramEnd"/>
      <w:r w:rsidRPr="00225419">
        <w:rPr>
          <w:rFonts w:ascii="Arial" w:hAnsi="Arial" w:cs="Arial"/>
          <w:sz w:val="22"/>
          <w:szCs w:val="22"/>
        </w:rPr>
        <w:t xml:space="preserve">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23"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Capital </w:t>
            </w:r>
            <w:proofErr w:type="gramStart"/>
            <w:r w:rsidRPr="00225419">
              <w:rPr>
                <w:rFonts w:ascii="Arial" w:hAnsi="Arial" w:cs="Arial"/>
                <w:sz w:val="22"/>
                <w:szCs w:val="22"/>
              </w:rPr>
              <w:t>charge</w:t>
            </w:r>
            <w:proofErr w:type="gramEnd"/>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w:t>
            </w:r>
            <w:proofErr w:type="gramStart"/>
            <w:r w:rsidRPr="00225419">
              <w:rPr>
                <w:rFonts w:ascii="Arial" w:hAnsi="Arial" w:cs="Arial"/>
                <w:sz w:val="22"/>
                <w:szCs w:val="22"/>
              </w:rPr>
              <w:t>40 year</w:t>
            </w:r>
            <w:proofErr w:type="gramEnd"/>
            <w:r w:rsidRPr="00225419">
              <w:rPr>
                <w:rFonts w:ascii="Arial" w:hAnsi="Arial" w:cs="Arial"/>
                <w:sz w:val="22"/>
                <w:szCs w:val="22"/>
              </w:rPr>
              <w:t xml:space="preserve">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Return on mid-year </w:t>
            </w:r>
            <w:proofErr w:type="gramStart"/>
            <w:r w:rsidRPr="00225419">
              <w:rPr>
                <w:rFonts w:ascii="Arial" w:hAnsi="Arial" w:cs="Arial"/>
                <w:sz w:val="22"/>
                <w:szCs w:val="22"/>
              </w:rPr>
              <w:t>NAV</w:t>
            </w:r>
            <w:proofErr w:type="gramEnd"/>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23"/>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w:t>
      </w:r>
      <w:proofErr w:type="gramStart"/>
      <w:r w:rsidRPr="00225419">
        <w:rPr>
          <w:rFonts w:ascii="Arial" w:hAnsi="Arial" w:cs="Arial"/>
          <w:b/>
          <w:sz w:val="22"/>
          <w:szCs w:val="22"/>
        </w:rPr>
        <w:t>first year</w:t>
      </w:r>
      <w:proofErr w:type="gramEnd"/>
      <w:r w:rsidRPr="00225419">
        <w:rPr>
          <w:rFonts w:ascii="Arial" w:hAnsi="Arial" w:cs="Arial"/>
          <w:b/>
          <w:sz w:val="22"/>
          <w:szCs w:val="22"/>
        </w:rPr>
        <w:t xml:space="preserve">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24" w:name="_Toc44315432"/>
      <w:bookmarkStart w:id="125" w:name="_Toc220918044"/>
    </w:p>
    <w:p w14:paraId="1F4808FD" w14:textId="77777777" w:rsidR="00225419" w:rsidRDefault="00225419">
      <w:pPr>
        <w:pStyle w:val="Heading2"/>
      </w:pPr>
      <w:r>
        <w:t>Example 2</w:t>
      </w:r>
      <w:bookmarkEnd w:id="124"/>
      <w:bookmarkEnd w:id="125"/>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t xml:space="preserve">The previous example assumes that the asset is commissioned on 1 April 2010.  If it is assumed that the asset is commissioned on 1 July 2010, the </w:t>
      </w:r>
      <w:proofErr w:type="gramStart"/>
      <w:r>
        <w:t>first year</w:t>
      </w:r>
      <w:proofErr w:type="gramEnd"/>
      <w:r>
        <w:t xml:space="preserve">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26" w:name="_Toc32208972"/>
      <w:bookmarkStart w:id="127" w:name="_Toc44315433"/>
      <w:bookmarkStart w:id="128" w:name="_Toc220918045"/>
      <w:r>
        <w:t>Example 3</w:t>
      </w:r>
      <w:bookmarkEnd w:id="126"/>
      <w:bookmarkEnd w:id="127"/>
      <w:bookmarkEnd w:id="128"/>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w:t>
      </w:r>
      <w:proofErr w:type="gramStart"/>
      <w:r w:rsidRPr="00225419">
        <w:rPr>
          <w:rFonts w:ascii="Arial" w:hAnsi="Arial" w:cs="Arial"/>
          <w:sz w:val="22"/>
          <w:szCs w:val="22"/>
        </w:rPr>
        <w:t>component</w:t>
      </w:r>
      <w:proofErr w:type="gramEnd"/>
      <w:r w:rsidRPr="00225419">
        <w:rPr>
          <w:rFonts w:ascii="Arial" w:hAnsi="Arial" w:cs="Arial"/>
          <w:sz w:val="22"/>
          <w:szCs w:val="22"/>
        </w:rPr>
        <w:t xml:space="preserve"> and a running cost component.  These encompass the four elements set out in the examples above.  Using </w:t>
      </w:r>
      <w:proofErr w:type="gramStart"/>
      <w:r w:rsidRPr="00225419">
        <w:rPr>
          <w:rFonts w:ascii="Arial" w:hAnsi="Arial" w:cs="Arial"/>
          <w:sz w:val="22"/>
          <w:szCs w:val="22"/>
        </w:rPr>
        <w:t>exactly the same</w:t>
      </w:r>
      <w:proofErr w:type="gramEnd"/>
      <w:r w:rsidRPr="00225419">
        <w:rPr>
          <w:rFonts w:ascii="Arial" w:hAnsi="Arial" w:cs="Arial"/>
          <w:sz w:val="22"/>
          <w:szCs w:val="22"/>
        </w:rPr>
        <w:t xml:space="preserve"> assumptions as those in example 1 above, the total annual connection charges will be the same as those presented.  These charges will not change </w:t>
      </w:r>
      <w:proofErr w:type="gramStart"/>
      <w:r w:rsidRPr="00225419">
        <w:rPr>
          <w:rFonts w:ascii="Arial" w:hAnsi="Arial" w:cs="Arial"/>
          <w:sz w:val="22"/>
          <w:szCs w:val="22"/>
        </w:rPr>
        <w:t>as a result of</w:t>
      </w:r>
      <w:proofErr w:type="gramEnd"/>
      <w:r w:rsidRPr="00225419">
        <w:rPr>
          <w:rFonts w:ascii="Arial" w:hAnsi="Arial" w:cs="Arial"/>
          <w:sz w:val="22"/>
          <w:szCs w:val="22"/>
        </w:rPr>
        <w:t xml:space="preserve">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9" w:name="_Toc32208973"/>
      <w:bookmarkStart w:id="130" w:name="_Toc44315434"/>
      <w:bookmarkStart w:id="131" w:name="_Toc220918046"/>
      <w:r>
        <w:t>Example 4</w:t>
      </w:r>
      <w:bookmarkEnd w:id="129"/>
      <w:bookmarkEnd w:id="130"/>
      <w:bookmarkEnd w:id="131"/>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 xml:space="preserve">Annual Connection </w:t>
      </w:r>
      <w:proofErr w:type="spellStart"/>
      <w:r w:rsidRPr="00D2324F">
        <w:rPr>
          <w:rFonts w:ascii="Arial" w:hAnsi="Arial" w:cs="Arial"/>
          <w:sz w:val="22"/>
          <w:szCs w:val="22"/>
        </w:rPr>
        <w:t>Charge</w:t>
      </w:r>
      <w:r w:rsidRPr="00D2324F">
        <w:rPr>
          <w:rFonts w:ascii="Arial" w:hAnsi="Arial" w:cs="Arial"/>
          <w:sz w:val="22"/>
          <w:szCs w:val="22"/>
          <w:vertAlign w:val="subscript"/>
        </w:rPr>
        <w:t>n</w:t>
      </w:r>
      <w:proofErr w:type="spellEnd"/>
      <w:r w:rsidRPr="00D2324F">
        <w:rPr>
          <w:rFonts w:ascii="Arial" w:hAnsi="Arial" w:cs="Arial"/>
          <w:sz w:val="22"/>
          <w:szCs w:val="22"/>
        </w:rPr>
        <w:t xml:space="preserve"> = </w:t>
      </w:r>
      <w:proofErr w:type="spellStart"/>
      <w:r w:rsidRPr="00D2324F">
        <w:rPr>
          <w:rFonts w:ascii="Arial" w:hAnsi="Arial" w:cs="Arial"/>
          <w:sz w:val="22"/>
          <w:szCs w:val="22"/>
        </w:rPr>
        <w:t>SSF</w:t>
      </w:r>
      <w:r w:rsidRPr="00D2324F">
        <w:rPr>
          <w:rFonts w:ascii="Arial" w:hAnsi="Arial" w:cs="Arial"/>
          <w:sz w:val="22"/>
          <w:szCs w:val="22"/>
          <w:vertAlign w:val="subscript"/>
        </w:rPr>
        <w:t>n</w:t>
      </w:r>
      <w:proofErr w:type="spellEnd"/>
      <w:r w:rsidRPr="00D2324F">
        <w:rPr>
          <w:rFonts w:ascii="Arial" w:hAnsi="Arial" w:cs="Arial"/>
          <w:sz w:val="22"/>
          <w:szCs w:val="22"/>
          <w:vertAlign w:val="subscript"/>
        </w:rPr>
        <w:t xml:space="preserve"> </w:t>
      </w:r>
      <w:r w:rsidRPr="00D2324F">
        <w:rPr>
          <w:rFonts w:ascii="Arial" w:hAnsi="Arial" w:cs="Arial"/>
          <w:sz w:val="22"/>
          <w:szCs w:val="22"/>
        </w:rPr>
        <w:t xml:space="preserve"> (</w:t>
      </w:r>
      <w:proofErr w:type="spellStart"/>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proofErr w:type="spellEnd"/>
      <w:r w:rsidRPr="00D2324F">
        <w:rPr>
          <w:rFonts w:ascii="Arial" w:hAnsi="Arial" w:cs="Arial"/>
          <w:sz w:val="22"/>
          <w:szCs w:val="22"/>
        </w:rPr>
        <w:t xml:space="preserve">)+ </w:t>
      </w:r>
      <w:proofErr w:type="spellStart"/>
      <w:r w:rsidRPr="00D2324F">
        <w:rPr>
          <w:rFonts w:ascii="Arial" w:hAnsi="Arial" w:cs="Arial"/>
          <w:sz w:val="22"/>
          <w:szCs w:val="22"/>
        </w:rPr>
        <w:t>TC</w:t>
      </w:r>
      <w:r w:rsidRPr="00D2324F">
        <w:rPr>
          <w:rFonts w:ascii="Arial" w:hAnsi="Arial" w:cs="Arial"/>
          <w:sz w:val="22"/>
          <w:szCs w:val="22"/>
          <w:vertAlign w:val="subscript"/>
        </w:rPr>
        <w:t>n</w:t>
      </w:r>
      <w:proofErr w:type="spellEnd"/>
      <w:r w:rsidRPr="00D2324F">
        <w:rPr>
          <w:rFonts w:ascii="Arial" w:hAnsi="Arial" w:cs="Arial"/>
          <w:sz w:val="22"/>
          <w:szCs w:val="22"/>
        </w:rPr>
        <w:t xml:space="preserve"> (</w:t>
      </w:r>
      <w:proofErr w:type="spellStart"/>
      <w:r w:rsidRPr="00D2324F">
        <w:rPr>
          <w:rFonts w:ascii="Arial" w:hAnsi="Arial" w:cs="Arial"/>
          <w:sz w:val="22"/>
          <w:szCs w:val="22"/>
        </w:rPr>
        <w:t>GAV</w:t>
      </w:r>
      <w:r w:rsidRPr="00D2324F">
        <w:rPr>
          <w:rFonts w:ascii="Arial" w:hAnsi="Arial" w:cs="Arial"/>
          <w:sz w:val="22"/>
          <w:szCs w:val="22"/>
          <w:vertAlign w:val="subscript"/>
        </w:rPr>
        <w:t>n</w:t>
      </w:r>
      <w:proofErr w:type="spellEnd"/>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32" w:name="_Toc48626029"/>
      <w:bookmarkStart w:id="133" w:name="_Toc220918047"/>
      <w:r w:rsidRPr="00415339">
        <w:rPr>
          <w:color w:val="auto"/>
          <w:sz w:val="28"/>
          <w:szCs w:val="28"/>
        </w:rPr>
        <w:t xml:space="preserve">14.13 </w:t>
      </w:r>
      <w:bookmarkEnd w:id="132"/>
      <w:r w:rsidRPr="00415339">
        <w:rPr>
          <w:color w:val="auto"/>
          <w:sz w:val="28"/>
          <w:szCs w:val="28"/>
        </w:rPr>
        <w:t>Nominally Over Equipped Connection Sites</w:t>
      </w:r>
      <w:bookmarkEnd w:id="133"/>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34" w:name="_Toc44315467"/>
      <w:bookmarkStart w:id="135" w:name="_Toc220918048"/>
      <w:r>
        <w:t>Historical</w:t>
      </w:r>
      <w:bookmarkEnd w:id="134"/>
      <w:bookmarkEnd w:id="135"/>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 xml:space="preserve">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w:t>
      </w:r>
      <w:proofErr w:type="gramStart"/>
      <w:r>
        <w:t>cases</w:t>
      </w:r>
      <w:proofErr w:type="gramEnd"/>
      <w:r>
        <w:t xml:space="preserve">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36" w:name="_Toc44315469"/>
      <w:bookmarkStart w:id="137" w:name="_Toc220918049"/>
      <w:r>
        <w:t>Early Construction</w:t>
      </w:r>
      <w:bookmarkEnd w:id="136"/>
      <w:bookmarkEnd w:id="137"/>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38" w:name="_Toc44315470"/>
    </w:p>
    <w:p w14:paraId="6F7A293D" w14:textId="77777777" w:rsidR="00225419" w:rsidRDefault="00225419"/>
    <w:p w14:paraId="3C8CFF19" w14:textId="77777777" w:rsidR="00225419" w:rsidRDefault="00225419">
      <w:pPr>
        <w:pStyle w:val="Heading2"/>
        <w:jc w:val="both"/>
      </w:pPr>
      <w:bookmarkStart w:id="139" w:name="_Toc220918050"/>
      <w:r>
        <w:t>Connection site Specific Technical or Economic Conditions</w:t>
      </w:r>
      <w:bookmarkEnd w:id="138"/>
      <w:bookmarkEnd w:id="139"/>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 xml:space="preserve">There may be cases where there are specific conditions such that the practicable minimum scheme at a site </w:t>
      </w:r>
      <w:proofErr w:type="gramStart"/>
      <w:r>
        <w:t>has to</w:t>
      </w:r>
      <w:proofErr w:type="gramEnd"/>
      <w:r>
        <w:t xml:space="preserve"> be greater than the strict, theoretical interpretation of the standards.  In these </w:t>
      </w:r>
      <w:proofErr w:type="gramStart"/>
      <w:r>
        <w:t>cases</w:t>
      </w:r>
      <w:proofErr w:type="gramEnd"/>
      <w:r>
        <w:t xml:space="preserve">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40" w:name="_Toc32201074"/>
      <w:bookmarkStart w:id="141" w:name="_Toc49661105"/>
      <w:bookmarkStart w:id="142" w:name="_Toc274049676"/>
      <w:r w:rsidRPr="002338F3">
        <w:rPr>
          <w:color w:val="auto"/>
          <w:sz w:val="32"/>
          <w:szCs w:val="32"/>
        </w:rPr>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40"/>
      <w:bookmarkEnd w:id="141"/>
      <w:bookmarkEnd w:id="142"/>
    </w:p>
    <w:p w14:paraId="1549A782" w14:textId="77777777" w:rsidR="006661FE" w:rsidRDefault="006661FE" w:rsidP="006661FE">
      <w:pPr>
        <w:jc w:val="both"/>
        <w:rPr>
          <w:rFonts w:ascii="Arial" w:hAnsi="Arial"/>
        </w:rPr>
      </w:pPr>
    </w:p>
    <w:p w14:paraId="45ABD582" w14:textId="77777777" w:rsidR="006661FE" w:rsidRDefault="006661FE" w:rsidP="002439CF">
      <w:pPr>
        <w:pStyle w:val="1"/>
        <w:numPr>
          <w:ilvl w:val="0"/>
          <w:numId w:val="46"/>
        </w:numPr>
        <w:tabs>
          <w:tab w:val="clear" w:pos="0"/>
          <w:tab w:val="num" w:pos="720"/>
        </w:tabs>
        <w:ind w:left="1627"/>
        <w:jc w:val="both"/>
      </w:pPr>
      <w:r>
        <w:t xml:space="preserve">Transmission Network Use of System charges reflect the cost of installing, </w:t>
      </w:r>
      <w:proofErr w:type="gramStart"/>
      <w:r>
        <w:t>operating</w:t>
      </w:r>
      <w:proofErr w:type="gramEnd"/>
      <w:r>
        <w:t xml:space="preserve"> and maintaining the transmission system for the Transmission Owner (TO) Activity function of the Transmission Businesses of each </w:t>
      </w:r>
      <w:r w:rsidR="00C41DDA">
        <w:t xml:space="preserve">Relevant </w:t>
      </w:r>
      <w:r>
        <w:t>Transmission Licensee. These activities are undertaken to the standards prescribed by the Transmission Licences</w:t>
      </w:r>
      <w:r>
        <w:fldChar w:fldCharType="begin"/>
      </w:r>
      <w:r>
        <w:instrText xml:space="preserve"> XE "Transmission Licence" </w:instrText>
      </w:r>
      <w:r>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7777777" w:rsidR="006661FE" w:rsidRDefault="006661FE" w:rsidP="002439CF">
      <w:pPr>
        <w:pStyle w:val="1"/>
        <w:numPr>
          <w:ilvl w:val="0"/>
          <w:numId w:val="46"/>
        </w:numPr>
        <w:tabs>
          <w:tab w:val="clear" w:pos="0"/>
          <w:tab w:val="num" w:pos="720"/>
        </w:tabs>
        <w:ind w:left="1627"/>
        <w:jc w:val="both"/>
      </w:pPr>
      <w:r>
        <w:t>A Maximum Allowed Revenue</w:t>
      </w:r>
      <w:r>
        <w:fldChar w:fldCharType="begin"/>
      </w:r>
      <w:r>
        <w:instrText xml:space="preserve"> XE "Maximum Allowed Revenue" </w:instrText>
      </w:r>
      <w:r>
        <w:fldChar w:fldCharType="end"/>
      </w:r>
      <w:r>
        <w:t xml:space="preserve"> (MAR) defined for these activities and those associated with pre-vesting connections is set by the Authority at the time of the Transmission Owners’ price control review for the succeeding price control period.  Transmission Network Use of System Charges are set to recover the Maximum Allowed Revenue as </w:t>
      </w:r>
      <w:proofErr w:type="gramStart"/>
      <w:r>
        <w:t>set</w:t>
      </w:r>
      <w:proofErr w:type="gramEnd"/>
      <w:r>
        <w:t xml:space="preserve"> by the Price Control (where necessary, allowing for any K</w:t>
      </w:r>
      <w:r w:rsidRPr="00420D25">
        <w:rPr>
          <w:szCs w:val="22"/>
          <w:vertAlign w:val="subscript"/>
        </w:rPr>
        <w:t>t</w:t>
      </w:r>
      <w:r>
        <w:t xml:space="preserve"> adjustment for under or over recovery in a previous year net of the income recovered through pre-vesting connection charges).</w:t>
      </w:r>
    </w:p>
    <w:p w14:paraId="1B4790D7" w14:textId="77777777" w:rsidR="006661FE" w:rsidRDefault="006661FE" w:rsidP="006661FE">
      <w:pPr>
        <w:pStyle w:val="1"/>
        <w:jc w:val="both"/>
      </w:pPr>
    </w:p>
    <w:p w14:paraId="238C39DC" w14:textId="77777777" w:rsidR="006661FE" w:rsidRDefault="006661FE" w:rsidP="002439CF">
      <w:pPr>
        <w:pStyle w:val="1"/>
        <w:numPr>
          <w:ilvl w:val="0"/>
          <w:numId w:val="46"/>
        </w:numPr>
        <w:tabs>
          <w:tab w:val="clear" w:pos="0"/>
          <w:tab w:val="num" w:pos="720"/>
        </w:tabs>
        <w:ind w:left="1627"/>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439CF">
      <w:pPr>
        <w:numPr>
          <w:ilvl w:val="0"/>
          <w:numId w:val="46"/>
        </w:numPr>
        <w:tabs>
          <w:tab w:val="clear" w:pos="0"/>
          <w:tab w:val="num" w:pos="720"/>
        </w:tabs>
        <w:ind w:left="1627"/>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w:t>
      </w:r>
      <w:proofErr w:type="gramStart"/>
      <w:r w:rsidRPr="002338F3">
        <w:rPr>
          <w:rFonts w:ascii="Arial" w:hAnsi="Arial" w:cs="Arial"/>
          <w:sz w:val="22"/>
          <w:szCs w:val="22"/>
        </w:rPr>
        <w:t>Industry</w:t>
      </w:r>
      <w:proofErr w:type="gramEnd"/>
      <w:r w:rsidRPr="002338F3">
        <w:rPr>
          <w:rFonts w:ascii="Arial" w:hAnsi="Arial" w:cs="Arial"/>
          <w:sz w:val="22"/>
          <w:szCs w:val="22"/>
        </w:rPr>
        <w:t xml:space="preserve">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7D27B2">
      <w:pPr>
        <w:pStyle w:val="1"/>
        <w:numPr>
          <w:ilvl w:val="0"/>
          <w:numId w:val="107"/>
        </w:numPr>
        <w:jc w:val="both"/>
      </w:pPr>
      <w:r>
        <w:t xml:space="preserve">In April 2004 </w:t>
      </w:r>
      <w:proofErr w:type="gramStart"/>
      <w:r w:rsidR="00E71EB2" w:rsidRPr="00E71EB2">
        <w:rPr>
          <w:b/>
        </w:rPr>
        <w:t>The</w:t>
      </w:r>
      <w:proofErr w:type="gramEnd"/>
      <w:r w:rsidR="00E71EB2" w:rsidRPr="00E71EB2">
        <w:rPr>
          <w:b/>
        </w:rPr>
        <w:t xml:space="preserve"> Company</w:t>
      </w:r>
      <w:r>
        <w:t xml:space="preserve"> introduced a DC </w:t>
      </w:r>
      <w:proofErr w:type="spellStart"/>
      <w:r>
        <w:t>Loadflow</w:t>
      </w:r>
      <w:proofErr w:type="spellEnd"/>
      <w:r>
        <w:t xml:space="preserve">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The application of a de-</w:t>
      </w:r>
      <w:proofErr w:type="spellStart"/>
      <w:r w:rsidRPr="008A4333">
        <w:t>minimus</w:t>
      </w:r>
      <w:proofErr w:type="spellEnd"/>
      <w:r w:rsidRPr="008A4333">
        <w:t xml:space="preserve"> level demand charge of £0/kW for Half Hourly and £0/kWh for Non-Half Hourly metered demand and £0/</w:t>
      </w:r>
      <w:proofErr w:type="spellStart"/>
      <w:r w:rsidRPr="008A4333">
        <w:t>KWh</w:t>
      </w:r>
      <w:proofErr w:type="spellEnd"/>
      <w:r w:rsidRPr="008A4333">
        <w:t xml:space="preserve">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proofErr w:type="gramStart"/>
      <w:r w:rsidRPr="00CD5631">
        <w:t>For the purpose of</w:t>
      </w:r>
      <w:proofErr w:type="gramEnd"/>
      <w:r w:rsidRPr="00CD5631">
        <w:t xml:space="preserve">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w:t>
      </w:r>
      <w:proofErr w:type="spellStart"/>
      <w:r w:rsidRPr="00CD5631">
        <w:t>GCharge</w:t>
      </w:r>
      <w:proofErr w:type="spellEnd"/>
      <w:r w:rsidRPr="00CD5631">
        <w:t xml:space="preserv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proofErr w:type="gramStart"/>
      <w:r w:rsidRPr="00CD5631">
        <w:rPr>
          <w:b/>
        </w:rPr>
        <w:t>The</w:t>
      </w:r>
      <w:proofErr w:type="gramEnd"/>
      <w:r w:rsidRPr="00CD5631">
        <w:rPr>
          <w:b/>
        </w:rPr>
        <w:t xml:space="preserv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w:t>
      </w:r>
      <w:proofErr w:type="gramStart"/>
      <w:r>
        <w:t>MWh</w:t>
      </w:r>
      <w:proofErr w:type="gramEnd"/>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w:t>
      </w:r>
      <w:proofErr w:type="spellStart"/>
      <w:r w:rsidR="00DF66F2">
        <w:t>GCharge</w:t>
      </w:r>
      <w:proofErr w:type="spellEnd"/>
      <w:r w:rsidR="00DF66F2">
        <w:t xml:space="preserv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 xml:space="preserve">Where annual average TNUoS charges to Generators are negative under the </w:t>
      </w:r>
      <w:proofErr w:type="spellStart"/>
      <w:r>
        <w:t>GCharge</w:t>
      </w:r>
      <w:proofErr w:type="spellEnd"/>
      <w:r>
        <w:t xml:space="preserv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w:t>
      </w:r>
      <w:proofErr w:type="spellStart"/>
      <w:r>
        <w:t>AdjGenRev</w:t>
      </w:r>
      <w:proofErr w:type="spellEnd"/>
      <w:r>
        <w:t>)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 xml:space="preserve">y = (1+ </w:t>
      </w:r>
      <w:proofErr w:type="spellStart"/>
      <w:r>
        <w:t>ErrorGenRev</w:t>
      </w:r>
      <w:proofErr w:type="spellEnd"/>
      <w:r>
        <w:t xml:space="preserve">) / (1 - </w:t>
      </w:r>
      <w:proofErr w:type="spellStart"/>
      <w:r>
        <w:t>ErrorGO</w:t>
      </w:r>
      <w:proofErr w:type="spellEnd"/>
      <w:r>
        <w:t>)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proofErr w:type="spellStart"/>
      <w:r>
        <w:t>ErrorGenRev</w:t>
      </w:r>
      <w:proofErr w:type="spellEnd"/>
      <w:r>
        <w:t xml:space="preserve">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proofErr w:type="spellStart"/>
      <w:r>
        <w:t>ErrorGO</w:t>
      </w:r>
      <w:proofErr w:type="spellEnd"/>
      <w:r>
        <w:t xml:space="preserve"> = the highest absolute percentage error in generation </w:t>
      </w:r>
      <w:proofErr w:type="spellStart"/>
      <w:r>
        <w:t>TWh</w:t>
      </w:r>
      <w:proofErr w:type="spellEnd"/>
      <w:r>
        <w:t xml:space="preserve">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w:t>
      </w:r>
      <w:proofErr w:type="gramStart"/>
      <w:r>
        <w:t>31st</w:t>
      </w:r>
      <w:proofErr w:type="gramEnd"/>
      <w:r>
        <w:t xml:space="preserve"> October in the year preceding the relevant </w:t>
      </w:r>
      <w:r w:rsidR="00E4464D" w:rsidRPr="00CD5631">
        <w:rPr>
          <w:b/>
        </w:rPr>
        <w:t>Financial Year</w:t>
      </w:r>
      <w:r>
        <w:t xml:space="preserve"> to convert average annual TNUoS charges payable by Generators in the </w:t>
      </w:r>
      <w:proofErr w:type="spellStart"/>
      <w:r>
        <w:t>GCharge</w:t>
      </w:r>
      <w:proofErr w:type="spellEnd"/>
      <w:r>
        <w:t xml:space="preserv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proofErr w:type="gramStart"/>
      <w:r>
        <w:t>Where;</w:t>
      </w:r>
      <w:proofErr w:type="gramEnd"/>
      <w:r>
        <w:t xml:space="preserve"> </w:t>
      </w:r>
    </w:p>
    <w:p w14:paraId="6AB95F0C" w14:textId="77777777" w:rsidR="00DF66F2" w:rsidRDefault="00DF66F2" w:rsidP="00DF66F2">
      <w:pPr>
        <w:pStyle w:val="1"/>
        <w:ind w:firstLine="1276"/>
        <w:jc w:val="both"/>
      </w:pPr>
      <w:r>
        <w:t xml:space="preserve">    </w:t>
      </w:r>
      <w:proofErr w:type="spellStart"/>
      <w:r>
        <w:t>CapEC</w:t>
      </w:r>
      <w:proofErr w:type="spellEnd"/>
      <w:r>
        <w:t xml:space="preserve">  = Upper limit of the range specified in the Limiting Regulation </w:t>
      </w:r>
    </w:p>
    <w:p w14:paraId="6480382F" w14:textId="77777777" w:rsidR="00DF66F2" w:rsidRDefault="00DF66F2" w:rsidP="00DF66F2">
      <w:pPr>
        <w:pStyle w:val="1"/>
        <w:ind w:firstLine="1560"/>
        <w:jc w:val="both"/>
      </w:pPr>
      <w:r>
        <w:t xml:space="preserve">y           = Error margin built in to adjust </w:t>
      </w:r>
      <w:proofErr w:type="spellStart"/>
      <w:r>
        <w:t>CapEC</w:t>
      </w:r>
      <w:proofErr w:type="spellEnd"/>
    </w:p>
    <w:p w14:paraId="25F84156" w14:textId="77777777" w:rsidR="00DF66F2" w:rsidRDefault="00DF66F2" w:rsidP="00DF66F2">
      <w:pPr>
        <w:pStyle w:val="1"/>
        <w:ind w:left="2552" w:hanging="992"/>
        <w:jc w:val="both"/>
      </w:pPr>
      <w:r>
        <w:t xml:space="preserve"> GO     = Forecast GB Generation Output for generation liable for Transmission charges (</w:t>
      </w:r>
      <w:proofErr w:type="gramStart"/>
      <w:r>
        <w:t>i.e.</w:t>
      </w:r>
      <w:proofErr w:type="gramEnd"/>
      <w:r>
        <w:t xml:space="preserv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w:t>
      </w:r>
      <w:proofErr w:type="gramStart"/>
      <w:r>
        <w:t>31st</w:t>
      </w:r>
      <w:proofErr w:type="gramEnd"/>
      <w:r>
        <w:t xml:space="preserve">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proofErr w:type="spellStart"/>
      <w:r>
        <w:t>GCharge</w:t>
      </w:r>
      <w:proofErr w:type="spellEnd"/>
      <w:r>
        <w:t xml:space="preserv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proofErr w:type="spellStart"/>
      <w:r>
        <w:t>AdjRevenue</w:t>
      </w:r>
      <w:proofErr w:type="spellEnd"/>
      <w:r>
        <w:t xml:space="preserv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proofErr w:type="spellStart"/>
      <w:r>
        <w:t>AdjTariff</w:t>
      </w:r>
      <w:proofErr w:type="spellEnd"/>
      <w:r>
        <w:t xml:space="preserve">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77777777" w:rsidR="006661FE" w:rsidRPr="002338F3" w:rsidRDefault="006661FE" w:rsidP="006661FE">
      <w:pPr>
        <w:ind w:left="1440"/>
        <w:rPr>
          <w:rFonts w:ascii="Arial" w:hAnsi="Arial" w:cs="Arial"/>
          <w:sz w:val="22"/>
          <w:szCs w:val="22"/>
        </w:rPr>
      </w:pPr>
      <w:r w:rsidRPr="002338F3">
        <w:rPr>
          <w:rFonts w:ascii="Arial" w:hAnsi="Arial" w:cs="Arial"/>
          <w:sz w:val="22"/>
          <w:szCs w:val="22"/>
        </w:rPr>
        <w:t>The Transmission Licence</w:t>
      </w:r>
      <w:r w:rsidRPr="002338F3">
        <w:rPr>
          <w:rFonts w:ascii="Arial" w:hAnsi="Arial" w:cs="Arial"/>
          <w:sz w:val="22"/>
          <w:szCs w:val="22"/>
        </w:rPr>
        <w:fldChar w:fldCharType="begin"/>
      </w:r>
      <w:r w:rsidRPr="002338F3">
        <w:rPr>
          <w:rFonts w:ascii="Arial" w:hAnsi="Arial" w:cs="Arial"/>
          <w:sz w:val="22"/>
          <w:szCs w:val="22"/>
        </w:rPr>
        <w:instrText xml:space="preserve"> XE "Transmission Licence" </w:instrText>
      </w:r>
      <w:r w:rsidRPr="002338F3">
        <w:rPr>
          <w:rFonts w:ascii="Arial" w:hAnsi="Arial" w:cs="Arial"/>
          <w:sz w:val="22"/>
          <w:szCs w:val="22"/>
        </w:rPr>
        <w:fldChar w:fldCharType="end"/>
      </w:r>
      <w:r w:rsidRPr="002338F3">
        <w:rPr>
          <w:rFonts w:ascii="Arial" w:hAnsi="Arial" w:cs="Arial"/>
          <w:sz w:val="22"/>
          <w:szCs w:val="22"/>
        </w:rPr>
        <w:t xml:space="preserve"> requires </w:t>
      </w:r>
      <w:r w:rsidR="00E71EB2" w:rsidRPr="00E71EB2">
        <w:rPr>
          <w:rFonts w:ascii="Arial" w:hAnsi="Arial" w:cs="Arial"/>
          <w:b/>
          <w:sz w:val="22"/>
          <w:szCs w:val="22"/>
        </w:rPr>
        <w:t>The Company</w:t>
      </w:r>
      <w:r w:rsidRPr="002338F3">
        <w:rPr>
          <w:rFonts w:ascii="Arial" w:hAnsi="Arial" w:cs="Arial"/>
          <w:sz w:val="22"/>
          <w:szCs w:val="22"/>
        </w:rPr>
        <w:t xml:space="preserve"> to operate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specified standards. In </w:t>
      </w:r>
      <w:proofErr w:type="gramStart"/>
      <w:r w:rsidRPr="002338F3">
        <w:rPr>
          <w:rFonts w:ascii="Arial" w:hAnsi="Arial" w:cs="Arial"/>
          <w:sz w:val="22"/>
          <w:szCs w:val="22"/>
        </w:rPr>
        <w:t>addition</w:t>
      </w:r>
      <w:proofErr w:type="gramEnd"/>
      <w:r w:rsidRPr="002338F3">
        <w:rPr>
          <w:rFonts w:ascii="Arial" w:hAnsi="Arial" w:cs="Arial"/>
          <w:sz w:val="22"/>
          <w:szCs w:val="22"/>
        </w:rPr>
        <w:t xml:space="preserve"> </w:t>
      </w:r>
      <w:r w:rsidR="00E71EB2" w:rsidRPr="00E71EB2">
        <w:rPr>
          <w:rFonts w:ascii="Arial" w:hAnsi="Arial" w:cs="Arial"/>
          <w:b/>
          <w:sz w:val="22"/>
          <w:szCs w:val="22"/>
        </w:rPr>
        <w:t>The Company</w:t>
      </w:r>
      <w:r w:rsidRPr="002338F3">
        <w:rPr>
          <w:rFonts w:ascii="Arial" w:hAnsi="Arial" w:cs="Arial"/>
          <w:sz w:val="22"/>
          <w:szCs w:val="22"/>
        </w:rPr>
        <w:t xml:space="preserve"> with other transmission licensees are required to plan and develop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meet these standards.  These requirements mean that the system must conform to a particular Security Standard and capital investment requirements are largely driven by the need to conform to </w:t>
      </w:r>
      <w:r w:rsidR="00E554C1">
        <w:rPr>
          <w:rFonts w:ascii="Arial" w:hAnsi="Arial" w:cs="Arial"/>
          <w:sz w:val="22"/>
          <w:szCs w:val="22"/>
        </w:rPr>
        <w:t>both the deterministic and supporting cost benefit analysis aspects of</w:t>
      </w:r>
      <w:r w:rsidR="00E554C1" w:rsidRPr="002338F3">
        <w:rPr>
          <w:rFonts w:ascii="Arial" w:hAnsi="Arial" w:cs="Arial"/>
          <w:sz w:val="22"/>
          <w:szCs w:val="22"/>
        </w:rPr>
        <w:t xml:space="preserve"> </w:t>
      </w:r>
      <w:r w:rsidRPr="002338F3">
        <w:rPr>
          <w:rFonts w:ascii="Arial" w:hAnsi="Arial" w:cs="Arial"/>
          <w:sz w:val="22"/>
          <w:szCs w:val="22"/>
        </w:rPr>
        <w:t>this standard.  It is this obligation, which provides the underlying rationale for the ICRP</w:t>
      </w:r>
      <w:r w:rsidRPr="002338F3">
        <w:rPr>
          <w:rFonts w:ascii="Arial" w:hAnsi="Arial" w:cs="Arial"/>
          <w:sz w:val="22"/>
          <w:szCs w:val="22"/>
        </w:rPr>
        <w:fldChar w:fldCharType="begin"/>
      </w:r>
      <w:r w:rsidRPr="002338F3">
        <w:rPr>
          <w:rFonts w:ascii="Arial" w:hAnsi="Arial" w:cs="Arial"/>
          <w:sz w:val="22"/>
          <w:szCs w:val="22"/>
        </w:rPr>
        <w:instrText xml:space="preserve"> XE "ICRP" </w:instrText>
      </w:r>
      <w:r w:rsidRPr="002338F3">
        <w:rPr>
          <w:rFonts w:ascii="Arial" w:hAnsi="Arial" w:cs="Arial"/>
          <w:sz w:val="22"/>
          <w:szCs w:val="22"/>
        </w:rPr>
        <w:fldChar w:fldCharType="end"/>
      </w:r>
      <w:r w:rsidRPr="002338F3">
        <w:rPr>
          <w:rFonts w:ascii="Arial" w:hAnsi="Arial" w:cs="Arial"/>
          <w:sz w:val="22"/>
          <w:szCs w:val="22"/>
        </w:rPr>
        <w:t xml:space="preserve"> approach, </w:t>
      </w:r>
      <w:proofErr w:type="gramStart"/>
      <w:r w:rsidRPr="002338F3">
        <w:rPr>
          <w:rFonts w:ascii="Arial" w:hAnsi="Arial" w:cs="Arial"/>
          <w:sz w:val="22"/>
          <w:szCs w:val="22"/>
        </w:rPr>
        <w:t>i.e.</w:t>
      </w:r>
      <w:proofErr w:type="gramEnd"/>
      <w:r w:rsidRPr="002338F3">
        <w:rPr>
          <w:rFonts w:ascii="Arial" w:hAnsi="Arial" w:cs="Arial"/>
          <w:sz w:val="22"/>
          <w:szCs w:val="22"/>
        </w:rPr>
        <w:t xml:space="preserve"> for any changes in generation and demand on the system, </w:t>
      </w:r>
      <w:r w:rsidR="00E71EB2" w:rsidRPr="00E71EB2">
        <w:rPr>
          <w:rFonts w:ascii="Arial" w:hAnsi="Arial" w:cs="Arial"/>
          <w:b/>
          <w:sz w:val="22"/>
          <w:szCs w:val="22"/>
        </w:rPr>
        <w:t>The Company</w:t>
      </w:r>
      <w:r w:rsidRPr="002338F3">
        <w:rPr>
          <w:rFonts w:ascii="Arial" w:hAnsi="Arial" w:cs="Arial"/>
          <w:sz w:val="22"/>
          <w:szCs w:val="22"/>
        </w:rPr>
        <w:t xml:space="preserve"> must ensure that it satisfies the requirements of the Security Standard</w:t>
      </w:r>
      <w:r w:rsidRPr="002338F3">
        <w:rPr>
          <w:rFonts w:ascii="Arial" w:hAnsi="Arial" w:cs="Arial"/>
          <w:sz w:val="22"/>
          <w:szCs w:val="22"/>
        </w:rPr>
        <w:fldChar w:fldCharType="begin"/>
      </w:r>
      <w:r w:rsidRPr="002338F3">
        <w:rPr>
          <w:rFonts w:ascii="Arial" w:hAnsi="Arial" w:cs="Arial"/>
          <w:sz w:val="22"/>
          <w:szCs w:val="22"/>
        </w:rPr>
        <w:instrText xml:space="preserve"> XE "Security Standards" </w:instrText>
      </w:r>
      <w:r w:rsidRPr="002338F3">
        <w:rPr>
          <w:rFonts w:ascii="Arial" w:hAnsi="Arial" w:cs="Arial"/>
          <w:sz w:val="22"/>
          <w:szCs w:val="22"/>
        </w:rPr>
        <w:fldChar w:fldCharType="end"/>
      </w:r>
      <w:r w:rsidRPr="002338F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 xml:space="preserve">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w:t>
      </w:r>
      <w:proofErr w:type="gramStart"/>
      <w:r>
        <w:t>in order to</w:t>
      </w:r>
      <w:proofErr w:type="gramEnd"/>
      <w:r>
        <w:t xml:space="preserve">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 xml:space="preserve">The TNUoS charging methodology seeks to reflect these arrangements through the use of dual backgrounds in the Transport Model, namely a Peak Security background representative of the Demand Security Criterion and a </w:t>
      </w:r>
      <w:proofErr w:type="gramStart"/>
      <w:r>
        <w:t>Year Round</w:t>
      </w:r>
      <w:proofErr w:type="gramEnd"/>
      <w:r>
        <w:t xml:space="preserve">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w:t>
      </w:r>
      <w:proofErr w:type="gramStart"/>
      <w:r w:rsidRPr="00264B18">
        <w:t>Year Round</w:t>
      </w:r>
      <w:proofErr w:type="gramEnd"/>
      <w:r w:rsidRPr="00264B18">
        <w:t xml:space="preserve"> backgrounds respectively.  </w:t>
      </w:r>
      <w:r w:rsidRPr="000B6C0D">
        <w:t>For the Year Round background the diversity of the plant mix (</w:t>
      </w:r>
      <w:proofErr w:type="spellStart"/>
      <w:r w:rsidRPr="000B6C0D">
        <w:t>i.e</w:t>
      </w:r>
      <w:proofErr w:type="spellEnd"/>
      <w:r w:rsidRPr="000B6C0D">
        <w:t xml:space="preserv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w:t>
      </w:r>
      <w:proofErr w:type="gramStart"/>
      <w:r>
        <w:t>a number of</w:t>
      </w:r>
      <w:proofErr w:type="gramEnd"/>
      <w:r>
        <w:t xml:space="preserve">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 xml:space="preserve">offer clarity of principles and transparency of the </w:t>
      </w:r>
      <w:proofErr w:type="gramStart"/>
      <w:r>
        <w:t>methodology;</w:t>
      </w:r>
      <w:proofErr w:type="gramEnd"/>
    </w:p>
    <w:p w14:paraId="32F7B2A6" w14:textId="77777777" w:rsidR="006661FE" w:rsidRDefault="006661FE" w:rsidP="002439CF">
      <w:pPr>
        <w:pStyle w:val="1"/>
        <w:numPr>
          <w:ilvl w:val="0"/>
          <w:numId w:val="52"/>
        </w:numPr>
        <w:tabs>
          <w:tab w:val="clear" w:pos="360"/>
          <w:tab w:val="num" w:pos="1843"/>
        </w:tabs>
        <w:ind w:left="1843" w:hanging="425"/>
        <w:jc w:val="both"/>
      </w:pPr>
      <w:r>
        <w:t xml:space="preserve">inform existing Users and potential new entrants with accurate and stable cost </w:t>
      </w:r>
      <w:proofErr w:type="gramStart"/>
      <w:r>
        <w:t>messages;</w:t>
      </w:r>
      <w:proofErr w:type="gramEnd"/>
    </w:p>
    <w:p w14:paraId="638D5395" w14:textId="77777777" w:rsidR="006661FE" w:rsidRDefault="006661FE" w:rsidP="002439CF">
      <w:pPr>
        <w:pStyle w:val="1"/>
        <w:numPr>
          <w:ilvl w:val="0"/>
          <w:numId w:val="52"/>
        </w:numPr>
        <w:tabs>
          <w:tab w:val="clear" w:pos="360"/>
          <w:tab w:val="num" w:pos="1843"/>
        </w:tabs>
        <w:ind w:left="1843" w:hanging="425"/>
        <w:jc w:val="both"/>
      </w:pPr>
      <w:r>
        <w:t xml:space="preserve">charge </w:t>
      </w:r>
      <w:proofErr w:type="gramStart"/>
      <w:r>
        <w:t>on the basis of</w:t>
      </w:r>
      <w:proofErr w:type="gramEnd"/>
      <w:r>
        <w:t xml:space="preserve">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 xml:space="preserve">be implementable within practical cost parameters and </w:t>
      </w:r>
      <w:proofErr w:type="gramStart"/>
      <w:r>
        <w:t>time-scales</w:t>
      </w:r>
      <w:proofErr w:type="gramEnd"/>
      <w:r>
        <w:t>.</w:t>
      </w:r>
    </w:p>
    <w:p w14:paraId="20991517" w14:textId="77777777" w:rsidR="006661FE" w:rsidRDefault="006661FE" w:rsidP="006661FE">
      <w:pPr>
        <w:pStyle w:val="1"/>
        <w:jc w:val="both"/>
      </w:pPr>
    </w:p>
    <w:p w14:paraId="2BCADB83" w14:textId="77777777" w:rsidR="006661FE" w:rsidRDefault="006661FE" w:rsidP="007D27B2">
      <w:pPr>
        <w:pStyle w:val="1"/>
        <w:numPr>
          <w:ilvl w:val="0"/>
          <w:numId w:val="81"/>
        </w:numPr>
        <w:jc w:val="both"/>
      </w:pPr>
      <w:r>
        <w:t xml:space="preserve">Condition C13 of </w:t>
      </w:r>
      <w:r w:rsidR="00C41DDA">
        <w:t>the</w:t>
      </w:r>
      <w:r>
        <w:t xml:space="preserve"> Transmission Licence governs the adjustment to Use of System charges for small generators. Under the condition, </w:t>
      </w:r>
      <w:r w:rsidR="00E71EB2" w:rsidRPr="00E71EB2">
        <w:rPr>
          <w:b/>
        </w:rPr>
        <w:t>The Company</w:t>
      </w:r>
      <w:r>
        <w:t xml:space="preserve"> is required to reduce TNUoS charges paid by eligible small generators by a designated sum, which will be determined by the Authority. The licence condition describes an adjustment to generator charges for eligible plant, and a consequential change to demand charges to recover any shortfall in revenue. The mechanism for recovery will ensure revenue neutrality over the lifetime of its operation although it does allow for effective under or over recovery within any year. For the avoidance of doubt, Condition C13 does not form part of the Use of System Charging Methodology.</w:t>
      </w: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w:t>
      </w:r>
      <w:proofErr w:type="gramStart"/>
      <w:r w:rsidR="006661FE">
        <w:t>However</w:t>
      </w:r>
      <w:proofErr w:type="gramEnd"/>
      <w:r w:rsidR="006661FE">
        <w:t xml:space="preserve">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43" w:name="_Hlt501800266"/>
      <w:bookmarkStart w:id="144" w:name="_Hlt506958549"/>
      <w:bookmarkStart w:id="145" w:name="_Hlt531602422"/>
      <w:bookmarkStart w:id="146" w:name="_Ref492170858"/>
      <w:bookmarkStart w:id="147" w:name="_Ref501800370"/>
      <w:bookmarkStart w:id="148" w:name="_Ref506633072"/>
      <w:bookmarkStart w:id="149" w:name="_Ref531602385"/>
      <w:bookmarkStart w:id="150" w:name="_Toc32201075"/>
      <w:bookmarkStart w:id="151" w:name="_Toc49661106"/>
      <w:bookmarkEnd w:id="143"/>
      <w:bookmarkEnd w:id="144"/>
      <w:bookmarkEnd w:id="145"/>
      <w:r>
        <w:br w:type="page"/>
      </w:r>
      <w:bookmarkStart w:id="152" w:name="_Toc274049677"/>
      <w:r w:rsidRPr="00D54761">
        <w:rPr>
          <w:color w:val="auto"/>
          <w:sz w:val="28"/>
          <w:szCs w:val="28"/>
        </w:rPr>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46"/>
      <w:bookmarkEnd w:id="147"/>
      <w:bookmarkEnd w:id="148"/>
      <w:bookmarkEnd w:id="149"/>
      <w:bookmarkEnd w:id="150"/>
      <w:bookmarkEnd w:id="151"/>
      <w:bookmarkEnd w:id="152"/>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53" w:name="_Hlt501802899"/>
      <w:bookmarkEnd w:id="153"/>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r w:rsidR="00347AC7">
        <w:t xml:space="preserve">five </w:t>
      </w:r>
      <w:r>
        <w:t xml:space="preserve"> separate components.  </w:t>
      </w:r>
      <w:r w:rsidR="00347AC7">
        <w:t>Three</w:t>
      </w:r>
      <w:r>
        <w:t xml:space="preserve"> wider </w:t>
      </w:r>
      <w:r w:rsidR="00347AC7">
        <w:t xml:space="preserve"> components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w:t>
      </w:r>
      <w:proofErr w:type="gramStart"/>
      <w:r>
        <w:t>Year Round</w:t>
      </w:r>
      <w:proofErr w:type="gramEnd"/>
      <w:r>
        <w:t xml:space="preserve">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 xml:space="preserve">(for both </w:t>
      </w:r>
      <w:proofErr w:type="gramStart"/>
      <w:r w:rsidRPr="000B6C0D">
        <w:t>Year Round</w:t>
      </w:r>
      <w:proofErr w:type="gramEnd"/>
      <w:r w:rsidRPr="000B6C0D">
        <w:t xml:space="preserve"> components)</w:t>
      </w:r>
      <w:r w:rsidRPr="00D91593">
        <w:t xml:space="preserve"> of the Security Standard.  </w:t>
      </w:r>
      <w:r w:rsidRPr="000B6C0D">
        <w:t xml:space="preserve">The two </w:t>
      </w:r>
      <w:proofErr w:type="gramStart"/>
      <w:r w:rsidRPr="000B6C0D">
        <w:t>Year Round</w:t>
      </w:r>
      <w:proofErr w:type="gramEnd"/>
      <w:r w:rsidRPr="000B6C0D">
        <w:t xml:space="preserve">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54" w:name="OLE_LINK10"/>
      <w:bookmarkStart w:id="155" w:name="OLE_LINK11"/>
      <w:r>
        <w:t xml:space="preserve">represents the combined effect of the </w:t>
      </w:r>
      <w:r w:rsidR="0084619F">
        <w:t xml:space="preserve">three </w:t>
      </w:r>
      <w:r>
        <w:t>wider locational tariff component</w:t>
      </w:r>
      <w:r w:rsidR="0048210A">
        <w:t>s</w:t>
      </w:r>
      <w:bookmarkEnd w:id="154"/>
      <w:bookmarkEnd w:id="155"/>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56" w:name="_Toc32201076"/>
      <w:bookmarkStart w:id="157" w:name="_Toc49661107"/>
      <w:bookmarkStart w:id="158" w:name="_Toc274049678"/>
      <w:r>
        <w:t>The Transport Model</w:t>
      </w:r>
      <w:bookmarkEnd w:id="156"/>
      <w:bookmarkEnd w:id="157"/>
      <w:bookmarkEnd w:id="158"/>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9" w:name="_Toc49661108"/>
      <w:bookmarkStart w:id="160" w:name="_Toc274049679"/>
      <w:r w:rsidRPr="006661FE">
        <w:rPr>
          <w:rFonts w:ascii="Arial" w:hAnsi="Arial" w:cs="Arial"/>
          <w:b/>
        </w:rPr>
        <w:t>Model Inputs</w:t>
      </w:r>
      <w:bookmarkEnd w:id="159"/>
      <w:bookmarkEnd w:id="160"/>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 xml:space="preserve">on the transmission system.  One measure of the investment costs is in terms of </w:t>
      </w:r>
      <w:proofErr w:type="spellStart"/>
      <w:r>
        <w:t>MWkm</w:t>
      </w:r>
      <w:proofErr w:type="spellEnd"/>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 xml:space="preserve">are represented in the Peak Security and </w:t>
      </w:r>
      <w:proofErr w:type="gramStart"/>
      <w:r w:rsidR="0084619F">
        <w:t>Year Round</w:t>
      </w:r>
      <w:proofErr w:type="gramEnd"/>
      <w:r w:rsidR="0084619F">
        <w:t xml:space="preserve">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 xml:space="preserve">The associated lengths of these routes, the proportion of which is overhead line or cable and the respective voltage </w:t>
      </w:r>
      <w:proofErr w:type="gramStart"/>
      <w:r>
        <w:t>level</w:t>
      </w:r>
      <w:proofErr w:type="gramEnd"/>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 xml:space="preserve">cable to 400kV overhead line to give circuit expansion </w:t>
      </w:r>
      <w:proofErr w:type="gramStart"/>
      <w:r>
        <w:t>factors</w:t>
      </w:r>
      <w:proofErr w:type="gramEnd"/>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w:t>
      </w:r>
      <w:proofErr w:type="gramStart"/>
      <w:r>
        <w:t>factors</w:t>
      </w:r>
      <w:proofErr w:type="gramEnd"/>
      <w:r>
        <w:t xml:space="preserve">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7777777" w:rsidR="006661FE" w:rsidRDefault="006661FE" w:rsidP="007D27B2">
      <w:pPr>
        <w:pStyle w:val="1"/>
        <w:numPr>
          <w:ilvl w:val="0"/>
          <w:numId w:val="70"/>
        </w:numPr>
        <w:jc w:val="both"/>
      </w:pPr>
      <w:r>
        <w:t xml:space="preserve">For a given </w:t>
      </w:r>
      <w:r w:rsidR="00A3322B" w:rsidRPr="00A3322B">
        <w:rPr>
          <w:b/>
        </w:rPr>
        <w:t>Financial Year</w:t>
      </w:r>
      <w:r>
        <w:t xml:space="preserve"> "t", the nodal </w:t>
      </w:r>
      <w:r w:rsidR="00940F3A">
        <w:t xml:space="preserve">generation </w:t>
      </w:r>
      <w:r>
        <w:t>TEC figure</w:t>
      </w:r>
      <w:r w:rsidR="00940F3A">
        <w:t xml:space="preserve"> and generation plant types</w:t>
      </w:r>
      <w:r>
        <w:t xml:space="preserve"> at each node will be based on the Applicable Value for year "t" in the NETS Seven Year Statement</w:t>
      </w:r>
      <w:r>
        <w:fldChar w:fldCharType="begin"/>
      </w:r>
      <w:r>
        <w:instrText xml:space="preserve"> XE "Seven Year Statement" </w:instrText>
      </w:r>
      <w:r>
        <w:fldChar w:fldCharType="end"/>
      </w:r>
      <w:r>
        <w:t xml:space="preserve"> in year "t-1" plus updates to the October of year "t-1". The contracted TECs </w:t>
      </w:r>
      <w:r w:rsidR="00940F3A">
        <w:t xml:space="preserve">and generation plant types </w:t>
      </w:r>
      <w:r>
        <w:t>in the NETS Seven Year Statement include all plant belonging to generators who have a Bilateral Agreement with the TOs.  For example, for 2010/11 charges, the nodal generation data is based on the forecast for 2010/11 in the 2009 NETS Seven Year Statement plus any data included in the quarterly updates in October 2009.</w:t>
      </w:r>
    </w:p>
    <w:p w14:paraId="49A51993" w14:textId="77777777" w:rsidR="00940F3A" w:rsidRDefault="00940F3A" w:rsidP="007D27B2">
      <w:pPr>
        <w:pStyle w:val="1"/>
        <w:numPr>
          <w:ilvl w:val="0"/>
          <w:numId w:val="70"/>
        </w:numPr>
        <w:tabs>
          <w:tab w:val="num" w:pos="1080"/>
        </w:tabs>
        <w:jc w:val="both"/>
      </w:pPr>
      <w:bookmarkStart w:id="161" w:name="_Ref348628645"/>
      <w:r>
        <w:t xml:space="preserve">Scaling factors for different generation plant types are applied on their aggregated capacity for both Peak Security and </w:t>
      </w:r>
      <w:proofErr w:type="gramStart"/>
      <w:r>
        <w:t>Year Round</w:t>
      </w:r>
      <w:proofErr w:type="gramEnd"/>
      <w:r>
        <w:t xml:space="preserve"> backgrounds.  The scaling is either Fixed or Variable (depending on the total demand level) in line with the factors used in the Security Standard, for example as shown in the table below.</w:t>
      </w:r>
      <w:bookmarkEnd w:id="161"/>
    </w:p>
    <w:p w14:paraId="5DD306F3" w14:textId="77777777" w:rsidR="00940F3A" w:rsidRDefault="00940F3A" w:rsidP="00940F3A">
      <w:pPr>
        <w:pStyle w:val="1"/>
        <w:ind w:left="720"/>
        <w:jc w:val="both"/>
      </w:pPr>
    </w:p>
    <w:tbl>
      <w:tblPr>
        <w:tblW w:w="7600" w:type="dxa"/>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0"/>
        <w:gridCol w:w="1998"/>
        <w:gridCol w:w="1931"/>
        <w:gridCol w:w="1501"/>
      </w:tblGrid>
      <w:tr w:rsidR="00271358" w:rsidRPr="00506BD8" w14:paraId="177DE49B" w14:textId="1E760193" w:rsidTr="00A04371">
        <w:tc>
          <w:tcPr>
            <w:tcW w:w="2170" w:type="dxa"/>
            <w:vAlign w:val="center"/>
          </w:tcPr>
          <w:p w14:paraId="03BE7D5C" w14:textId="77777777" w:rsidR="00271358" w:rsidRPr="00874A70" w:rsidRDefault="00271358" w:rsidP="00271358">
            <w:pPr>
              <w:pStyle w:val="1"/>
              <w:jc w:val="center"/>
              <w:rPr>
                <w:b/>
                <w:szCs w:val="22"/>
              </w:rPr>
            </w:pPr>
            <w:r w:rsidRPr="00874A70">
              <w:rPr>
                <w:b/>
                <w:szCs w:val="22"/>
              </w:rPr>
              <w:t>Generation Plant Type</w:t>
            </w:r>
          </w:p>
        </w:tc>
        <w:tc>
          <w:tcPr>
            <w:tcW w:w="1998" w:type="dxa"/>
            <w:vAlign w:val="center"/>
          </w:tcPr>
          <w:p w14:paraId="3DDBE72C" w14:textId="77777777" w:rsidR="00271358" w:rsidRPr="00874A70" w:rsidRDefault="00271358" w:rsidP="00271358">
            <w:pPr>
              <w:pStyle w:val="1"/>
              <w:jc w:val="center"/>
              <w:rPr>
                <w:b/>
                <w:szCs w:val="22"/>
              </w:rPr>
            </w:pPr>
            <w:r w:rsidRPr="00874A70">
              <w:rPr>
                <w:b/>
                <w:szCs w:val="22"/>
              </w:rPr>
              <w:t>Peak Security Background</w:t>
            </w:r>
          </w:p>
        </w:tc>
        <w:tc>
          <w:tcPr>
            <w:tcW w:w="1931" w:type="dxa"/>
            <w:vAlign w:val="center"/>
          </w:tcPr>
          <w:p w14:paraId="38405807" w14:textId="77777777" w:rsidR="00271358" w:rsidRPr="00874A70" w:rsidRDefault="00271358" w:rsidP="00271358">
            <w:pPr>
              <w:pStyle w:val="1"/>
              <w:jc w:val="center"/>
              <w:rPr>
                <w:b/>
                <w:szCs w:val="22"/>
              </w:rPr>
            </w:pPr>
            <w:proofErr w:type="gramStart"/>
            <w:r w:rsidRPr="00874A70">
              <w:rPr>
                <w:b/>
                <w:szCs w:val="22"/>
              </w:rPr>
              <w:t>Year Round</w:t>
            </w:r>
            <w:proofErr w:type="gramEnd"/>
            <w:r w:rsidRPr="00874A70">
              <w:rPr>
                <w:b/>
                <w:szCs w:val="22"/>
              </w:rPr>
              <w:t xml:space="preserve"> Background</w:t>
            </w:r>
          </w:p>
        </w:tc>
        <w:tc>
          <w:tcPr>
            <w:tcW w:w="1501" w:type="dxa"/>
          </w:tcPr>
          <w:p w14:paraId="26B4A83D" w14:textId="6055A64E" w:rsidR="00271358" w:rsidRPr="00874A70" w:rsidRDefault="00271358" w:rsidP="00271358">
            <w:pPr>
              <w:pStyle w:val="1"/>
              <w:jc w:val="center"/>
              <w:rPr>
                <w:b/>
                <w:szCs w:val="22"/>
              </w:rPr>
            </w:pPr>
            <w:ins w:id="162" w:author="Author" w:date="2024-05-22T12:00:00Z">
              <w:r w:rsidRPr="00BE6B20">
                <w:rPr>
                  <w:b/>
                  <w:szCs w:val="22"/>
                  <w:highlight w:val="yellow"/>
                </w:rPr>
                <w:t>Technology Type</w:t>
              </w:r>
            </w:ins>
          </w:p>
        </w:tc>
      </w:tr>
      <w:tr w:rsidR="00271358" w:rsidRPr="00506BD8" w14:paraId="45F61E55" w14:textId="72493147" w:rsidTr="00A04371">
        <w:tc>
          <w:tcPr>
            <w:tcW w:w="2170" w:type="dxa"/>
          </w:tcPr>
          <w:p w14:paraId="53B7BC8A" w14:textId="77777777" w:rsidR="00271358" w:rsidRPr="00874A70" w:rsidRDefault="00271358" w:rsidP="00271358">
            <w:pPr>
              <w:pStyle w:val="1"/>
              <w:jc w:val="both"/>
              <w:rPr>
                <w:szCs w:val="22"/>
              </w:rPr>
            </w:pPr>
            <w:r w:rsidRPr="00874A70">
              <w:rPr>
                <w:szCs w:val="22"/>
              </w:rPr>
              <w:t>Intermittent</w:t>
            </w:r>
          </w:p>
        </w:tc>
        <w:tc>
          <w:tcPr>
            <w:tcW w:w="1998" w:type="dxa"/>
          </w:tcPr>
          <w:p w14:paraId="4AC8D6BE" w14:textId="77777777" w:rsidR="00271358" w:rsidRPr="00874A70" w:rsidRDefault="00271358" w:rsidP="00271358">
            <w:pPr>
              <w:pStyle w:val="1"/>
              <w:jc w:val="center"/>
              <w:rPr>
                <w:szCs w:val="22"/>
              </w:rPr>
            </w:pPr>
            <w:r w:rsidRPr="00874A70">
              <w:rPr>
                <w:szCs w:val="22"/>
              </w:rPr>
              <w:t>Fixed (0%)</w:t>
            </w:r>
          </w:p>
        </w:tc>
        <w:tc>
          <w:tcPr>
            <w:tcW w:w="1931" w:type="dxa"/>
          </w:tcPr>
          <w:p w14:paraId="15E32459" w14:textId="77777777" w:rsidR="00271358" w:rsidRPr="00874A70" w:rsidRDefault="00271358" w:rsidP="00271358">
            <w:pPr>
              <w:pStyle w:val="1"/>
              <w:jc w:val="center"/>
              <w:rPr>
                <w:szCs w:val="22"/>
              </w:rPr>
            </w:pPr>
            <w:r w:rsidRPr="00874A70">
              <w:rPr>
                <w:szCs w:val="22"/>
              </w:rPr>
              <w:t>Fixed (70%)</w:t>
            </w:r>
          </w:p>
        </w:tc>
        <w:tc>
          <w:tcPr>
            <w:tcW w:w="1501" w:type="dxa"/>
          </w:tcPr>
          <w:p w14:paraId="48E5832F" w14:textId="50D9F65F" w:rsidR="00271358" w:rsidRPr="00874A70" w:rsidRDefault="00271358" w:rsidP="00271358">
            <w:pPr>
              <w:pStyle w:val="1"/>
              <w:jc w:val="center"/>
              <w:rPr>
                <w:szCs w:val="22"/>
              </w:rPr>
            </w:pPr>
            <w:ins w:id="163" w:author="Author" w:date="2024-05-22T12:00:00Z">
              <w:r w:rsidRPr="00BE6B20">
                <w:rPr>
                  <w:szCs w:val="22"/>
                  <w:highlight w:val="yellow"/>
                </w:rPr>
                <w:t>Intermittent</w:t>
              </w:r>
            </w:ins>
          </w:p>
        </w:tc>
      </w:tr>
      <w:tr w:rsidR="00271358" w:rsidRPr="00506BD8" w14:paraId="7C06D146" w14:textId="4A793621" w:rsidTr="00A04371">
        <w:tc>
          <w:tcPr>
            <w:tcW w:w="2170" w:type="dxa"/>
          </w:tcPr>
          <w:p w14:paraId="0DF67EF8" w14:textId="77777777" w:rsidR="00271358" w:rsidRPr="00874A70" w:rsidRDefault="00271358" w:rsidP="00271358">
            <w:pPr>
              <w:pStyle w:val="1"/>
              <w:jc w:val="both"/>
              <w:rPr>
                <w:szCs w:val="22"/>
              </w:rPr>
            </w:pPr>
            <w:r w:rsidRPr="00874A70">
              <w:rPr>
                <w:szCs w:val="22"/>
              </w:rPr>
              <w:t>Nuclear &amp; CCS</w:t>
            </w:r>
          </w:p>
        </w:tc>
        <w:tc>
          <w:tcPr>
            <w:tcW w:w="1998" w:type="dxa"/>
          </w:tcPr>
          <w:p w14:paraId="4471ACA3" w14:textId="77777777" w:rsidR="00271358" w:rsidRPr="00874A70" w:rsidRDefault="00271358" w:rsidP="00271358">
            <w:pPr>
              <w:pStyle w:val="1"/>
              <w:jc w:val="center"/>
              <w:rPr>
                <w:szCs w:val="22"/>
              </w:rPr>
            </w:pPr>
            <w:r w:rsidRPr="00874A70">
              <w:rPr>
                <w:szCs w:val="22"/>
              </w:rPr>
              <w:t>Variable</w:t>
            </w:r>
          </w:p>
        </w:tc>
        <w:tc>
          <w:tcPr>
            <w:tcW w:w="1931" w:type="dxa"/>
          </w:tcPr>
          <w:p w14:paraId="57F8BA10" w14:textId="77777777" w:rsidR="00271358" w:rsidRPr="00874A70" w:rsidRDefault="00271358" w:rsidP="00271358">
            <w:pPr>
              <w:pStyle w:val="1"/>
              <w:jc w:val="center"/>
              <w:rPr>
                <w:szCs w:val="22"/>
              </w:rPr>
            </w:pPr>
            <w:r w:rsidRPr="00874A70">
              <w:rPr>
                <w:szCs w:val="22"/>
              </w:rPr>
              <w:t>Fixed (85%)</w:t>
            </w:r>
          </w:p>
        </w:tc>
        <w:tc>
          <w:tcPr>
            <w:tcW w:w="1501" w:type="dxa"/>
          </w:tcPr>
          <w:p w14:paraId="3AFDFDB2" w14:textId="54CD73E6" w:rsidR="00271358" w:rsidRPr="00874A70" w:rsidRDefault="00271358" w:rsidP="00271358">
            <w:pPr>
              <w:pStyle w:val="1"/>
              <w:jc w:val="center"/>
              <w:rPr>
                <w:szCs w:val="22"/>
              </w:rPr>
            </w:pPr>
            <w:ins w:id="164" w:author="Author" w:date="2024-05-22T12:00:00Z">
              <w:r w:rsidRPr="00BE6B20">
                <w:rPr>
                  <w:szCs w:val="22"/>
                  <w:highlight w:val="yellow"/>
                </w:rPr>
                <w:t>Conventional Low Carbon</w:t>
              </w:r>
            </w:ins>
          </w:p>
        </w:tc>
      </w:tr>
      <w:tr w:rsidR="00271358" w:rsidRPr="00506BD8" w14:paraId="1DC1DE16" w14:textId="283F45EC" w:rsidTr="00A04371">
        <w:tc>
          <w:tcPr>
            <w:tcW w:w="2170" w:type="dxa"/>
          </w:tcPr>
          <w:p w14:paraId="2C9765FD" w14:textId="77777777" w:rsidR="00271358" w:rsidRPr="00874A70" w:rsidRDefault="00271358" w:rsidP="00271358">
            <w:pPr>
              <w:pStyle w:val="1"/>
              <w:jc w:val="both"/>
              <w:rPr>
                <w:szCs w:val="22"/>
              </w:rPr>
            </w:pPr>
            <w:r w:rsidRPr="00874A70">
              <w:rPr>
                <w:szCs w:val="22"/>
              </w:rPr>
              <w:t>Interconnectors</w:t>
            </w:r>
          </w:p>
        </w:tc>
        <w:tc>
          <w:tcPr>
            <w:tcW w:w="1998" w:type="dxa"/>
          </w:tcPr>
          <w:p w14:paraId="4730629E" w14:textId="77777777" w:rsidR="00271358" w:rsidRPr="00874A70" w:rsidRDefault="00271358" w:rsidP="00271358">
            <w:pPr>
              <w:pStyle w:val="1"/>
              <w:jc w:val="center"/>
              <w:rPr>
                <w:szCs w:val="22"/>
              </w:rPr>
            </w:pPr>
            <w:r w:rsidRPr="00874A70">
              <w:rPr>
                <w:szCs w:val="22"/>
              </w:rPr>
              <w:t>Fixed (0%)</w:t>
            </w:r>
          </w:p>
        </w:tc>
        <w:tc>
          <w:tcPr>
            <w:tcW w:w="1931" w:type="dxa"/>
          </w:tcPr>
          <w:p w14:paraId="26441AB8" w14:textId="77777777" w:rsidR="00271358" w:rsidRPr="00874A70" w:rsidRDefault="00271358" w:rsidP="00271358">
            <w:pPr>
              <w:pStyle w:val="1"/>
              <w:jc w:val="center"/>
              <w:rPr>
                <w:szCs w:val="22"/>
              </w:rPr>
            </w:pPr>
            <w:r w:rsidRPr="00874A70">
              <w:rPr>
                <w:szCs w:val="22"/>
              </w:rPr>
              <w:t>Fixed (100%)</w:t>
            </w:r>
          </w:p>
        </w:tc>
        <w:tc>
          <w:tcPr>
            <w:tcW w:w="1501" w:type="dxa"/>
          </w:tcPr>
          <w:p w14:paraId="64B7E510" w14:textId="68E43324" w:rsidR="00271358" w:rsidRPr="00874A70" w:rsidRDefault="00271358" w:rsidP="00271358">
            <w:pPr>
              <w:pStyle w:val="1"/>
              <w:jc w:val="center"/>
              <w:rPr>
                <w:szCs w:val="22"/>
              </w:rPr>
            </w:pPr>
            <w:ins w:id="165" w:author="Author" w:date="2024-05-22T12:00:00Z">
              <w:r w:rsidRPr="00BE6B20">
                <w:rPr>
                  <w:szCs w:val="22"/>
                  <w:highlight w:val="yellow"/>
                </w:rPr>
                <w:t>N/A</w:t>
              </w:r>
            </w:ins>
          </w:p>
        </w:tc>
      </w:tr>
      <w:tr w:rsidR="00271358" w:rsidRPr="00506BD8" w14:paraId="4C8CC99E" w14:textId="7F5BC42F" w:rsidTr="00A04371">
        <w:tc>
          <w:tcPr>
            <w:tcW w:w="2170" w:type="dxa"/>
          </w:tcPr>
          <w:p w14:paraId="3171B248" w14:textId="77777777" w:rsidR="00271358" w:rsidRPr="00874A70" w:rsidRDefault="00271358" w:rsidP="00271358">
            <w:pPr>
              <w:pStyle w:val="1"/>
              <w:jc w:val="both"/>
              <w:rPr>
                <w:szCs w:val="22"/>
              </w:rPr>
            </w:pPr>
            <w:r w:rsidRPr="00874A70">
              <w:rPr>
                <w:szCs w:val="22"/>
              </w:rPr>
              <w:t>Hydro</w:t>
            </w:r>
          </w:p>
        </w:tc>
        <w:tc>
          <w:tcPr>
            <w:tcW w:w="1998" w:type="dxa"/>
          </w:tcPr>
          <w:p w14:paraId="71D14826" w14:textId="77777777" w:rsidR="00271358" w:rsidRPr="00874A70" w:rsidRDefault="00271358" w:rsidP="00271358">
            <w:pPr>
              <w:pStyle w:val="1"/>
              <w:jc w:val="center"/>
              <w:rPr>
                <w:szCs w:val="22"/>
              </w:rPr>
            </w:pPr>
            <w:r w:rsidRPr="00874A70">
              <w:rPr>
                <w:szCs w:val="22"/>
              </w:rPr>
              <w:t>Variable</w:t>
            </w:r>
          </w:p>
        </w:tc>
        <w:tc>
          <w:tcPr>
            <w:tcW w:w="1931" w:type="dxa"/>
          </w:tcPr>
          <w:p w14:paraId="04C9CB66" w14:textId="77777777" w:rsidR="00271358" w:rsidRPr="00874A70" w:rsidRDefault="00271358" w:rsidP="00271358">
            <w:pPr>
              <w:pStyle w:val="1"/>
              <w:jc w:val="center"/>
              <w:rPr>
                <w:szCs w:val="22"/>
              </w:rPr>
            </w:pPr>
            <w:r w:rsidRPr="00874A70">
              <w:rPr>
                <w:szCs w:val="22"/>
              </w:rPr>
              <w:t>Variable</w:t>
            </w:r>
          </w:p>
        </w:tc>
        <w:tc>
          <w:tcPr>
            <w:tcW w:w="1501" w:type="dxa"/>
          </w:tcPr>
          <w:p w14:paraId="4F080BC4" w14:textId="158ADE32" w:rsidR="00271358" w:rsidRPr="00874A70" w:rsidRDefault="00271358" w:rsidP="00271358">
            <w:pPr>
              <w:pStyle w:val="1"/>
              <w:jc w:val="center"/>
              <w:rPr>
                <w:szCs w:val="22"/>
              </w:rPr>
            </w:pPr>
            <w:ins w:id="166" w:author="Author" w:date="2024-05-22T12:00:00Z">
              <w:r w:rsidRPr="00BE6B20">
                <w:rPr>
                  <w:szCs w:val="22"/>
                  <w:highlight w:val="yellow"/>
                </w:rPr>
                <w:t>Conventional Low Carbon</w:t>
              </w:r>
            </w:ins>
          </w:p>
        </w:tc>
      </w:tr>
      <w:tr w:rsidR="00271358" w:rsidRPr="00506BD8" w14:paraId="11CB4A1A" w14:textId="3EC8397B" w:rsidTr="00A04371">
        <w:tc>
          <w:tcPr>
            <w:tcW w:w="2170" w:type="dxa"/>
          </w:tcPr>
          <w:p w14:paraId="501F89C4" w14:textId="77777777" w:rsidR="00271358" w:rsidRPr="00874A70" w:rsidRDefault="00271358" w:rsidP="00271358">
            <w:pPr>
              <w:pStyle w:val="1"/>
              <w:jc w:val="both"/>
              <w:rPr>
                <w:szCs w:val="22"/>
              </w:rPr>
            </w:pPr>
            <w:r w:rsidRPr="00874A70">
              <w:rPr>
                <w:szCs w:val="22"/>
              </w:rPr>
              <w:t>Pumped Storage</w:t>
            </w:r>
          </w:p>
        </w:tc>
        <w:tc>
          <w:tcPr>
            <w:tcW w:w="1998" w:type="dxa"/>
          </w:tcPr>
          <w:p w14:paraId="64F4F619" w14:textId="77777777" w:rsidR="00271358" w:rsidRPr="00874A70" w:rsidRDefault="00271358" w:rsidP="00271358">
            <w:pPr>
              <w:pStyle w:val="1"/>
              <w:jc w:val="center"/>
              <w:rPr>
                <w:szCs w:val="22"/>
              </w:rPr>
            </w:pPr>
            <w:r w:rsidRPr="00874A70">
              <w:rPr>
                <w:szCs w:val="22"/>
              </w:rPr>
              <w:t>Variable</w:t>
            </w:r>
          </w:p>
        </w:tc>
        <w:tc>
          <w:tcPr>
            <w:tcW w:w="1931" w:type="dxa"/>
          </w:tcPr>
          <w:p w14:paraId="24920B61" w14:textId="77777777" w:rsidR="00271358" w:rsidRPr="00874A70" w:rsidRDefault="00271358" w:rsidP="00271358">
            <w:pPr>
              <w:pStyle w:val="1"/>
              <w:jc w:val="center"/>
              <w:rPr>
                <w:szCs w:val="22"/>
              </w:rPr>
            </w:pPr>
            <w:r w:rsidRPr="00874A70">
              <w:rPr>
                <w:szCs w:val="22"/>
              </w:rPr>
              <w:t>Fixed (50%)</w:t>
            </w:r>
          </w:p>
        </w:tc>
        <w:tc>
          <w:tcPr>
            <w:tcW w:w="1501" w:type="dxa"/>
          </w:tcPr>
          <w:p w14:paraId="242F7C5E" w14:textId="0B7AF025" w:rsidR="00271358" w:rsidRPr="00874A70" w:rsidRDefault="00271358" w:rsidP="00271358">
            <w:pPr>
              <w:pStyle w:val="1"/>
              <w:jc w:val="center"/>
              <w:rPr>
                <w:szCs w:val="22"/>
              </w:rPr>
            </w:pPr>
            <w:ins w:id="167" w:author="Author" w:date="2024-05-22T12:00:00Z">
              <w:r w:rsidRPr="00BE6B20">
                <w:rPr>
                  <w:szCs w:val="22"/>
                  <w:highlight w:val="yellow"/>
                </w:rPr>
                <w:t>Conventional Carbon</w:t>
              </w:r>
            </w:ins>
          </w:p>
        </w:tc>
      </w:tr>
      <w:tr w:rsidR="00271358" w:rsidRPr="00506BD8" w14:paraId="5F4836F2" w14:textId="5A4FE75D" w:rsidTr="00A04371">
        <w:tc>
          <w:tcPr>
            <w:tcW w:w="2170" w:type="dxa"/>
          </w:tcPr>
          <w:p w14:paraId="3EE69452" w14:textId="77777777" w:rsidR="00271358" w:rsidRPr="00874A70" w:rsidRDefault="00271358" w:rsidP="00271358">
            <w:pPr>
              <w:pStyle w:val="1"/>
              <w:jc w:val="both"/>
              <w:rPr>
                <w:szCs w:val="22"/>
              </w:rPr>
            </w:pPr>
            <w:r w:rsidRPr="00874A70">
              <w:rPr>
                <w:szCs w:val="22"/>
              </w:rPr>
              <w:t>Peaking</w:t>
            </w:r>
          </w:p>
        </w:tc>
        <w:tc>
          <w:tcPr>
            <w:tcW w:w="1998" w:type="dxa"/>
          </w:tcPr>
          <w:p w14:paraId="2ED4F591" w14:textId="77777777" w:rsidR="00271358" w:rsidRPr="00874A70" w:rsidRDefault="00271358" w:rsidP="00271358">
            <w:pPr>
              <w:pStyle w:val="1"/>
              <w:jc w:val="center"/>
              <w:rPr>
                <w:szCs w:val="22"/>
              </w:rPr>
            </w:pPr>
            <w:r w:rsidRPr="00874A70">
              <w:rPr>
                <w:szCs w:val="22"/>
              </w:rPr>
              <w:t>Variable</w:t>
            </w:r>
          </w:p>
        </w:tc>
        <w:tc>
          <w:tcPr>
            <w:tcW w:w="1931" w:type="dxa"/>
          </w:tcPr>
          <w:p w14:paraId="3ADD851B" w14:textId="77777777" w:rsidR="00271358" w:rsidRPr="00874A70" w:rsidRDefault="00271358" w:rsidP="00271358">
            <w:pPr>
              <w:pStyle w:val="1"/>
              <w:jc w:val="center"/>
              <w:rPr>
                <w:szCs w:val="22"/>
              </w:rPr>
            </w:pPr>
            <w:r w:rsidRPr="00874A70">
              <w:rPr>
                <w:szCs w:val="22"/>
              </w:rPr>
              <w:t>Fixed  (0%)</w:t>
            </w:r>
          </w:p>
        </w:tc>
        <w:tc>
          <w:tcPr>
            <w:tcW w:w="1501" w:type="dxa"/>
          </w:tcPr>
          <w:p w14:paraId="19718E0E" w14:textId="065B75F7" w:rsidR="00271358" w:rsidRPr="00874A70" w:rsidRDefault="00271358" w:rsidP="00271358">
            <w:pPr>
              <w:pStyle w:val="1"/>
              <w:jc w:val="center"/>
              <w:rPr>
                <w:szCs w:val="22"/>
              </w:rPr>
            </w:pPr>
            <w:ins w:id="168" w:author="Author" w:date="2024-05-22T12:00:00Z">
              <w:r w:rsidRPr="00BE6B20">
                <w:rPr>
                  <w:szCs w:val="22"/>
                  <w:highlight w:val="yellow"/>
                </w:rPr>
                <w:t>Conventional Carbon</w:t>
              </w:r>
            </w:ins>
          </w:p>
        </w:tc>
      </w:tr>
      <w:tr w:rsidR="00271358" w:rsidRPr="00506BD8" w14:paraId="4A8BF391" w14:textId="3F06122C" w:rsidTr="00A04371">
        <w:tc>
          <w:tcPr>
            <w:tcW w:w="2170" w:type="dxa"/>
          </w:tcPr>
          <w:p w14:paraId="7070CF75" w14:textId="77777777" w:rsidR="00271358" w:rsidRPr="00874A70" w:rsidRDefault="00271358" w:rsidP="00271358">
            <w:pPr>
              <w:pStyle w:val="1"/>
              <w:jc w:val="both"/>
              <w:rPr>
                <w:szCs w:val="22"/>
              </w:rPr>
            </w:pPr>
            <w:r w:rsidRPr="00874A70">
              <w:rPr>
                <w:szCs w:val="22"/>
              </w:rPr>
              <w:t>Other (Conventional)</w:t>
            </w:r>
          </w:p>
        </w:tc>
        <w:tc>
          <w:tcPr>
            <w:tcW w:w="1998" w:type="dxa"/>
          </w:tcPr>
          <w:p w14:paraId="32D3AAC6" w14:textId="77777777" w:rsidR="00271358" w:rsidRPr="00874A70" w:rsidRDefault="00271358" w:rsidP="00271358">
            <w:pPr>
              <w:pStyle w:val="1"/>
              <w:jc w:val="center"/>
              <w:rPr>
                <w:szCs w:val="22"/>
              </w:rPr>
            </w:pPr>
            <w:r w:rsidRPr="00874A70">
              <w:rPr>
                <w:szCs w:val="22"/>
              </w:rPr>
              <w:t>Variable</w:t>
            </w:r>
          </w:p>
        </w:tc>
        <w:tc>
          <w:tcPr>
            <w:tcW w:w="1931" w:type="dxa"/>
          </w:tcPr>
          <w:p w14:paraId="7D4B3DBA" w14:textId="77777777" w:rsidR="00271358" w:rsidRPr="00874A70" w:rsidRDefault="00271358" w:rsidP="00271358">
            <w:pPr>
              <w:pStyle w:val="1"/>
              <w:jc w:val="center"/>
              <w:rPr>
                <w:szCs w:val="22"/>
              </w:rPr>
            </w:pPr>
            <w:r w:rsidRPr="00874A70">
              <w:rPr>
                <w:szCs w:val="22"/>
              </w:rPr>
              <w:t>Variable</w:t>
            </w:r>
          </w:p>
        </w:tc>
        <w:tc>
          <w:tcPr>
            <w:tcW w:w="1501" w:type="dxa"/>
          </w:tcPr>
          <w:p w14:paraId="601FD696" w14:textId="7DC932E2" w:rsidR="00271358" w:rsidRPr="00874A70" w:rsidRDefault="00271358" w:rsidP="00271358">
            <w:pPr>
              <w:pStyle w:val="1"/>
              <w:jc w:val="center"/>
              <w:rPr>
                <w:szCs w:val="22"/>
              </w:rPr>
            </w:pPr>
            <w:ins w:id="169" w:author="Author" w:date="2024-05-22T12:00:00Z">
              <w:r w:rsidRPr="00BE6B20">
                <w:rPr>
                  <w:szCs w:val="22"/>
                  <w:highlight w:val="yellow"/>
                </w:rPr>
                <w:t>Conventional Carbon</w:t>
              </w:r>
            </w:ins>
          </w:p>
        </w:tc>
      </w:tr>
    </w:tbl>
    <w:p w14:paraId="760BEA33" w14:textId="77777777" w:rsidR="00940F3A" w:rsidRDefault="00940F3A" w:rsidP="00940F3A">
      <w:pPr>
        <w:pStyle w:val="1"/>
        <w:ind w:left="1987"/>
        <w:jc w:val="both"/>
      </w:pPr>
    </w:p>
    <w:p w14:paraId="42248F47" w14:textId="77777777" w:rsidR="00940F3A" w:rsidRDefault="00940F3A" w:rsidP="00940F3A">
      <w:pPr>
        <w:pStyle w:val="1"/>
        <w:ind w:left="1560"/>
        <w:jc w:val="both"/>
        <w:rPr>
          <w:ins w:id="170" w:author="Author" w:date="2024-05-22T12:00:00Z"/>
        </w:rPr>
      </w:pPr>
      <w:r>
        <w:t>These scaling factors and generation plant types are set out in the Security Standard. These may be reviewed from time to time. The latest version will be used in the calculation of TNUoS tariffs and is published in the Statement of Use of System Charges</w:t>
      </w:r>
    </w:p>
    <w:p w14:paraId="2E2B3BF0" w14:textId="77777777" w:rsidR="005044E0" w:rsidRDefault="005044E0" w:rsidP="005044E0">
      <w:pPr>
        <w:pStyle w:val="1"/>
        <w:ind w:left="1560"/>
        <w:jc w:val="both"/>
        <w:rPr>
          <w:ins w:id="171" w:author="Author" w:date="2024-05-22T12:01:00Z"/>
        </w:rPr>
      </w:pPr>
    </w:p>
    <w:p w14:paraId="4BA74532" w14:textId="77777777" w:rsidR="005044E0" w:rsidRPr="00BE6B20" w:rsidRDefault="005044E0" w:rsidP="005044E0">
      <w:pPr>
        <w:pStyle w:val="1"/>
        <w:numPr>
          <w:ilvl w:val="0"/>
          <w:numId w:val="51"/>
        </w:numPr>
        <w:ind w:left="1920"/>
        <w:jc w:val="both"/>
        <w:rPr>
          <w:ins w:id="172" w:author="Author" w:date="2024-05-22T12:01:00Z"/>
          <w:highlight w:val="yellow"/>
        </w:rPr>
      </w:pPr>
      <w:ins w:id="173" w:author="Author" w:date="2024-05-22T12:01:00Z">
        <w:r w:rsidRPr="00BE6B20">
          <w:rPr>
            <w:highlight w:val="yellow"/>
          </w:rPr>
          <w:t xml:space="preserve">For the purposes of multi technology </w:t>
        </w:r>
        <w:r w:rsidRPr="00BE6B20">
          <w:rPr>
            <w:b/>
            <w:bCs/>
            <w:highlight w:val="yellow"/>
          </w:rPr>
          <w:t>Power Station</w:t>
        </w:r>
        <w:r w:rsidRPr="00BE6B20">
          <w:rPr>
            <w:highlight w:val="yellow"/>
          </w:rPr>
          <w:t xml:space="preserve"> charging, “technology type” shall categorise a generator as either Conventional Carbon, Conventional Low Carbon, or Intermittent as per the table above. Technology type may include more than one generation plant </w:t>
        </w:r>
        <w:proofErr w:type="gramStart"/>
        <w:r w:rsidRPr="00BE6B20">
          <w:rPr>
            <w:highlight w:val="yellow"/>
          </w:rPr>
          <w:t>type</w:t>
        </w:r>
        <w:proofErr w:type="gramEnd"/>
      </w:ins>
    </w:p>
    <w:p w14:paraId="6B16754A" w14:textId="77777777" w:rsidR="005044E0" w:rsidRPr="00BE6B20" w:rsidRDefault="005044E0" w:rsidP="005044E0">
      <w:pPr>
        <w:pStyle w:val="1"/>
        <w:numPr>
          <w:ilvl w:val="0"/>
          <w:numId w:val="51"/>
        </w:numPr>
        <w:ind w:left="1920"/>
        <w:jc w:val="both"/>
        <w:rPr>
          <w:ins w:id="174" w:author="Author" w:date="2024-05-22T12:01:00Z"/>
          <w:highlight w:val="yellow"/>
        </w:rPr>
      </w:pPr>
      <w:ins w:id="175" w:author="Author" w:date="2024-05-22T12:01:00Z">
        <w:r w:rsidRPr="00BE6B20">
          <w:rPr>
            <w:highlight w:val="yellow"/>
          </w:rPr>
          <w:t xml:space="preserve">For a multi technology </w:t>
        </w:r>
        <w:r w:rsidRPr="00BE6B20">
          <w:rPr>
            <w:b/>
            <w:bCs/>
            <w:highlight w:val="yellow"/>
          </w:rPr>
          <w:t>Power Station</w:t>
        </w:r>
        <w:r w:rsidRPr="00BE6B20">
          <w:rPr>
            <w:highlight w:val="yellow"/>
          </w:rPr>
          <w:t>, the technology type assigned to each BM Unit will be based on the category as contained in the relevant Bilateral Connection Agreement or Bilateral Embedded Generation Agreement.</w:t>
        </w:r>
      </w:ins>
    </w:p>
    <w:p w14:paraId="579E87D3" w14:textId="77777777" w:rsidR="005044E0" w:rsidRPr="00BE6B20" w:rsidRDefault="005044E0" w:rsidP="005044E0">
      <w:pPr>
        <w:pStyle w:val="1"/>
        <w:numPr>
          <w:ilvl w:val="0"/>
          <w:numId w:val="51"/>
        </w:numPr>
        <w:ind w:left="1920"/>
        <w:jc w:val="both"/>
        <w:rPr>
          <w:ins w:id="176" w:author="Author" w:date="2024-05-22T12:01:00Z"/>
          <w:highlight w:val="yellow"/>
        </w:rPr>
      </w:pPr>
      <w:ins w:id="177" w:author="Author" w:date="2024-05-22T12:01:00Z">
        <w:r w:rsidRPr="00BE6B20">
          <w:rPr>
            <w:highlight w:val="yellow"/>
          </w:rPr>
          <w:t xml:space="preserve">A single technology </w:t>
        </w:r>
        <w:r w:rsidRPr="00BE6B20">
          <w:rPr>
            <w:b/>
            <w:bCs/>
            <w:highlight w:val="yellow"/>
          </w:rPr>
          <w:t>Power Station</w:t>
        </w:r>
        <w:r w:rsidRPr="00BE6B20">
          <w:rPr>
            <w:highlight w:val="yellow"/>
          </w:rPr>
          <w:t xml:space="preserve"> utilises one technology type to produce </w:t>
        </w:r>
        <w:proofErr w:type="gramStart"/>
        <w:r w:rsidRPr="00BE6B20">
          <w:rPr>
            <w:highlight w:val="yellow"/>
          </w:rPr>
          <w:t>electricity</w:t>
        </w:r>
        <w:proofErr w:type="gramEnd"/>
      </w:ins>
    </w:p>
    <w:p w14:paraId="77CD91E0" w14:textId="77777777" w:rsidR="005044E0" w:rsidRPr="00BE6B20" w:rsidRDefault="005044E0" w:rsidP="005044E0">
      <w:pPr>
        <w:pStyle w:val="1"/>
        <w:numPr>
          <w:ilvl w:val="0"/>
          <w:numId w:val="51"/>
        </w:numPr>
        <w:ind w:left="1920"/>
        <w:jc w:val="both"/>
        <w:rPr>
          <w:ins w:id="178" w:author="Author" w:date="2024-05-22T12:01:00Z"/>
          <w:highlight w:val="yellow"/>
        </w:rPr>
      </w:pPr>
      <w:ins w:id="179" w:author="Author" w:date="2024-05-22T12:01:00Z">
        <w:r w:rsidRPr="00BE6B20">
          <w:rPr>
            <w:highlight w:val="yellow"/>
          </w:rPr>
          <w:t xml:space="preserve">A multi technology </w:t>
        </w:r>
        <w:r w:rsidRPr="00BE6B20">
          <w:rPr>
            <w:b/>
            <w:bCs/>
            <w:highlight w:val="yellow"/>
          </w:rPr>
          <w:t>Power Station</w:t>
        </w:r>
        <w:r w:rsidRPr="00BE6B20">
          <w:rPr>
            <w:highlight w:val="yellow"/>
          </w:rPr>
          <w:t xml:space="preserve"> utilises more than one technology type to produce electricity. Nodal generation for a multi technology </w:t>
        </w:r>
        <w:r w:rsidRPr="00BE6B20">
          <w:rPr>
            <w:b/>
            <w:bCs/>
            <w:highlight w:val="yellow"/>
          </w:rPr>
          <w:t>Power Station</w:t>
        </w:r>
        <w:r w:rsidRPr="00BE6B20">
          <w:rPr>
            <w:highlight w:val="yellow"/>
          </w:rPr>
          <w:t xml:space="preserve"> uses MTPSTEC, </w:t>
        </w:r>
        <w:proofErr w:type="spellStart"/>
        <w:r w:rsidRPr="00BE6B20">
          <w:rPr>
            <w:highlight w:val="yellow"/>
          </w:rPr>
          <w:t>MTPSTECPk</w:t>
        </w:r>
        <w:proofErr w:type="spellEnd"/>
        <w:r w:rsidRPr="00BE6B20">
          <w:rPr>
            <w:highlight w:val="yellow"/>
          </w:rPr>
          <w:t xml:space="preserve"> and MTPSECS as per paragraph 14.18.7</w:t>
        </w:r>
      </w:ins>
    </w:p>
    <w:p w14:paraId="2462319E" w14:textId="77777777" w:rsidR="005044E0" w:rsidRDefault="005044E0" w:rsidP="005044E0">
      <w:pPr>
        <w:pStyle w:val="1"/>
        <w:numPr>
          <w:ilvl w:val="0"/>
          <w:numId w:val="51"/>
        </w:numPr>
        <w:ind w:left="1920"/>
        <w:jc w:val="both"/>
        <w:rPr>
          <w:ins w:id="180" w:author="Author" w:date="2024-05-22T12:01:00Z"/>
        </w:rPr>
      </w:pPr>
      <w:proofErr w:type="gramStart"/>
      <w:ins w:id="181" w:author="Author" w:date="2024-05-22T12:01:00Z">
        <w:r w:rsidRPr="00BE6B20">
          <w:rPr>
            <w:highlight w:val="yellow"/>
          </w:rPr>
          <w:t>In the event that</w:t>
        </w:r>
        <w:proofErr w:type="gramEnd"/>
        <w:r w:rsidRPr="00BE6B20">
          <w:rPr>
            <w:highlight w:val="yellow"/>
          </w:rPr>
          <w:t xml:space="preserve"> a multi technology </w:t>
        </w:r>
        <w:r w:rsidRPr="00BE6B20">
          <w:rPr>
            <w:b/>
            <w:bCs/>
            <w:highlight w:val="yellow"/>
          </w:rPr>
          <w:t>Power Station</w:t>
        </w:r>
        <w:r w:rsidRPr="00BE6B20">
          <w:rPr>
            <w:highlight w:val="yellow"/>
          </w:rPr>
          <w:t xml:space="preserve"> does not have appropriate metering, refer to further guidance made available. Further guidance made available from The Company from time to time will provide further detail on treatment of multi technology Power Stations. Where inconsistencies or conflicts exist between the CUSC and that guidance, the CUSC shall take precedence.</w:t>
        </w:r>
      </w:ins>
    </w:p>
    <w:p w14:paraId="25836D8D" w14:textId="77777777" w:rsidR="005044E0" w:rsidRDefault="005044E0" w:rsidP="00940F3A">
      <w:pPr>
        <w:pStyle w:val="1"/>
        <w:ind w:left="1560"/>
        <w:jc w:val="both"/>
      </w:pPr>
    </w:p>
    <w:p w14:paraId="0F996E3D" w14:textId="77777777" w:rsidR="00940F3A" w:rsidRDefault="00940F3A" w:rsidP="00940F3A">
      <w:pPr>
        <w:pStyle w:val="1"/>
        <w:ind w:left="1080"/>
        <w:jc w:val="both"/>
      </w:pPr>
    </w:p>
    <w:p w14:paraId="0C26CCAA" w14:textId="5C609613"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w:t>
      </w:r>
      <w:del w:id="182" w:author="Author" w:date="2024-05-22T12:01:00Z">
        <w:r w:rsidR="00940F3A" w:rsidRPr="005044E0" w:rsidDel="005044E0">
          <w:rPr>
            <w:highlight w:val="yellow"/>
            <w:rPrChange w:id="183" w:author="Author" w:date="2024-05-22T12:01:00Z">
              <w:rPr/>
            </w:rPrChange>
          </w:rPr>
          <w:delText>In the event that a power station is made up of more than one technology type, the type of the higher Transmission Entry Capacity (TEC) would apply.</w:delText>
        </w:r>
      </w:del>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77777777" w:rsidR="006661FE" w:rsidRDefault="006661FE" w:rsidP="007D27B2">
      <w:pPr>
        <w:pStyle w:val="1"/>
        <w:numPr>
          <w:ilvl w:val="0"/>
          <w:numId w:val="70"/>
        </w:numPr>
        <w:jc w:val="both"/>
      </w:pPr>
      <w:r>
        <w:t xml:space="preserve">Nodal </w:t>
      </w:r>
      <w:r w:rsidR="004633BA">
        <w:t xml:space="preserve">net </w:t>
      </w:r>
      <w:r>
        <w:t>demand data for the transport model</w:t>
      </w:r>
      <w:r>
        <w:fldChar w:fldCharType="begin"/>
      </w:r>
      <w:r>
        <w:instrText xml:space="preserve"> XE "transport model" </w:instrText>
      </w:r>
      <w:r>
        <w:fldChar w:fldCharType="end"/>
      </w:r>
      <w:r>
        <w:t xml:space="preserve"> will be based upon the GSP </w:t>
      </w:r>
      <w:r w:rsidR="004633BA">
        <w:t xml:space="preserve">net </w:t>
      </w:r>
      <w:r>
        <w:t>demand that Users have forecast to occur at the time of National Grid Peak Average Cold Spell (ACS) Demand for year "t" in the April Seven Year Statement</w:t>
      </w:r>
      <w:r>
        <w:fldChar w:fldCharType="begin"/>
      </w:r>
      <w:r>
        <w:instrText xml:space="preserve"> XE "Seven Year Statement" </w:instrText>
      </w:r>
      <w:r>
        <w:fldChar w:fldCharType="end"/>
      </w:r>
      <w:r>
        <w:t xml:space="preserve"> for year "t-1" plus updates to the October of year "t-1".  </w:t>
      </w:r>
    </w:p>
    <w:p w14:paraId="2073D5FA" w14:textId="77777777" w:rsidR="006661FE" w:rsidRDefault="006661FE" w:rsidP="006661FE">
      <w:pPr>
        <w:rPr>
          <w:rFonts w:ascii="Arial" w:hAnsi="Arial"/>
        </w:rPr>
      </w:pPr>
    </w:p>
    <w:p w14:paraId="16E4A320" w14:textId="77777777" w:rsidR="006661FE" w:rsidRDefault="00A43F37" w:rsidP="007D27B2">
      <w:pPr>
        <w:pStyle w:val="1"/>
        <w:numPr>
          <w:ilvl w:val="0"/>
          <w:numId w:val="70"/>
        </w:numPr>
        <w:jc w:val="both"/>
      </w:pPr>
      <w:r>
        <w:t xml:space="preserve">Subject to </w:t>
      </w:r>
      <w:r w:rsidRPr="008035A1">
        <w:t xml:space="preserve">paragraphs </w:t>
      </w:r>
      <w:r w:rsidRPr="009B0384">
        <w:t>14.15.</w:t>
      </w:r>
      <w:r w:rsidR="008035A1" w:rsidRPr="009B0384">
        <w:t>15</w:t>
      </w:r>
      <w:r w:rsidRPr="009B0384">
        <w:t xml:space="preserve"> to 14.15.</w:t>
      </w:r>
      <w:r w:rsidR="008035A1" w:rsidRPr="009B0384">
        <w:t>22</w:t>
      </w:r>
      <w:r w:rsidR="00891D82">
        <w:t>,</w:t>
      </w:r>
      <w:r>
        <w:t xml:space="preserve">  Transmission ci</w:t>
      </w:r>
      <w:r w:rsidR="006661FE">
        <w:t xml:space="preserve">rcuits for </w:t>
      </w:r>
      <w:r w:rsidR="00A3322B" w:rsidRPr="00A3322B">
        <w:rPr>
          <w:b/>
        </w:rPr>
        <w:t>Financial Year</w:t>
      </w:r>
      <w:r w:rsidR="006661FE">
        <w:t xml:space="preserve"> "t" will be defined as those with existing wayleaves for the year "t" with the associated lengths based on the circuit lengths indicated for year "t" in the April NETS Seven Year Statement</w:t>
      </w:r>
      <w:r w:rsidR="006661FE">
        <w:fldChar w:fldCharType="begin"/>
      </w:r>
      <w:r w:rsidR="006661FE">
        <w:instrText xml:space="preserve"> XE "Seven Year Statement" </w:instrText>
      </w:r>
      <w:r w:rsidR="006661FE">
        <w:fldChar w:fldCharType="end"/>
      </w:r>
      <w:r w:rsidR="006661FE">
        <w:t xml:space="preserve"> for year "t-1" plus updates to October of year "t-1".  If certain circuit information is not explicitly contained in the NETS Seven Year Statement, </w:t>
      </w:r>
      <w:r w:rsidR="00E71EB2" w:rsidRPr="00E71EB2">
        <w:rPr>
          <w:b/>
        </w:rPr>
        <w:t>The Company</w:t>
      </w:r>
      <w:r w:rsidR="006661FE">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w:t>
      </w:r>
      <w:proofErr w:type="spellStart"/>
      <w:r>
        <w:t>i</w:t>
      </w:r>
      <w:proofErr w:type="spellEnd"/>
      <w:r>
        <w:t>)</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w:t>
      </w:r>
      <w:proofErr w:type="gramStart"/>
      <w:r>
        <w:t>case by case</w:t>
      </w:r>
      <w:proofErr w:type="gramEnd"/>
      <w:r>
        <w:t xml:space="preserv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w:t>
            </w:r>
            <w:proofErr w:type="gramStart"/>
            <w:r w:rsidRPr="00677208">
              <w:rPr>
                <w:rFonts w:ascii="Arial" w:hAnsi="Arial" w:cs="Arial"/>
                <w:iCs/>
                <w:sz w:val="22"/>
                <w:szCs w:val="22"/>
              </w:rPr>
              <w:t>e.g.</w:t>
            </w:r>
            <w:proofErr w:type="gramEnd"/>
            <w:r w:rsidRPr="00677208">
              <w:rPr>
                <w:rFonts w:ascii="Arial" w:hAnsi="Arial" w:cs="Arial"/>
                <w:iCs/>
                <w:sz w:val="22"/>
                <w:szCs w:val="22"/>
              </w:rPr>
              <w:t xml:space="preserve">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Connection Entry Capacity (CEC) before Transmission Entry Capacity (TEC). A User asks for a connection in a year prior to the relating </w:t>
            </w:r>
            <w:proofErr w:type="gramStart"/>
            <w:r w:rsidRPr="00677208">
              <w:rPr>
                <w:rFonts w:ascii="Arial" w:hAnsi="Arial" w:cs="Arial"/>
                <w:iCs/>
                <w:sz w:val="22"/>
                <w:szCs w:val="22"/>
              </w:rPr>
              <w:t>TEC;</w:t>
            </w:r>
            <w:proofErr w:type="gramEnd"/>
            <w:r w:rsidRPr="00677208">
              <w:rPr>
                <w:rFonts w:ascii="Arial" w:hAnsi="Arial" w:cs="Arial"/>
                <w:iCs/>
                <w:sz w:val="22"/>
                <w:szCs w:val="22"/>
              </w:rPr>
              <w:t xml:space="preserve">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w:t>
            </w:r>
            <w:proofErr w:type="gramStart"/>
            <w:r w:rsidRPr="00677208">
              <w:rPr>
                <w:rFonts w:ascii="Arial" w:hAnsi="Arial" w:cs="Arial"/>
                <w:iCs/>
                <w:sz w:val="22"/>
                <w:szCs w:val="22"/>
              </w:rPr>
              <w:t>undertaken,</w:t>
            </w:r>
            <w:proofErr w:type="gramEnd"/>
            <w:r w:rsidRPr="00677208">
              <w:rPr>
                <w:rFonts w:ascii="Arial" w:hAnsi="Arial" w:cs="Arial"/>
                <w:iCs/>
                <w:sz w:val="22"/>
                <w:szCs w:val="22"/>
              </w:rPr>
              <w:t xml:space="preserve">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77777777" w:rsidR="00125177" w:rsidRDefault="00E71EB2" w:rsidP="007D27B2">
      <w:pPr>
        <w:pStyle w:val="1"/>
        <w:numPr>
          <w:ilvl w:val="0"/>
          <w:numId w:val="70"/>
        </w:numPr>
        <w:jc w:val="both"/>
      </w:pPr>
      <w:r w:rsidRPr="00E71EB2">
        <w:rPr>
          <w:b/>
        </w:rPr>
        <w:t>The Company</w:t>
      </w:r>
      <w:r w:rsidR="00125177" w:rsidRPr="00825406">
        <w:t xml:space="preserve"> shall publish any adjusted </w:t>
      </w:r>
      <w:r w:rsidR="00125177">
        <w:t>transport model inputs</w:t>
      </w:r>
      <w:r w:rsidR="00125177" w:rsidRPr="00825406">
        <w:t xml:space="preserve"> that it intends to use in the calculation of TNUoS tariffs effective from the year commencing on the following 1</w:t>
      </w:r>
      <w:r w:rsidR="00125177" w:rsidRPr="000E2F7F">
        <w:rPr>
          <w:vertAlign w:val="superscript"/>
        </w:rPr>
        <w:t>st</w:t>
      </w:r>
      <w:r w:rsidR="00125177">
        <w:t xml:space="preserve"> </w:t>
      </w:r>
      <w:r w:rsidR="00125177" w:rsidRPr="00825406">
        <w:t xml:space="preserve">April in the NETS Seven Year Statement October Update. Any further adjustments that </w:t>
      </w:r>
      <w:r w:rsidRPr="00E71EB2">
        <w:rPr>
          <w:b/>
        </w:rPr>
        <w:t>The Company</w:t>
      </w:r>
      <w:r w:rsidR="00125177" w:rsidRPr="00825406">
        <w:t xml:space="preserve"> makes shall be published by </w:t>
      </w:r>
      <w:r w:rsidRPr="00E71EB2">
        <w:rPr>
          <w:b/>
        </w:rPr>
        <w:t>The Company</w:t>
      </w:r>
      <w:r w:rsidR="00125177" w:rsidRPr="00825406">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84" w:name="_Toc49661109"/>
      <w:bookmarkStart w:id="185" w:name="_Toc274049680"/>
      <w:r w:rsidRPr="006661FE">
        <w:rPr>
          <w:rFonts w:ascii="Arial" w:hAnsi="Arial" w:cs="Arial"/>
          <w:b/>
        </w:rPr>
        <w:t>Model Outputs</w:t>
      </w:r>
      <w:bookmarkEnd w:id="184"/>
      <w:bookmarkEnd w:id="185"/>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w:t>
      </w:r>
      <w:proofErr w:type="gramStart"/>
      <w:r w:rsidR="0024046E">
        <w:t>Year Round</w:t>
      </w:r>
      <w:proofErr w:type="gramEnd"/>
      <w:r w:rsidR="0024046E">
        <w:t xml:space="preserve">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every circuit has infinite capacity. </w:t>
      </w:r>
      <w:r>
        <w:t xml:space="preserve">Flows on individual transmission circuits are compared for both backgrounds and the background giving rise to the highest flow is considered as the triggering criterion for future investment of that circuit for the purposes of the charging methodology. </w:t>
      </w:r>
      <w:proofErr w:type="gramStart"/>
      <w:r>
        <w:t>Therefore</w:t>
      </w:r>
      <w:proofErr w:type="gramEnd"/>
      <w:r>
        <w:t xml:space="preserve"> all circuits will be tagged as Peak Security or Year Round depending upon the background resulting in the highest flow. </w:t>
      </w:r>
      <w:proofErr w:type="gramStart"/>
      <w:r>
        <w:t>In the event that</w:t>
      </w:r>
      <w:proofErr w:type="gramEnd"/>
      <w:r>
        <w:t xml:space="preserve"> both backgrounds result in the same flow, the circuit will be tagged as Peak Security.</w:t>
      </w:r>
      <w:r w:rsidR="00F31F49">
        <w:t xml:space="preserve"> </w:t>
      </w:r>
      <w:r w:rsidR="006661FE">
        <w:t>Then it calculates the resultant total network</w:t>
      </w:r>
      <w:r>
        <w:t xml:space="preserve"> Peak Security </w:t>
      </w:r>
      <w:proofErr w:type="spellStart"/>
      <w:r>
        <w:t>MWkm</w:t>
      </w:r>
      <w:proofErr w:type="spellEnd"/>
      <w:r>
        <w:t xml:space="preserve"> and </w:t>
      </w:r>
      <w:proofErr w:type="gramStart"/>
      <w:r>
        <w:t>Year Round</w:t>
      </w:r>
      <w:proofErr w:type="gramEnd"/>
      <w:r>
        <w:t xml:space="preserve"> </w:t>
      </w:r>
      <w:proofErr w:type="spellStart"/>
      <w:r w:rsidR="006661FE">
        <w:t>MWkm</w:t>
      </w:r>
      <w:proofErr w:type="spellEnd"/>
      <w:r w:rsidR="006661FE">
        <w:t>,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 xml:space="preserve">s for Peak Security and </w:t>
      </w:r>
      <w:proofErr w:type="gramStart"/>
      <w:r w:rsidR="00251585">
        <w:t>Year Round</w:t>
      </w:r>
      <w:proofErr w:type="gramEnd"/>
      <w:r w:rsidR="00251585">
        <w:t xml:space="preserve">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 xml:space="preserve">the increase or decrease in total </w:t>
      </w:r>
      <w:proofErr w:type="spellStart"/>
      <w:r>
        <w:t>MWkm</w:t>
      </w:r>
      <w:proofErr w:type="spellEnd"/>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 xml:space="preserve">demand of 600MW would contain 1% of the offtake </w:t>
      </w:r>
      <w:proofErr w:type="gramStart"/>
      <w:r w:rsidR="00251585">
        <w:t>i.e.</w:t>
      </w:r>
      <w:proofErr w:type="gramEnd"/>
      <w:r w:rsidR="00251585">
        <w:t xml:space="preserv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w:t>
      </w:r>
      <w:proofErr w:type="gramStart"/>
      <w:r w:rsidR="00251585">
        <w:t>Year Round</w:t>
      </w:r>
      <w:proofErr w:type="gramEnd"/>
      <w:r>
        <w:t xml:space="preserve"> marginal km cost for generation at each node (although not that used to calculate generation tariffs which considers local and wider cost components).  The</w:t>
      </w:r>
      <w:r w:rsidR="00251585">
        <w:t xml:space="preserve"> Peak Security and </w:t>
      </w:r>
      <w:proofErr w:type="gramStart"/>
      <w:r w:rsidR="00251585">
        <w:t>Year Round</w:t>
      </w:r>
      <w:proofErr w:type="gramEnd"/>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w:t>
      </w:r>
      <w:proofErr w:type="gramStart"/>
      <w:r w:rsidR="00364974">
        <w:t>Year Round</w:t>
      </w:r>
      <w:proofErr w:type="gramEnd"/>
      <w:r w:rsidR="00364974">
        <w:t xml:space="preserve">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w:t>
      </w:r>
      <w:proofErr w:type="gramStart"/>
      <w:r>
        <w:t>particular node’s</w:t>
      </w:r>
      <w:proofErr w:type="gramEnd"/>
      <w:r>
        <w:t xml:space="preserve">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86" w:name="_Toc32201077"/>
    </w:p>
    <w:p w14:paraId="10911A77" w14:textId="77777777" w:rsidR="006661FE" w:rsidRPr="009470D8" w:rsidRDefault="006661FE" w:rsidP="006661FE">
      <w:pPr>
        <w:pStyle w:val="Heading2"/>
      </w:pPr>
      <w:bookmarkStart w:id="187" w:name="_Toc274049681"/>
      <w:bookmarkStart w:id="188" w:name="_Toc49661110"/>
      <w:r w:rsidRPr="009470D8">
        <w:t>Calculation of local nodal marginal km</w:t>
      </w:r>
      <w:bookmarkEnd w:id="187"/>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proofErr w:type="gramStart"/>
      <w:r w:rsidRPr="00830546">
        <w:t>In order to</w:t>
      </w:r>
      <w:proofErr w:type="gramEnd"/>
      <w:r w:rsidRPr="00830546">
        <w:t xml:space="preserve">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r>
        <w:t xml:space="preserve">the  local nodal marginal km for the generation node </w:t>
      </w:r>
      <w:proofErr w:type="gramStart"/>
      <w:r>
        <w:t>i.e.</w:t>
      </w:r>
      <w:proofErr w:type="gramEnd"/>
      <w:r>
        <w:t xml:space="preserv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89" w:name="_Toc274049682"/>
      <w:r>
        <w:t>Calculation of zonal marginal km</w:t>
      </w:r>
      <w:bookmarkEnd w:id="186"/>
      <w:bookmarkEnd w:id="188"/>
      <w:bookmarkEnd w:id="189"/>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w:t>
      </w:r>
      <w:proofErr w:type="gramStart"/>
      <w:r>
        <w:t>are</w:t>
      </w:r>
      <w:proofErr w:type="gramEnd"/>
      <w:r>
        <w:t xml:space="preserv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w:t>
      </w:r>
      <w:proofErr w:type="gramStart"/>
      <w:r w:rsidR="00364974">
        <w:t>Year Round</w:t>
      </w:r>
      <w:proofErr w:type="gramEnd"/>
      <w:r w:rsidR="00364974">
        <w:t xml:space="preserve">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proofErr w:type="gramStart"/>
      <w:r>
        <w:t>Where</w:t>
      </w:r>
      <w:proofErr w:type="gramEnd"/>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r>
      <w:proofErr w:type="spellStart"/>
      <w:r>
        <w:t>NMkm</w:t>
      </w:r>
      <w:r w:rsidR="00F130CD" w:rsidRPr="002B62BF">
        <w:rPr>
          <w:vertAlign w:val="subscript"/>
        </w:rPr>
        <w:t>PS</w:t>
      </w:r>
      <w:proofErr w:type="spellEnd"/>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proofErr w:type="spellStart"/>
      <w:r>
        <w:t>WNMkm</w:t>
      </w:r>
      <w:r w:rsidR="00F130CD" w:rsidRPr="002B62BF">
        <w:rPr>
          <w:vertAlign w:val="subscript"/>
        </w:rPr>
        <w:t>PS</w:t>
      </w:r>
      <w:proofErr w:type="spellEnd"/>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proofErr w:type="spellStart"/>
      <w:r>
        <w:t>ZMkm</w:t>
      </w:r>
      <w:r w:rsidR="00F130CD" w:rsidRPr="002B62BF">
        <w:rPr>
          <w:vertAlign w:val="subscript"/>
        </w:rPr>
        <w:t>PS</w:t>
      </w:r>
      <w:proofErr w:type="spellEnd"/>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90" w:name="_Ref221005180"/>
      <w:r>
        <w:t>Similarly, the</w:t>
      </w:r>
      <w:r w:rsidR="006661FE">
        <w:t xml:space="preserve"> zonal</w:t>
      </w:r>
      <w:r>
        <w:t xml:space="preserve"> </w:t>
      </w:r>
      <w:proofErr w:type="gramStart"/>
      <w:r>
        <w:t>Year Round</w:t>
      </w:r>
      <w:proofErr w:type="gramEnd"/>
      <w:r w:rsidR="006661FE">
        <w:t xml:space="preserve"> marginal km for </w:t>
      </w:r>
      <w:r>
        <w:t xml:space="preserve">generation is </w:t>
      </w:r>
      <w:r w:rsidR="006661FE">
        <w:t>calculated as</w:t>
      </w:r>
      <w:bookmarkEnd w:id="190"/>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proofErr w:type="gramStart"/>
      <w:r>
        <w:t>Where</w:t>
      </w:r>
      <w:proofErr w:type="gramEnd"/>
    </w:p>
    <w:p w14:paraId="726B91BF" w14:textId="77777777" w:rsidR="003A12C5" w:rsidRDefault="003A12C5" w:rsidP="000B6C0D">
      <w:pPr>
        <w:pStyle w:val="1"/>
        <w:ind w:left="720"/>
        <w:jc w:val="both"/>
      </w:pPr>
      <w:proofErr w:type="spellStart"/>
      <w:r>
        <w:t>NMkm</w:t>
      </w:r>
      <w:r w:rsidRPr="002B62BF">
        <w:rPr>
          <w:vertAlign w:val="subscript"/>
        </w:rPr>
        <w:t>YR</w:t>
      </w:r>
      <w:proofErr w:type="spellEnd"/>
      <w:r>
        <w:tab/>
        <w:t>=</w:t>
      </w:r>
      <w:r>
        <w:tab/>
      </w:r>
      <w:proofErr w:type="gramStart"/>
      <w:r>
        <w:t>Year Round</w:t>
      </w:r>
      <w:proofErr w:type="gramEnd"/>
      <w:r>
        <w:t xml:space="preserve">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proofErr w:type="spellStart"/>
      <w:r>
        <w:t>WNMkm</w:t>
      </w:r>
      <w:r w:rsidRPr="002B62BF">
        <w:rPr>
          <w:vertAlign w:val="subscript"/>
        </w:rPr>
        <w:t>YR</w:t>
      </w:r>
      <w:proofErr w:type="spellEnd"/>
      <w:r>
        <w:tab/>
        <w:t>=</w:t>
      </w:r>
      <w:r>
        <w:tab/>
      </w:r>
      <w:proofErr w:type="gramStart"/>
      <w:r>
        <w:t>Year Round</w:t>
      </w:r>
      <w:proofErr w:type="gramEnd"/>
      <w:r>
        <w:t xml:space="preserve"> Weighted nodal marginal km</w:t>
      </w:r>
    </w:p>
    <w:p w14:paraId="122DDEEB" w14:textId="77777777" w:rsidR="003A12C5" w:rsidRDefault="003A12C5" w:rsidP="003A12C5">
      <w:pPr>
        <w:pStyle w:val="1"/>
        <w:ind w:firstLine="720"/>
        <w:jc w:val="both"/>
      </w:pPr>
      <w:proofErr w:type="spellStart"/>
      <w:r>
        <w:t>ZMkm</w:t>
      </w:r>
      <w:r w:rsidRPr="002B62BF">
        <w:rPr>
          <w:vertAlign w:val="subscript"/>
        </w:rPr>
        <w:t>YR</w:t>
      </w:r>
      <w:proofErr w:type="spellEnd"/>
      <w:r>
        <w:tab/>
        <w:t>=</w:t>
      </w:r>
      <w:r>
        <w:tab/>
      </w:r>
      <w:proofErr w:type="gramStart"/>
      <w:r>
        <w:t>Year Round</w:t>
      </w:r>
      <w:proofErr w:type="gramEnd"/>
      <w:r>
        <w:t xml:space="preserve"> Zonal Marginal km</w:t>
      </w:r>
    </w:p>
    <w:p w14:paraId="04CDA0F6" w14:textId="77777777" w:rsidR="003A12C5" w:rsidRDefault="003A12C5" w:rsidP="003A12C5">
      <w:pPr>
        <w:pStyle w:val="1"/>
        <w:ind w:left="2880" w:hanging="2160"/>
        <w:jc w:val="both"/>
      </w:pPr>
      <w:r>
        <w:t>Gen                 =</w:t>
      </w:r>
      <w:r>
        <w:tab/>
        <w:t xml:space="preserve">Nodal Generation (scaled by the appropriate </w:t>
      </w:r>
      <w:proofErr w:type="gramStart"/>
      <w:r>
        <w:t>Year Round</w:t>
      </w:r>
      <w:proofErr w:type="gramEnd"/>
      <w:r>
        <w:t xml:space="preserve">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 xml:space="preserve">The zonal Peak Security marginal km for demand zones </w:t>
      </w:r>
      <w:proofErr w:type="gramStart"/>
      <w:r>
        <w:t>are</w:t>
      </w:r>
      <w:proofErr w:type="gramEnd"/>
      <w:r>
        <w:t xml:space="preserv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 xml:space="preserve">Similarly, the zonal </w:t>
      </w:r>
      <w:proofErr w:type="gramStart"/>
      <w:r>
        <w:t>Year Round</w:t>
      </w:r>
      <w:proofErr w:type="gramEnd"/>
      <w:r>
        <w:t xml:space="preserve">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w:t>
      </w:r>
      <w:proofErr w:type="gramStart"/>
      <w:r w:rsidRPr="00972B2F">
        <w:t>are considered to be</w:t>
      </w:r>
      <w:proofErr w:type="gramEnd"/>
      <w:r w:rsidRPr="00972B2F">
        <w:t xml:space="preserv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w:t>
      </w:r>
      <w:proofErr w:type="gramStart"/>
      <w:r w:rsidRPr="000B6C0D">
        <w:t>Year Round</w:t>
      </w:r>
      <w:proofErr w:type="gramEnd"/>
      <w:r w:rsidRPr="000B6C0D">
        <w:t xml:space="preserve"> marginal km costs for generation  into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 xml:space="preserve">The zonal incremental km for each generation charging zone is split into each boundary component by considering the difference between it and the neighbouring generation charging zone using the formula </w:t>
      </w:r>
      <w:proofErr w:type="gramStart"/>
      <w:r w:rsidRPr="000B6C0D">
        <w:t>below;</w:t>
      </w:r>
      <w:proofErr w:type="gramEnd"/>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proofErr w:type="gramStart"/>
      <w:r w:rsidRPr="000B6C0D">
        <w:t>Where;</w:t>
      </w:r>
      <w:proofErr w:type="gramEnd"/>
    </w:p>
    <w:p w14:paraId="1DB2ED05" w14:textId="77777777" w:rsidR="003A12C5" w:rsidRPr="000B6C0D" w:rsidRDefault="003A12C5" w:rsidP="003A12C5">
      <w:pPr>
        <w:pStyle w:val="1"/>
        <w:tabs>
          <w:tab w:val="left" w:pos="2040"/>
        </w:tabs>
        <w:ind w:left="2040"/>
      </w:pPr>
      <w:proofErr w:type="spellStart"/>
      <w:r w:rsidRPr="000B6C0D">
        <w:t>BIkm</w:t>
      </w:r>
      <w:r w:rsidRPr="000B6C0D">
        <w:rPr>
          <w:vertAlign w:val="subscript"/>
        </w:rPr>
        <w:t>ab</w:t>
      </w:r>
      <w:proofErr w:type="spellEnd"/>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proofErr w:type="spellStart"/>
      <w:r w:rsidRPr="000B6C0D">
        <w:t>ZIkm</w:t>
      </w:r>
      <w:proofErr w:type="spellEnd"/>
      <w:r w:rsidRPr="000B6C0D">
        <w:t xml:space="preserve">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w:t>
      </w:r>
      <w:proofErr w:type="gramStart"/>
      <w:r w:rsidRPr="000B6C0D">
        <w:t>of;</w:t>
      </w:r>
      <w:proofErr w:type="gramEnd"/>
      <w:r w:rsidRPr="000B6C0D">
        <w:t xml:space="preserve">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77777777" w:rsidR="003A12C5" w:rsidRPr="000B6C0D" w:rsidRDefault="00E71EB2" w:rsidP="007D27B2">
      <w:pPr>
        <w:pStyle w:val="1"/>
        <w:numPr>
          <w:ilvl w:val="0"/>
          <w:numId w:val="70"/>
        </w:numPr>
        <w:tabs>
          <w:tab w:val="left" w:pos="2040"/>
        </w:tabs>
        <w:jc w:val="both"/>
      </w:pPr>
      <w:r w:rsidRPr="00E71EB2">
        <w:rPr>
          <w:b/>
        </w:rPr>
        <w:t>The Company</w:t>
      </w:r>
      <w:r w:rsidR="003A12C5" w:rsidRPr="000B6C0D">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Transmission 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 xml:space="preserve">Boundary sharing factors (BSFs) are derived from the comparison of the cumulative proportion of Low Carbon and Carbon generation TEC behind each of the incremental </w:t>
      </w:r>
      <w:proofErr w:type="spellStart"/>
      <w:r w:rsidRPr="000B6C0D">
        <w:t>MWkm</w:t>
      </w:r>
      <w:proofErr w:type="spellEnd"/>
      <w:r w:rsidRPr="000B6C0D">
        <w:t xml:space="preserve">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xml:space="preserve">, then all </w:t>
      </w:r>
      <w:proofErr w:type="gramStart"/>
      <w:r w:rsidRPr="000B6C0D">
        <w:t>Year round</w:t>
      </w:r>
      <w:proofErr w:type="gramEnd"/>
      <w:r w:rsidRPr="000B6C0D">
        <w:t xml:space="preserve">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w:t>
      </w:r>
      <w:proofErr w:type="gramStart"/>
      <w:r w:rsidRPr="000B6C0D">
        <w:t>are</w:t>
      </w:r>
      <w:proofErr w:type="gramEnd"/>
      <w:r w:rsidRPr="000B6C0D">
        <w:t xml:space="preserv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proofErr w:type="gramStart"/>
      <w:r w:rsidRPr="000B6C0D">
        <w:t>Where;</w:t>
      </w:r>
      <w:proofErr w:type="gramEnd"/>
    </w:p>
    <w:p w14:paraId="6AD73C6C" w14:textId="77777777" w:rsidR="003A12C5" w:rsidRPr="000B6C0D" w:rsidRDefault="003A12C5" w:rsidP="003A12C5">
      <w:pPr>
        <w:pStyle w:val="1"/>
        <w:tabs>
          <w:tab w:val="left" w:pos="2040"/>
        </w:tabs>
        <w:ind w:left="2040"/>
      </w:pPr>
      <w:proofErr w:type="spellStart"/>
      <w:r w:rsidRPr="000B6C0D">
        <w:t>SBIkm</w:t>
      </w:r>
      <w:r w:rsidRPr="000B6C0D">
        <w:rPr>
          <w:vertAlign w:val="subscript"/>
        </w:rPr>
        <w:t>ab</w:t>
      </w:r>
      <w:proofErr w:type="spellEnd"/>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proofErr w:type="spellStart"/>
      <w:r w:rsidRPr="000B6C0D">
        <w:t>BSF</w:t>
      </w:r>
      <w:r w:rsidRPr="000B6C0D">
        <w:rPr>
          <w:vertAlign w:val="subscript"/>
        </w:rPr>
        <w:t>ab</w:t>
      </w:r>
      <w:proofErr w:type="spellEnd"/>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proofErr w:type="gramStart"/>
      <w:r w:rsidRPr="000B6C0D">
        <w:t>Where;</w:t>
      </w:r>
      <w:proofErr w:type="gramEnd"/>
    </w:p>
    <w:p w14:paraId="32111A62" w14:textId="77777777" w:rsidR="003A12C5" w:rsidRPr="000B6C0D" w:rsidRDefault="003A12C5" w:rsidP="003A12C5">
      <w:pPr>
        <w:pStyle w:val="1"/>
        <w:tabs>
          <w:tab w:val="left" w:pos="2040"/>
        </w:tabs>
        <w:ind w:left="2040"/>
      </w:pPr>
      <w:proofErr w:type="spellStart"/>
      <w:r w:rsidRPr="000B6C0D">
        <w:t>NSBIkm</w:t>
      </w:r>
      <w:r w:rsidRPr="000B6C0D">
        <w:rPr>
          <w:vertAlign w:val="subscript"/>
        </w:rPr>
        <w:t>ab</w:t>
      </w:r>
      <w:proofErr w:type="spellEnd"/>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proofErr w:type="spellStart"/>
      <w:r w:rsidRPr="000B6C0D">
        <w:rPr>
          <w:rFonts w:ascii="Arial" w:hAnsi="Arial"/>
          <w:sz w:val="22"/>
        </w:rPr>
        <w:t>ZMkm</w:t>
      </w:r>
      <w:r w:rsidRPr="000B6C0D">
        <w:rPr>
          <w:rFonts w:ascii="Arial" w:hAnsi="Arial"/>
          <w:sz w:val="22"/>
          <w:vertAlign w:val="subscript"/>
        </w:rPr>
        <w:t>nYRS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proofErr w:type="spellStart"/>
      <w:r w:rsidRPr="000B6C0D">
        <w:rPr>
          <w:rFonts w:ascii="Arial" w:hAnsi="Arial"/>
        </w:rPr>
        <w:t>ZMkm</w:t>
      </w:r>
      <w:r w:rsidRPr="000B6C0D">
        <w:rPr>
          <w:rFonts w:ascii="Arial" w:hAnsi="Arial"/>
          <w:vertAlign w:val="subscript"/>
        </w:rPr>
        <w:t>nYRNS</w:t>
      </w:r>
      <w:proofErr w:type="spellEnd"/>
      <w:r w:rsidRPr="000B6C0D">
        <w:rPr>
          <w:rFonts w:ascii="Arial" w:hAnsi="Arial"/>
        </w:rPr>
        <w:tab/>
        <w:t>=</w:t>
      </w:r>
      <w:r w:rsidRPr="000B6C0D">
        <w:rPr>
          <w:rFonts w:ascii="Arial" w:hAnsi="Arial"/>
        </w:rPr>
        <w:tab/>
      </w:r>
      <w:proofErr w:type="gramStart"/>
      <w:r w:rsidRPr="000B6C0D">
        <w:rPr>
          <w:rFonts w:ascii="Arial" w:hAnsi="Arial"/>
        </w:rPr>
        <w:t>Year Round</w:t>
      </w:r>
      <w:proofErr w:type="gramEnd"/>
      <w:r w:rsidRPr="000B6C0D">
        <w:rPr>
          <w:rFonts w:ascii="Arial" w:hAnsi="Arial"/>
        </w:rPr>
        <w:t xml:space="preserve">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91" w:name="_Toc32201078"/>
      <w:bookmarkStart w:id="192" w:name="_Toc49661111"/>
      <w:bookmarkStart w:id="193" w:name="_Toc274049683"/>
      <w:r>
        <w:t>Deriving the Final</w:t>
      </w:r>
      <w:r w:rsidRPr="00E75EE9">
        <w:rPr>
          <w:color w:val="auto"/>
        </w:rPr>
        <w:t xml:space="preserve"> </w:t>
      </w:r>
      <w:r w:rsidRPr="00E75EE9">
        <w:t>Local £/kW Tariff and the Wider</w:t>
      </w:r>
      <w:r>
        <w:t xml:space="preserve"> £/kW Tariff</w:t>
      </w:r>
      <w:bookmarkEnd w:id="191"/>
      <w:bookmarkEnd w:id="192"/>
      <w:bookmarkEnd w:id="193"/>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w:t>
      </w:r>
      <w:proofErr w:type="spellStart"/>
      <w:r w:rsidRPr="00E75EE9">
        <w:t>ZMkm</w:t>
      </w:r>
      <w:r w:rsidRPr="00E75EE9">
        <w:rPr>
          <w:szCs w:val="22"/>
          <w:vertAlign w:val="subscript"/>
        </w:rPr>
        <w:t>Gi</w:t>
      </w:r>
      <w:proofErr w:type="spellEnd"/>
      <w:r w:rsidRPr="00E75EE9">
        <w:t xml:space="preserve">) </w:t>
      </w:r>
      <w:proofErr w:type="gramStart"/>
      <w:r>
        <w:t>are</w:t>
      </w:r>
      <w:proofErr w:type="gramEnd"/>
      <w:r>
        <w:t xml:space="preserv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w:t>
      </w:r>
      <w:proofErr w:type="spellStart"/>
      <w:r w:rsidRPr="00E75EE9">
        <w:t>NLMkm</w:t>
      </w:r>
      <w:r w:rsidRPr="00E75EE9">
        <w:rPr>
          <w:vertAlign w:val="superscript"/>
        </w:rPr>
        <w:t>L</w:t>
      </w:r>
      <w:proofErr w:type="spellEnd"/>
      <w:r w:rsidRPr="00E75EE9">
        <w:t>)</w:t>
      </w:r>
      <w:r>
        <w:t xml:space="preserve"> </w:t>
      </w:r>
      <w:proofErr w:type="gramStart"/>
      <w:r>
        <w:t>are</w:t>
      </w:r>
      <w:proofErr w:type="gramEnd"/>
      <w:r>
        <w:t xml:space="preserv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94" w:name="_Toc49661112"/>
    </w:p>
    <w:p w14:paraId="00EBE464" w14:textId="77777777" w:rsidR="006661FE" w:rsidRPr="00543982" w:rsidRDefault="006661FE" w:rsidP="006661FE">
      <w:pPr>
        <w:pStyle w:val="Heading3"/>
        <w:ind w:firstLine="709"/>
        <w:jc w:val="both"/>
        <w:rPr>
          <w:rFonts w:ascii="Arial (W1)" w:hAnsi="Arial (W1)"/>
        </w:rPr>
      </w:pPr>
      <w:bookmarkStart w:id="195" w:name="_Toc274049684"/>
      <w:r w:rsidRPr="00543982">
        <w:rPr>
          <w:rFonts w:ascii="Arial" w:hAnsi="Arial" w:cs="Arial"/>
          <w:b/>
        </w:rPr>
        <w:t>The Expansion Constant</w:t>
      </w:r>
      <w:bookmarkEnd w:id="194"/>
      <w:bookmarkEnd w:id="195"/>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w:t>
      </w:r>
      <w:proofErr w:type="spellStart"/>
      <w:r w:rsidRPr="0099632B">
        <w:rPr>
          <w:rFonts w:cs="Arial"/>
          <w:szCs w:val="22"/>
        </w:rPr>
        <w:t>MWkm</w:t>
      </w:r>
      <w:proofErr w:type="spellEnd"/>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w:t>
      </w:r>
      <w:proofErr w:type="spellStart"/>
      <w:r w:rsidRPr="0099632B">
        <w:rPr>
          <w:rFonts w:cs="Arial"/>
          <w:szCs w:val="22"/>
        </w:rPr>
        <w:t>annuitised</w:t>
      </w:r>
      <w:proofErr w:type="spellEnd"/>
      <w:r w:rsidRPr="0099632B">
        <w:rPr>
          <w:rFonts w:cs="Arial"/>
          <w:szCs w:val="22"/>
        </w:rPr>
        <w:t xml:space="preserve">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xml:space="preserve">, </w:t>
      </w:r>
      <w:proofErr w:type="gramStart"/>
      <w:r w:rsidRPr="00824A12">
        <w:rPr>
          <w:rFonts w:cs="Arial"/>
          <w:szCs w:val="22"/>
        </w:rPr>
        <w:t>and also</w:t>
      </w:r>
      <w:proofErr w:type="gramEnd"/>
      <w:r w:rsidRPr="00824A12">
        <w:rPr>
          <w:rFonts w:cs="Arial"/>
          <w:szCs w:val="22"/>
        </w:rPr>
        <w:t xml:space="preserve">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7777777" w:rsidR="006661FE" w:rsidRPr="0099632B" w:rsidRDefault="006661FE" w:rsidP="007D27B2">
      <w:pPr>
        <w:pStyle w:val="1"/>
        <w:numPr>
          <w:ilvl w:val="0"/>
          <w:numId w:val="70"/>
        </w:numPr>
        <w:jc w:val="both"/>
        <w:rPr>
          <w:rFonts w:cs="Arial"/>
          <w:szCs w:val="22"/>
        </w:rPr>
      </w:pPr>
      <w:r w:rsidRPr="00BF295A">
        <w:rPr>
          <w:rFonts w:cs="Arial"/>
          <w:szCs w:val="22"/>
        </w:rPr>
        <w:t>The transmission infrastructure capital costs used in the calculation of the expansion constant are provided via an externally</w:t>
      </w:r>
      <w:r w:rsidRPr="0099632B">
        <w:rPr>
          <w:rFonts w:cs="Arial"/>
          <w:szCs w:val="22"/>
        </w:rPr>
        <w:t xml:space="preserve"> audited process. They also include information provided from all </w:t>
      </w:r>
      <w:r>
        <w:rPr>
          <w:rFonts w:cs="Arial"/>
          <w:szCs w:val="22"/>
        </w:rPr>
        <w:t xml:space="preserve">onshore </w:t>
      </w:r>
      <w:r w:rsidRPr="0099632B">
        <w:rPr>
          <w:rFonts w:cs="Arial"/>
          <w:szCs w:val="22"/>
        </w:rPr>
        <w:t>Transmission Owners</w:t>
      </w:r>
      <w:r>
        <w:rPr>
          <w:rFonts w:cs="Arial"/>
          <w:szCs w:val="22"/>
        </w:rPr>
        <w:t xml:space="preserve"> (TOs)</w:t>
      </w:r>
      <w:r w:rsidRPr="0099632B">
        <w:rPr>
          <w:rFonts w:cs="Arial"/>
          <w:szCs w:val="22"/>
        </w:rPr>
        <w:t>. They are based on historic costs and tender valuations adjusted by a number of indices (</w:t>
      </w:r>
      <w:proofErr w:type="gramStart"/>
      <w:r w:rsidRPr="0099632B">
        <w:rPr>
          <w:rFonts w:cs="Arial"/>
          <w:szCs w:val="22"/>
        </w:rPr>
        <w:t>e.g.</w:t>
      </w:r>
      <w:proofErr w:type="gramEnd"/>
      <w:r w:rsidRPr="0099632B">
        <w:rPr>
          <w:rFonts w:cs="Arial"/>
          <w:szCs w:val="22"/>
        </w:rPr>
        <w:t xml:space="preserve"> global price of steel, labour, inflation, etc.). The objective of these adjustments is to make the costs reflect current prices, making the tariffs as forward looking as possible.  This cost data represents </w:t>
      </w:r>
      <w:r w:rsidR="00E71EB2" w:rsidRPr="00E71EB2">
        <w:rPr>
          <w:rFonts w:cs="Arial"/>
          <w:b/>
          <w:szCs w:val="22"/>
        </w:rPr>
        <w:t>The Company</w:t>
      </w:r>
      <w:r w:rsidRPr="00CD5631">
        <w:rPr>
          <w:rFonts w:cs="Arial"/>
          <w:b/>
          <w:szCs w:val="22"/>
        </w:rPr>
        <w:t>’s</w:t>
      </w:r>
      <w:r w:rsidRPr="0099632B">
        <w:rPr>
          <w:rFonts w:cs="Arial"/>
          <w:szCs w:val="22"/>
        </w:rPr>
        <w:t xml:space="preserve"> best view; </w:t>
      </w:r>
      <w:proofErr w:type="gramStart"/>
      <w:r w:rsidRPr="0099632B">
        <w:rPr>
          <w:rFonts w:cs="Arial"/>
          <w:szCs w:val="22"/>
        </w:rPr>
        <w:t>however</w:t>
      </w:r>
      <w:proofErr w:type="gramEnd"/>
      <w:r w:rsidRPr="0099632B">
        <w:rPr>
          <w:rFonts w:cs="Arial"/>
          <w:szCs w:val="22"/>
        </w:rPr>
        <w:t xml:space="preserve"> it is considered as commercially sensitive and is therefore treated as confidential. The calculation of the expansion constant also relies on a significant amount of transmission asset information, much of which is provided in the Seven Year Statement.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an individual calculation is carried out to establish a £/</w:t>
      </w:r>
      <w:proofErr w:type="spellStart"/>
      <w:r w:rsidRPr="0099632B">
        <w:rPr>
          <w:rFonts w:cs="Arial"/>
          <w:szCs w:val="22"/>
        </w:rPr>
        <w:t>MWkm</w:t>
      </w:r>
      <w:proofErr w:type="spellEnd"/>
      <w:r w:rsidRPr="0099632B">
        <w:rPr>
          <w:rFonts w:cs="Arial"/>
          <w:szCs w:val="22"/>
        </w:rPr>
        <w:t xml:space="preserve">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xml:space="preserve">.  </w:t>
      </w:r>
      <w:proofErr w:type="gramStart"/>
      <w:r w:rsidRPr="00824A12">
        <w:rPr>
          <w:rFonts w:cs="Arial"/>
          <w:szCs w:val="22"/>
        </w:rPr>
        <w:t>In order to</w:t>
      </w:r>
      <w:proofErr w:type="gramEnd"/>
      <w:r w:rsidRPr="00824A12">
        <w:rPr>
          <w:rFonts w:cs="Arial"/>
          <w:szCs w:val="22"/>
        </w:rPr>
        <w:t xml:space="preserve"> simplify the calculation a unity power factor is assumed, converting £/</w:t>
      </w:r>
      <w:proofErr w:type="spellStart"/>
      <w:r w:rsidRPr="00BF295A">
        <w:rPr>
          <w:rFonts w:cs="Arial"/>
          <w:szCs w:val="22"/>
        </w:rPr>
        <w:t>MVAkm</w:t>
      </w:r>
      <w:proofErr w:type="spellEnd"/>
      <w:r w:rsidRPr="00BF295A">
        <w:rPr>
          <w:rFonts w:cs="Arial"/>
          <w:szCs w:val="22"/>
        </w:rPr>
        <w:t xml:space="preserve"> to £/</w:t>
      </w:r>
      <w:proofErr w:type="spellStart"/>
      <w:r w:rsidRPr="00BF295A">
        <w:rPr>
          <w:rFonts w:cs="Arial"/>
          <w:szCs w:val="22"/>
        </w:rPr>
        <w:t>MWkm</w:t>
      </w:r>
      <w:proofErr w:type="spellEnd"/>
      <w:r w:rsidRPr="00BF295A">
        <w:rPr>
          <w:rFonts w:cs="Arial"/>
          <w:szCs w:val="22"/>
        </w:rPr>
        <w:t>.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 xml:space="preserve">expansion constant.  A range of overhead line types is </w:t>
      </w:r>
      <w:proofErr w:type="gramStart"/>
      <w:r w:rsidRPr="007863A7">
        <w:rPr>
          <w:rFonts w:cs="Arial"/>
          <w:szCs w:val="22"/>
        </w:rPr>
        <w:t>used</w:t>
      </w:r>
      <w:proofErr w:type="gramEnd"/>
      <w:r w:rsidRPr="007863A7">
        <w:rPr>
          <w:rFonts w:cs="Arial"/>
          <w:szCs w:val="22"/>
        </w:rPr>
        <w:t xml:space="preserve">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w:t>
            </w:r>
            <w:proofErr w:type="spellStart"/>
            <w:r w:rsidRPr="003863E3">
              <w:rPr>
                <w:rFonts w:ascii="Arial" w:hAnsi="Arial" w:cs="Arial"/>
                <w:b/>
                <w:bCs/>
                <w:color w:val="0000FF"/>
                <w:lang w:val="fr-FR"/>
              </w:rPr>
              <w:t>calculation</w:t>
            </w:r>
            <w:proofErr w:type="spellEnd"/>
            <w:r w:rsidRPr="003863E3">
              <w:rPr>
                <w:rFonts w:ascii="Arial" w:hAnsi="Arial" w:cs="Arial"/>
                <w:b/>
                <w:bCs/>
                <w:color w:val="0000FF"/>
                <w:lang w:val="fr-FR"/>
              </w:rPr>
              <w:t xml:space="preserve">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w:t>
            </w:r>
            <w:proofErr w:type="spellStart"/>
            <w:r w:rsidRPr="002A4C04">
              <w:rPr>
                <w:rFonts w:ascii="Arial" w:hAnsi="Arial" w:cs="Arial"/>
                <w:b/>
                <w:bCs/>
              </w:rPr>
              <w:t>MWkm</w:t>
            </w:r>
            <w:proofErr w:type="spellEnd"/>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r w:rsidRPr="00A51DF5">
              <w:rPr>
                <w:rFonts w:ascii="Arial" w:hAnsi="Arial" w:cs="Arial"/>
              </w:rPr>
              <w:t>/a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w:t>
      </w:r>
      <w:proofErr w:type="spellStart"/>
      <w:r w:rsidRPr="0099632B">
        <w:rPr>
          <w:rFonts w:cs="Arial"/>
          <w:szCs w:val="22"/>
        </w:rPr>
        <w:t>MWkm</w:t>
      </w:r>
      <w:proofErr w:type="spellEnd"/>
      <w:r w:rsidRPr="0099632B">
        <w:rPr>
          <w:rFonts w:cs="Arial"/>
          <w:szCs w:val="22"/>
        </w:rPr>
        <w:t xml:space="preserve"> (J in the example above) is then converted </w:t>
      </w:r>
      <w:proofErr w:type="gramStart"/>
      <w:r w:rsidRPr="0099632B">
        <w:rPr>
          <w:rFonts w:cs="Arial"/>
          <w:szCs w:val="22"/>
        </w:rPr>
        <w:t>in to</w:t>
      </w:r>
      <w:proofErr w:type="gramEnd"/>
      <w:r w:rsidRPr="0099632B">
        <w:rPr>
          <w:rFonts w:cs="Arial"/>
          <w:szCs w:val="22"/>
        </w:rPr>
        <w:t xml:space="preserve">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w:t>
      </w:r>
      <w:proofErr w:type="spellStart"/>
      <w:r w:rsidRPr="0099632B">
        <w:rPr>
          <w:rFonts w:cs="Arial"/>
          <w:szCs w:val="22"/>
        </w:rPr>
        <w:t>annuitised</w:t>
      </w:r>
      <w:proofErr w:type="spellEnd"/>
      <w:r w:rsidRPr="0099632B">
        <w:rPr>
          <w:rFonts w:cs="Arial"/>
          <w:szCs w:val="22"/>
        </w:rPr>
        <w:t xml:space="preserve">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 xml:space="preserve">400kV OHL expansion constant </w:t>
            </w:r>
            <w:proofErr w:type="spellStart"/>
            <w:r w:rsidRPr="00887323">
              <w:rPr>
                <w:rFonts w:ascii="Arial" w:hAnsi="Arial" w:cs="Arial"/>
                <w:b/>
                <w:bCs/>
                <w:color w:val="0000FF"/>
                <w:lang w:val="fr-FR"/>
              </w:rPr>
              <w:t>calculation</w:t>
            </w:r>
            <w:proofErr w:type="spellEnd"/>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w:t>
            </w:r>
            <w:proofErr w:type="spellStart"/>
            <w:r w:rsidRPr="00887323">
              <w:rPr>
                <w:rFonts w:ascii="Arial" w:hAnsi="Arial" w:cs="Arial"/>
                <w:b/>
                <w:bCs/>
              </w:rPr>
              <w:t>MWkm</w:t>
            </w:r>
            <w:proofErr w:type="spellEnd"/>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proofErr w:type="spellStart"/>
            <w:r w:rsidRPr="00887323">
              <w:rPr>
                <w:rFonts w:ascii="Arial" w:hAnsi="Arial" w:cs="Arial"/>
              </w:rPr>
              <w:t>Annuitised</w:t>
            </w:r>
            <w:proofErr w:type="spellEnd"/>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77777777" w:rsidR="006661FE" w:rsidRDefault="006661FE" w:rsidP="007D27B2">
      <w:pPr>
        <w:pStyle w:val="1"/>
        <w:numPr>
          <w:ilvl w:val="0"/>
          <w:numId w:val="70"/>
        </w:numPr>
        <w:jc w:val="both"/>
        <w:rPr>
          <w:rFonts w:cs="Arial"/>
          <w:szCs w:val="22"/>
        </w:rPr>
      </w:pPr>
      <w:r w:rsidRPr="0099632B">
        <w:rPr>
          <w:rFonts w:cs="Arial"/>
          <w:szCs w:val="22"/>
        </w:rPr>
        <w:t xml:space="preserve">This process of calculating the incremental cost of capacity for a 400kV OHL, along with calculating the </w:t>
      </w:r>
      <w:r>
        <w:rPr>
          <w:rFonts w:cs="Arial"/>
          <w:szCs w:val="22"/>
        </w:rPr>
        <w:t xml:space="preserve">onshore </w:t>
      </w:r>
      <w:r w:rsidRPr="0099632B">
        <w:rPr>
          <w:rFonts w:cs="Arial"/>
          <w:szCs w:val="22"/>
        </w:rPr>
        <w:t xml:space="preserve">expansion factors is carried out for the first year of the price control and is increased by inflation, </w:t>
      </w:r>
      <w:r w:rsidR="00E21F32">
        <w:rPr>
          <w:rFonts w:cs="Arial"/>
          <w:szCs w:val="22"/>
        </w:rPr>
        <w:t>TOPI</w:t>
      </w:r>
      <w:r w:rsidRPr="0099632B">
        <w:rPr>
          <w:rFonts w:cs="Arial"/>
          <w:szCs w:val="22"/>
        </w:rPr>
        <w:t xml:space="preserve">, (May–October average increase, as defined in </w:t>
      </w:r>
      <w:r w:rsidR="00C41DDA">
        <w:rPr>
          <w:rFonts w:cs="Arial"/>
          <w:szCs w:val="22"/>
        </w:rPr>
        <w:t>the</w:t>
      </w:r>
      <w:r w:rsidR="00DE4067">
        <w:rPr>
          <w:rFonts w:cs="Arial"/>
          <w:szCs w:val="22"/>
        </w:rPr>
        <w:t xml:space="preserve"> </w:t>
      </w:r>
      <w:r w:rsidRPr="0099632B">
        <w:rPr>
          <w:rFonts w:cs="Arial"/>
          <w:szCs w:val="22"/>
        </w:rPr>
        <w:t>Transmission Licence) each subsequent year of the price control period.</w:t>
      </w:r>
      <w:r>
        <w:rPr>
          <w:rFonts w:cs="Arial"/>
          <w:szCs w:val="22"/>
        </w:rPr>
        <w:t xml:space="preserve">  </w:t>
      </w:r>
      <w:r w:rsidRPr="006421E0">
        <w:rPr>
          <w:rFonts w:cs="Arial"/>
          <w:szCs w:val="22"/>
        </w:rPr>
        <w:t xml:space="preserve">The </w:t>
      </w:r>
      <w:r w:rsidR="00DE4067">
        <w:rPr>
          <w:rFonts w:cs="Arial"/>
          <w:szCs w:val="22"/>
        </w:rPr>
        <w:t>currently applicable expansion</w:t>
      </w:r>
      <w:r w:rsidRPr="006421E0">
        <w:rPr>
          <w:rFonts w:cs="Arial"/>
          <w:szCs w:val="22"/>
        </w:rPr>
        <w:t xml:space="preserve"> constant </w:t>
      </w:r>
      <w:r w:rsidR="00DE4067" w:rsidRPr="00DE4067">
        <w:rPr>
          <w:rFonts w:cs="Arial"/>
          <w:szCs w:val="22"/>
        </w:rPr>
        <w:t xml:space="preserve">is detailed in </w:t>
      </w:r>
      <w:r w:rsidR="00E71EB2" w:rsidRPr="00E71EB2">
        <w:rPr>
          <w:rFonts w:cs="Arial"/>
          <w:b/>
          <w:szCs w:val="22"/>
        </w:rPr>
        <w:t>The Company</w:t>
      </w:r>
      <w:r w:rsidR="00DE4067" w:rsidRPr="00CD5631">
        <w:rPr>
          <w:rFonts w:cs="Arial"/>
          <w:b/>
          <w:szCs w:val="22"/>
        </w:rPr>
        <w:t xml:space="preserve">'s </w:t>
      </w:r>
      <w:r w:rsidR="00DE4067" w:rsidRPr="00CD5631">
        <w:rPr>
          <w:rFonts w:cs="Arial"/>
          <w:b/>
          <w:bCs/>
          <w:szCs w:val="22"/>
        </w:rPr>
        <w:t>Statement of Use of System Charges</w:t>
      </w:r>
      <w:r w:rsidR="00DE4067" w:rsidRPr="00DE4067">
        <w:rPr>
          <w:rFonts w:cs="Arial"/>
          <w:szCs w:val="22"/>
        </w:rPr>
        <w:t xml:space="preserve"> which is available from the </w:t>
      </w:r>
      <w:r w:rsidR="00DE4067" w:rsidRPr="00CD5631">
        <w:rPr>
          <w:rFonts w:cs="Arial"/>
          <w:b/>
          <w:bCs/>
          <w:szCs w:val="22"/>
        </w:rPr>
        <w:t>Charging website</w:t>
      </w:r>
      <w:r w:rsidRPr="006421E0">
        <w:rPr>
          <w:rFonts w:cs="Arial"/>
          <w:szCs w:val="22"/>
        </w:rPr>
        <w:t>.</w:t>
      </w:r>
      <w:r w:rsidRPr="0099632B">
        <w:rPr>
          <w:rFonts w:cs="Arial"/>
          <w:szCs w:val="22"/>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7777777" w:rsidR="006810D2" w:rsidRPr="0099632B" w:rsidRDefault="00FD7F84" w:rsidP="00CD5631">
      <w:pPr>
        <w:pStyle w:val="1"/>
        <w:ind w:left="720"/>
        <w:jc w:val="both"/>
        <w:rPr>
          <w:rFonts w:cs="Arial"/>
          <w:szCs w:val="22"/>
        </w:rPr>
      </w:pPr>
      <w:r>
        <w:rPr>
          <w:rFonts w:cs="Arial"/>
          <w:szCs w:val="22"/>
        </w:rPr>
        <w:t>14.15.69</w:t>
      </w:r>
      <w:r w:rsidR="006810D2">
        <w:rPr>
          <w:rFonts w:cs="Arial"/>
          <w:szCs w:val="22"/>
        </w:rPr>
        <w:t xml:space="preserve">A </w:t>
      </w:r>
      <w:r w:rsidR="006810D2" w:rsidRPr="006810D2">
        <w:rPr>
          <w:rFonts w:cs="Arial"/>
          <w:szCs w:val="22"/>
        </w:rPr>
        <w:t xml:space="preserve">Notwithstanding Paragraph 14.15.69 from the first year of (and during) the T2 price control (which starts on 1st April 2021), until a further change is made, the Expansion Constant will be that used in the 2020/21 </w:t>
      </w:r>
      <w:r w:rsidR="00A3322B" w:rsidRPr="00A3322B">
        <w:rPr>
          <w:rFonts w:cs="Arial"/>
          <w:b/>
          <w:szCs w:val="22"/>
        </w:rPr>
        <w:t>Financial Year</w:t>
      </w:r>
      <w:r w:rsidR="006810D2" w:rsidRPr="006810D2">
        <w:rPr>
          <w:rFonts w:cs="Arial"/>
          <w:szCs w:val="22"/>
        </w:rPr>
        <w:t xml:space="preserve"> inflated in accordance with </w:t>
      </w:r>
      <w:r w:rsidR="00E21F32">
        <w:rPr>
          <w:rFonts w:cs="Arial"/>
          <w:szCs w:val="22"/>
        </w:rPr>
        <w:t>TOPI</w:t>
      </w:r>
      <w:r w:rsidR="006810D2" w:rsidRPr="006810D2">
        <w:rPr>
          <w:rFonts w:cs="Arial"/>
          <w:szCs w:val="22"/>
        </w:rPr>
        <w:t xml:space="preserve"> as per paragraph 14.15.69; and plus inflation as defined in the Transmission Licence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AC sub-sea cable and HVDC circuit expansion factors are calculated on a case by case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taking into account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96" w:name="_Toc274049685"/>
      <w:bookmarkStart w:id="197"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96"/>
    </w:p>
    <w:p w14:paraId="4FD23F74" w14:textId="77777777" w:rsidR="006661FE" w:rsidRDefault="006661FE" w:rsidP="007D27B2">
      <w:pPr>
        <w:pStyle w:val="1"/>
        <w:numPr>
          <w:ilvl w:val="0"/>
          <w:numId w:val="70"/>
        </w:numPr>
        <w:jc w:val="both"/>
      </w:pPr>
      <w:r>
        <w:t>Offshore expansion factors (£/</w:t>
      </w:r>
      <w:proofErr w:type="spellStart"/>
      <w:r>
        <w:t>MWkm</w:t>
      </w:r>
      <w:proofErr w:type="spellEnd"/>
      <w:r>
        <w:t>)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proofErr w:type="spellStart"/>
      <w:r>
        <w:rPr>
          <w:rFonts w:cs="Arial"/>
          <w:szCs w:val="22"/>
        </w:rPr>
        <w:t>AvCRevOFTO</w:t>
      </w:r>
      <w:proofErr w:type="spellEnd"/>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proofErr w:type="spellStart"/>
      <w:r w:rsidRPr="002052BD">
        <w:rPr>
          <w:rFonts w:ascii="Times New Roman" w:hAnsi="Times New Roman"/>
          <w:i/>
        </w:rPr>
        <w:t>AvCRevOFTO</w:t>
      </w:r>
      <w:proofErr w:type="spellEnd"/>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factors will be adjusted by the annual Offshore Transmission Owner specific indexation factor, </w:t>
      </w:r>
      <w:proofErr w:type="spellStart"/>
      <w:r w:rsidR="004F04BE" w:rsidRPr="002052BD">
        <w:rPr>
          <w:i/>
        </w:rPr>
        <w:t>OFTOInd</w:t>
      </w:r>
      <w:proofErr w:type="spellEnd"/>
      <w:r w:rsidR="004F04BE" w:rsidRPr="002052BD">
        <w:t xml:space="preserve">, calculated as follows;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proofErr w:type="spellEnd"/>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proofErr w:type="spellEnd"/>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proofErr w:type="spellStart"/>
      <w:r>
        <w:rPr>
          <w:rFonts w:ascii="Arial" w:hAnsi="Arial" w:cs="Arial"/>
          <w:i/>
          <w:sz w:val="22"/>
          <w:szCs w:val="22"/>
          <w:lang w:eastAsia="en-US"/>
        </w:rPr>
        <w:t>TOPI</w:t>
      </w:r>
      <w:r w:rsidRPr="002052BD">
        <w:rPr>
          <w:rFonts w:ascii="Arial" w:hAnsi="Arial" w:cs="Arial"/>
          <w:i/>
          <w:sz w:val="22"/>
          <w:szCs w:val="22"/>
          <w:vertAlign w:val="subscript"/>
          <w:lang w:eastAsia="en-US"/>
        </w:rPr>
        <w:t>t</w:t>
      </w:r>
      <w:proofErr w:type="spellEnd"/>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proofErr w:type="spellStart"/>
      <w:r w:rsidRPr="00277DA2">
        <w:rPr>
          <w:rFonts w:ascii="Arial (W1)" w:hAnsi="Arial (W1)"/>
          <w:sz w:val="22"/>
          <w:szCs w:val="22"/>
        </w:rPr>
        <w:t>i</w:t>
      </w:r>
      <w:proofErr w:type="spellEnd"/>
      <w:r w:rsidRPr="00277DA2">
        <w:rPr>
          <w:rFonts w:ascii="Arial (W1)" w:hAnsi="Arial (W1)"/>
          <w:sz w:val="22"/>
          <w:szCs w:val="22"/>
        </w:rPr>
        <w:t xml:space="preserve">.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min {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A</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B</w:t>
      </w:r>
      <w:proofErr w:type="spellEnd"/>
      <w:r w:rsidRPr="004D2270">
        <w:rPr>
          <w:rFonts w:ascii="Arial (W1)" w:hAnsi="Arial (W1)"/>
          <w:sz w:val="22"/>
          <w:szCs w:val="22"/>
          <w:vertAlign w:val="subscript"/>
        </w:rPr>
        <w:t xml:space="preserve">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w:t>
      </w: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C</w:t>
      </w:r>
      <w:proofErr w:type="spellEnd"/>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B</w:t>
      </w:r>
      <w:proofErr w:type="spellEnd"/>
      <w:r w:rsidRPr="004D2270">
        <w:rPr>
          <w:rFonts w:ascii="Arial (W1)" w:hAnsi="Arial (W1)"/>
          <w:sz w:val="22"/>
          <w:szCs w:val="22"/>
          <w:vertAlign w:val="subscript"/>
        </w:rPr>
        <w:t>,</w:t>
      </w:r>
      <w:r w:rsidRPr="004D2270">
        <w:rPr>
          <w:rFonts w:ascii="Arial (W1)" w:hAnsi="Arial (W1)"/>
          <w:sz w:val="22"/>
          <w:szCs w:val="22"/>
        </w:rPr>
        <w:t xml:space="preserve"> min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A</w:t>
      </w:r>
      <w:proofErr w:type="spellEnd"/>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A04371" w:rsidRDefault="00926FF8" w:rsidP="215D4A0F">
      <w:pPr>
        <w:pStyle w:val="Default"/>
        <w:ind w:left="1440"/>
        <w:rPr>
          <w:rFonts w:ascii="Arial (W1)" w:hAnsi="Arial (W1)"/>
          <w:sz w:val="22"/>
          <w:szCs w:val="22"/>
        </w:rPr>
      </w:pPr>
      <w:r w:rsidRPr="004D2270">
        <w:rPr>
          <w:rFonts w:ascii="Arial (W1)" w:hAnsi="Arial (W1)"/>
          <w:sz w:val="22"/>
          <w:szCs w:val="22"/>
        </w:rPr>
        <w:tab/>
      </w:r>
      <w:r w:rsidRPr="00A04371">
        <w:rPr>
          <w:rFonts w:ascii="Arial (W1)" w:hAnsi="Arial (W1)"/>
          <w:sz w:val="22"/>
          <w:szCs w:val="22"/>
        </w:rPr>
        <w:t xml:space="preserve">+ min ( </w:t>
      </w:r>
      <w:proofErr w:type="spellStart"/>
      <w:r w:rsidRPr="00A04371">
        <w:rPr>
          <w:rFonts w:ascii="Arial (W1)" w:hAnsi="Arial (W1)"/>
          <w:sz w:val="22"/>
          <w:szCs w:val="22"/>
        </w:rPr>
        <w:t>Cap</w:t>
      </w:r>
      <w:r w:rsidRPr="00A04371">
        <w:rPr>
          <w:rFonts w:ascii="Arial (W1)" w:hAnsi="Arial (W1)"/>
          <w:sz w:val="22"/>
          <w:szCs w:val="22"/>
          <w:vertAlign w:val="subscript"/>
        </w:rPr>
        <w:t>IBC</w:t>
      </w:r>
      <w:proofErr w:type="spellEnd"/>
      <w:r w:rsidRPr="00A04371">
        <w:rPr>
          <w:rFonts w:ascii="Arial (W1)" w:hAnsi="Arial (W1)"/>
          <w:sz w:val="22"/>
          <w:szCs w:val="22"/>
        </w:rPr>
        <w:t xml:space="preserve">, </w:t>
      </w:r>
      <w:proofErr w:type="spellStart"/>
      <w:r w:rsidRPr="00A04371">
        <w:rPr>
          <w:rFonts w:ascii="Arial (W1)" w:hAnsi="Arial (W1)"/>
          <w:sz w:val="22"/>
          <w:szCs w:val="22"/>
        </w:rPr>
        <w:t>Cap</w:t>
      </w:r>
      <w:r w:rsidRPr="00A04371">
        <w:rPr>
          <w:rFonts w:ascii="Arial (W1)" w:hAnsi="Arial (W1)"/>
          <w:sz w:val="22"/>
          <w:szCs w:val="22"/>
          <w:vertAlign w:val="subscript"/>
        </w:rPr>
        <w:t>C</w:t>
      </w:r>
      <w:proofErr w:type="spellEnd"/>
      <w:r w:rsidRPr="00A04371">
        <w:rPr>
          <w:rFonts w:ascii="Arial (W1)" w:hAnsi="Arial (W1)"/>
          <w:sz w:val="22"/>
          <w:szCs w:val="22"/>
        </w:rPr>
        <w:t xml:space="preserve"> - ILF</w:t>
      </w:r>
      <w:r w:rsidRPr="00A04371">
        <w:rPr>
          <w:rFonts w:ascii="Arial (W1)" w:hAnsi="Arial (W1)"/>
          <w:sz w:val="22"/>
          <w:szCs w:val="22"/>
          <w:vertAlign w:val="subscript"/>
        </w:rPr>
        <w:t>C</w:t>
      </w:r>
      <w:r w:rsidRPr="00A04371">
        <w:rPr>
          <w:rFonts w:ascii="Arial (W1)" w:hAnsi="Arial (W1)"/>
          <w:sz w:val="22"/>
          <w:szCs w:val="22"/>
        </w:rPr>
        <w:t xml:space="preserve"> × TEC</w:t>
      </w:r>
      <w:r w:rsidRPr="00A04371">
        <w:rPr>
          <w:rFonts w:ascii="Arial (W1)" w:hAnsi="Arial (W1)"/>
          <w:sz w:val="22"/>
          <w:szCs w:val="22"/>
          <w:vertAlign w:val="subscript"/>
        </w:rPr>
        <w:t>C</w:t>
      </w:r>
      <w:r w:rsidRPr="00A04371">
        <w:rPr>
          <w:rFonts w:ascii="Arial (W1)" w:hAnsi="Arial (W1)"/>
          <w:sz w:val="22"/>
          <w:szCs w:val="22"/>
        </w:rPr>
        <w:t>) }</w:t>
      </w:r>
    </w:p>
    <w:p w14:paraId="7D2C050F" w14:textId="77777777" w:rsidR="00277DA2" w:rsidRPr="00A04371"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X</w:t>
      </w:r>
      <w:proofErr w:type="spellEnd"/>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proofErr w:type="spellStart"/>
      <w:r w:rsidRPr="004D2270">
        <w:rPr>
          <w:rFonts w:ascii="Arial (W1)" w:hAnsi="Arial (W1)"/>
          <w:sz w:val="22"/>
          <w:szCs w:val="22"/>
        </w:rPr>
        <w:t>RCap</w:t>
      </w:r>
      <w:r w:rsidRPr="004D2270">
        <w:rPr>
          <w:rFonts w:ascii="Arial (W1)" w:hAnsi="Arial (W1)"/>
          <w:sz w:val="22"/>
          <w:szCs w:val="22"/>
          <w:vertAlign w:val="subscript"/>
        </w:rPr>
        <w:t>X</w:t>
      </w:r>
      <w:proofErr w:type="spellEnd"/>
      <w:r w:rsidRPr="004D2270">
        <w:rPr>
          <w:rFonts w:ascii="Arial (W1)" w:hAnsi="Arial (W1)"/>
          <w:sz w:val="22"/>
          <w:szCs w:val="22"/>
          <w:vertAlign w:val="subscript"/>
        </w:rPr>
        <w:t xml:space="preserve">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all of the relevant Users. </w:t>
      </w:r>
    </w:p>
    <w:p w14:paraId="69CA44B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‘Electricity Arbitration Association’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198" w:name="_Toc274049686"/>
      <w:r w:rsidRPr="00543982">
        <w:rPr>
          <w:rFonts w:ascii="Arial" w:hAnsi="Arial" w:cs="Arial"/>
          <w:b/>
        </w:rPr>
        <w:t>The Locational Onshore Security Factor</w:t>
      </w:r>
      <w:bookmarkEnd w:id="197"/>
      <w:bookmarkEnd w:id="198"/>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taking into account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a number of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factor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199" w:name="_Hlt506963614"/>
      <w:bookmarkEnd w:id="199"/>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200"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MITS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200"/>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to a capacity lower than the aggregated TEC of the generation using that circuit, then the local security factor of 1.0 will be multiplied by a Counter Correlation Factor (CCF) as described in the formula below;</w:t>
      </w:r>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 xml:space="preserve">Where; </w:t>
      </w:r>
      <w:proofErr w:type="spellStart"/>
      <w:r w:rsidRPr="009B0384">
        <w:rPr>
          <w:rFonts w:ascii="Arial (W1)" w:hAnsi="Arial (W1)"/>
          <w:sz w:val="22"/>
          <w:szCs w:val="22"/>
        </w:rPr>
        <w:t>D</w:t>
      </w:r>
      <w:r w:rsidRPr="009B0384">
        <w:rPr>
          <w:rFonts w:ascii="Arial (W1)" w:hAnsi="Arial (W1)"/>
          <w:sz w:val="22"/>
          <w:szCs w:val="22"/>
          <w:vertAlign w:val="subscript"/>
        </w:rPr>
        <w:t>min</w:t>
      </w:r>
      <w:proofErr w:type="spellEnd"/>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proofErr w:type="spellStart"/>
      <w:r w:rsidRPr="009B0384">
        <w:rPr>
          <w:rFonts w:ascii="Arial (W1)" w:hAnsi="Arial (W1)"/>
          <w:sz w:val="22"/>
          <w:szCs w:val="22"/>
        </w:rPr>
        <w:t>T</w:t>
      </w:r>
      <w:r w:rsidRPr="009B0384">
        <w:rPr>
          <w:rFonts w:ascii="Arial (W1)" w:hAnsi="Arial (W1)"/>
          <w:sz w:val="22"/>
          <w:szCs w:val="22"/>
          <w:vertAlign w:val="subscript"/>
        </w:rPr>
        <w:t>cap</w:t>
      </w:r>
      <w:proofErr w:type="spellEnd"/>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proofErr w:type="spellStart"/>
      <w:r w:rsidRPr="009B0384">
        <w:rPr>
          <w:rFonts w:ascii="Arial (W1)" w:hAnsi="Arial (W1)"/>
          <w:sz w:val="22"/>
          <w:szCs w:val="22"/>
        </w:rPr>
        <w:t>G</w:t>
      </w:r>
      <w:r w:rsidRPr="009B0384">
        <w:rPr>
          <w:rFonts w:ascii="Arial (W1)" w:hAnsi="Arial (W1)"/>
          <w:sz w:val="22"/>
          <w:szCs w:val="22"/>
          <w:vertAlign w:val="subscript"/>
        </w:rPr>
        <w:t>cap</w:t>
      </w:r>
      <w:proofErr w:type="spellEnd"/>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w:t>
      </w:r>
      <w:proofErr w:type="spellStart"/>
      <w:r>
        <w:t>LocalSF</w:t>
      </w:r>
      <w:proofErr w:type="spellEnd"/>
      <w:r>
        <w:t>)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proofErr w:type="spellStart"/>
      <w:r>
        <w:rPr>
          <w:rFonts w:cs="Arial"/>
          <w:szCs w:val="22"/>
        </w:rPr>
        <w:t>NetworkExportCapacity</w:t>
      </w:r>
      <w:proofErr w:type="spellEnd"/>
      <w:r>
        <w:rPr>
          <w:rFonts w:cs="Arial"/>
          <w:szCs w:val="22"/>
        </w:rPr>
        <w:t xml:space="preserve">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proofErr w:type="spellStart"/>
      <w:r w:rsidRPr="00277DA2">
        <w:t>IRevOFTO</w:t>
      </w:r>
      <w:proofErr w:type="spellEnd"/>
      <w:r w:rsidRPr="00277DA2">
        <w:t xml:space="preserve">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proofErr w:type="spellStart"/>
      <w:r w:rsidRPr="00277DA2">
        <w:t>CRevOFTO</w:t>
      </w:r>
      <w:proofErr w:type="spellEnd"/>
      <w:r w:rsidRPr="00277DA2">
        <w:t xml:space="preserve"> = </w:t>
      </w:r>
      <w:r w:rsidR="001F0FA5">
        <w:t xml:space="preserve"> </w:t>
      </w:r>
      <w:r w:rsidRPr="00277DA2">
        <w:t xml:space="preserve">The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proofErr w:type="spellStart"/>
      <w:r w:rsidRPr="004D2270">
        <w:rPr>
          <w:u w:val="single"/>
        </w:rPr>
        <w:t>LocalSF</w:t>
      </w:r>
      <w:r w:rsidRPr="004D2270">
        <w:rPr>
          <w:u w:val="single"/>
          <w:vertAlign w:val="subscript"/>
        </w:rPr>
        <w:t>initial</w:t>
      </w:r>
      <w:proofErr w:type="spellEnd"/>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201" w:name="_Toc49661114"/>
      <w:bookmarkStart w:id="202" w:name="_Toc274049687"/>
      <w:r w:rsidRPr="00887323">
        <w:rPr>
          <w:rFonts w:ascii="Arial" w:hAnsi="Arial" w:cs="Arial"/>
          <w:b/>
        </w:rPr>
        <w:t>Initial Transport Tariff</w:t>
      </w:r>
      <w:bookmarkEnd w:id="201"/>
      <w:bookmarkEnd w:id="202"/>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for both Peak Security and Year Round backgrounds.</w:t>
      </w:r>
      <w:r w:rsidR="006661FE">
        <w:t xml:space="preserve"> For Generation</w:t>
      </w:r>
      <w:r w:rsidR="0033649F">
        <w:t>,</w:t>
      </w:r>
      <w:r w:rsidR="006661FE">
        <w:t xml:space="preserve"> the </w:t>
      </w:r>
      <w:r w:rsidR="0093242F">
        <w:t xml:space="preserve">Peak Security </w:t>
      </w:r>
      <w:r w:rsidR="006661FE">
        <w:t>zonal marginal km (</w:t>
      </w:r>
      <w:proofErr w:type="spellStart"/>
      <w:r w:rsidR="006661FE">
        <w:t>ZMkm</w:t>
      </w:r>
      <w:r w:rsidR="0093242F" w:rsidRPr="00AC562E">
        <w:rPr>
          <w:vertAlign w:val="subscript"/>
        </w:rPr>
        <w:t>PS</w:t>
      </w:r>
      <w:proofErr w:type="spellEnd"/>
      <w:r w:rsidR="006661FE">
        <w:t>)</w:t>
      </w:r>
      <w:r w:rsidR="0093242F">
        <w:t>, Year Round Not-Shared zonal marginal km (</w:t>
      </w:r>
      <w:proofErr w:type="spellStart"/>
      <w:r w:rsidR="0093242F">
        <w:t>ZMkm</w:t>
      </w:r>
      <w:r w:rsidR="0093242F">
        <w:rPr>
          <w:vertAlign w:val="subscript"/>
        </w:rPr>
        <w:t>YRNS</w:t>
      </w:r>
      <w:proofErr w:type="spellEnd"/>
      <w:r w:rsidR="0093242F">
        <w:t>) and Year Round Shared zonal marginal km (</w:t>
      </w:r>
      <w:proofErr w:type="spellStart"/>
      <w:r w:rsidR="0093242F">
        <w:t>ZMkm</w:t>
      </w:r>
      <w:r w:rsidR="0093242F" w:rsidRPr="00AC562E">
        <w:rPr>
          <w:vertAlign w:val="subscript"/>
        </w:rPr>
        <w:t>YR</w:t>
      </w:r>
      <w:r w:rsidR="0093242F">
        <w:rPr>
          <w:vertAlign w:val="subscript"/>
        </w:rPr>
        <w:t>S</w:t>
      </w:r>
      <w:proofErr w:type="spellEnd"/>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r>
        <w:rPr>
          <w:rFonts w:ascii="Arial" w:hAnsi="Arial"/>
          <w:sz w:val="22"/>
        </w:rPr>
        <w:t>Where</w:t>
      </w:r>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proofErr w:type="spellStart"/>
      <w:r w:rsidR="009B58DA" w:rsidRPr="000B6C0D">
        <w:rPr>
          <w:rFonts w:ascii="Arial" w:hAnsi="Arial"/>
          <w:sz w:val="22"/>
        </w:rPr>
        <w:t>ZMkm</w:t>
      </w:r>
      <w:r w:rsidR="009B58DA" w:rsidRPr="000B6C0D">
        <w:rPr>
          <w:rFonts w:ascii="Arial" w:hAnsi="Arial"/>
          <w:sz w:val="22"/>
          <w:vertAlign w:val="subscript"/>
        </w:rPr>
        <w:t>GiYRNS</w:t>
      </w:r>
      <w:proofErr w:type="spellEnd"/>
      <w:r w:rsidR="009B58DA" w:rsidRPr="000B6C0D">
        <w:rPr>
          <w:rFonts w:ascii="Arial" w:hAnsi="Arial"/>
          <w:sz w:val="22"/>
        </w:rPr>
        <w:tab/>
        <w:t>=</w:t>
      </w:r>
      <w:r w:rsidR="009B58DA" w:rsidRPr="000B6C0D">
        <w:rPr>
          <w:rFonts w:ascii="Arial" w:hAnsi="Arial"/>
          <w:sz w:val="22"/>
        </w:rPr>
        <w:tab/>
        <w:t xml:space="preserve">Year Round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ZMkm</w:t>
      </w:r>
      <w:r w:rsidRPr="000B6C0D">
        <w:rPr>
          <w:rFonts w:ascii="Arial" w:hAnsi="Arial"/>
          <w:sz w:val="22"/>
          <w:vertAlign w:val="subscript"/>
        </w:rPr>
        <w:t>GiYRS</w:t>
      </w:r>
      <w:proofErr w:type="spellEnd"/>
      <w:r w:rsidRPr="000B6C0D">
        <w:rPr>
          <w:rFonts w:ascii="Arial" w:hAnsi="Arial"/>
          <w:sz w:val="22"/>
        </w:rPr>
        <w:tab/>
        <w:t>=</w:t>
      </w:r>
      <w:r w:rsidRPr="000B6C0D">
        <w:rPr>
          <w:rFonts w:ascii="Arial" w:hAnsi="Arial"/>
          <w:sz w:val="22"/>
        </w:rPr>
        <w:tab/>
        <w:t>Year Round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GiYRNS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t>Year Round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t>Year Round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r w:rsidR="00075548" w:rsidRPr="00075548">
        <w:t xml:space="preserve"> </w:t>
      </w:r>
      <w:proofErr w:type="spellStart"/>
      <w:r w:rsidR="00075548">
        <w:t>ZMkm</w:t>
      </w:r>
      <w:r w:rsidR="00075548" w:rsidRPr="00AC562E">
        <w:rPr>
          <w:vertAlign w:val="subscript"/>
        </w:rPr>
        <w:t>PS</w:t>
      </w:r>
      <w:proofErr w:type="spellEnd"/>
      <w:r w:rsidR="00075548">
        <w:t>) and Year Round zonal marginal km (</w:t>
      </w:r>
      <w:proofErr w:type="spellStart"/>
      <w:r w:rsidR="00075548">
        <w:t>ZMkm</w:t>
      </w:r>
      <w:r w:rsidR="00075548" w:rsidRPr="00AC562E">
        <w:rPr>
          <w:vertAlign w:val="subscript"/>
        </w:rPr>
        <w:t>YR</w:t>
      </w:r>
      <w:proofErr w:type="spellEnd"/>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r>
        <w:rPr>
          <w:rFonts w:ascii="Arial" w:hAnsi="Arial"/>
          <w:sz w:val="22"/>
        </w:rPr>
        <w:t>Where</w:t>
      </w:r>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Di</w:t>
      </w:r>
      <w:r w:rsidR="00075548" w:rsidRPr="00AC562E">
        <w:rPr>
          <w:rFonts w:ascii="Arial" w:hAnsi="Arial"/>
          <w:sz w:val="22"/>
          <w:vertAlign w:val="subscript"/>
        </w:rPr>
        <w:t>PS</w:t>
      </w:r>
      <w:proofErr w:type="spellEnd"/>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proofErr w:type="spellStart"/>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t>=</w:t>
      </w:r>
      <w:r w:rsidR="00075548">
        <w:rPr>
          <w:rFonts w:ascii="Arial" w:hAnsi="Arial"/>
          <w:sz w:val="22"/>
        </w:rPr>
        <w:tab/>
        <w:t>Year Round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proofErr w:type="spellStart"/>
      <w:r>
        <w:rPr>
          <w:rFonts w:ascii="Arial" w:hAnsi="Arial"/>
          <w:sz w:val="22"/>
        </w:rPr>
        <w:t>ITT</w:t>
      </w:r>
      <w:r>
        <w:rPr>
          <w:rFonts w:ascii="Arial" w:hAnsi="Arial"/>
          <w:sz w:val="22"/>
          <w:vertAlign w:val="subscript"/>
        </w:rPr>
        <w:t>Di</w:t>
      </w:r>
      <w:r w:rsidRPr="00AC562E">
        <w:rPr>
          <w:rFonts w:ascii="Arial" w:hAnsi="Arial"/>
          <w:sz w:val="22"/>
          <w:vertAlign w:val="subscript"/>
        </w:rPr>
        <w:t>PS</w:t>
      </w:r>
      <w:proofErr w:type="spellEnd"/>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r>
      <w:r w:rsidR="00075548">
        <w:rPr>
          <w:rFonts w:ascii="Arial" w:hAnsi="Arial"/>
          <w:sz w:val="22"/>
        </w:rPr>
        <w:tab/>
        <w:t>=</w:t>
      </w:r>
      <w:r w:rsidR="00075548">
        <w:rPr>
          <w:rFonts w:ascii="Arial" w:hAnsi="Arial"/>
          <w:sz w:val="22"/>
        </w:rPr>
        <w:tab/>
        <w:t xml:space="preserve">Year Round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Year Round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r w:rsidR="00BF4F42" w:rsidRPr="00BF4F42">
        <w:rPr>
          <w:rFonts w:ascii="Arial" w:hAnsi="Arial"/>
        </w:rPr>
        <w:t>Where</w:t>
      </w:r>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G</w:t>
      </w:r>
      <w:r w:rsidR="00BF4F42" w:rsidRPr="00BF4F42">
        <w:rPr>
          <w:rFonts w:ascii="Arial" w:hAnsi="Arial"/>
          <w:vertAlign w:val="subscript"/>
        </w:rPr>
        <w:t>Gi</w:t>
      </w:r>
      <w:proofErr w:type="spellEnd"/>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D</w:t>
      </w:r>
      <w:r w:rsidR="00BF4F42" w:rsidRPr="00BF4F42">
        <w:rPr>
          <w:rFonts w:ascii="Arial" w:hAnsi="Arial"/>
          <w:vertAlign w:val="subscript"/>
        </w:rPr>
        <w:t>Di</w:t>
      </w:r>
      <w:proofErr w:type="spellEnd"/>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Year Round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Year Round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77777777" w:rsidR="00636937" w:rsidRDefault="00AD424E" w:rsidP="007D27B2">
      <w:pPr>
        <w:pStyle w:val="1"/>
        <w:numPr>
          <w:ilvl w:val="0"/>
          <w:numId w:val="90"/>
        </w:numPr>
        <w:jc w:val="both"/>
      </w:pPr>
      <w:r>
        <w:t xml:space="preserve">   </w:t>
      </w:r>
      <w:r w:rsidR="00636937">
        <w:t xml:space="preserve">The revenue from a specific generator due to the Peak Security locational </w:t>
      </w:r>
      <w:r w:rsidR="00271E09">
        <w:t xml:space="preserve">      </w:t>
      </w:r>
      <w:r w:rsidR="00636937">
        <w:t>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National Grid 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Year Round Not Shared (YRNS) flag. The YRNS flag indicates the extent to which a generation plant type contributes to the need for transmission network investment at year round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proofErr w:type="spellStart"/>
            <w:r>
              <w:rPr>
                <w:szCs w:val="22"/>
              </w:rPr>
              <w:t>Non Conventional</w:t>
            </w:r>
            <w:proofErr w:type="spellEnd"/>
            <w:r>
              <w:rPr>
                <w:szCs w:val="22"/>
              </w:rPr>
              <w:t xml:space="preserve">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276A6A02" w14:textId="77777777" w:rsidR="009C40B8" w:rsidRPr="008527D2" w:rsidRDefault="009C40B8" w:rsidP="009C40B8">
      <w:pPr>
        <w:pStyle w:val="1"/>
        <w:ind w:left="1440"/>
        <w:rPr>
          <w:ins w:id="203" w:author="Author" w:date="2024-05-22T10:58:00Z"/>
          <w:b/>
          <w:bCs/>
        </w:rPr>
      </w:pPr>
      <w:ins w:id="204" w:author="Author" w:date="2024-05-22T10:58:00Z">
        <w:r>
          <w:t xml:space="preserve">For calculation of ALF relating to an </w:t>
        </w:r>
        <w:r>
          <w:rPr>
            <w:b/>
            <w:bCs/>
          </w:rPr>
          <w:t xml:space="preserve">Electricity Generation Facility </w:t>
        </w:r>
        <w:r>
          <w:t xml:space="preserve">that is not an </w:t>
        </w:r>
        <w:r>
          <w:rPr>
            <w:b/>
            <w:bCs/>
          </w:rPr>
          <w:t>Electricity Storage Facility:</w:t>
        </w:r>
      </w:ins>
    </w:p>
    <w:p w14:paraId="1E19BE77" w14:textId="7BF1C7BE" w:rsidR="00636937" w:rsidRDefault="00636937" w:rsidP="00636937">
      <w:pPr>
        <w:pStyle w:val="1"/>
        <w:ind w:left="1440"/>
      </w:pPr>
      <w:proofErr w:type="spellStart"/>
      <w:r>
        <w:t>GMWh</w:t>
      </w:r>
      <w:r w:rsidRPr="00E215A3">
        <w:rPr>
          <w:vertAlign w:val="subscript"/>
        </w:rPr>
        <w:t>p</w:t>
      </w:r>
      <w:proofErr w:type="spellEnd"/>
      <w:r>
        <w:t xml:space="preserve"> is the maximum of FPN or actual metered output in a Settlement Period related to the </w:t>
      </w:r>
      <w:ins w:id="205" w:author="Author" w:date="2024-05-22T14:02:00Z">
        <w:r w:rsidR="00A04371" w:rsidRPr="00A04371">
          <w:rPr>
            <w:highlight w:val="yellow"/>
          </w:rPr>
          <w:t>P</w:t>
        </w:r>
      </w:ins>
      <w:del w:id="206" w:author="Author" w:date="2024-05-22T14:02:00Z">
        <w:r w:rsidRPr="00A04371" w:rsidDel="00A04371">
          <w:rPr>
            <w:highlight w:val="yellow"/>
          </w:rPr>
          <w:delText>p</w:delText>
        </w:r>
      </w:del>
      <w:r>
        <w:t xml:space="preserve">ower </w:t>
      </w:r>
      <w:ins w:id="207" w:author="Author" w:date="2024-05-22T14:02:00Z">
        <w:r w:rsidR="00A04371" w:rsidRPr="00A04371">
          <w:rPr>
            <w:highlight w:val="yellow"/>
          </w:rPr>
          <w:t>S</w:t>
        </w:r>
      </w:ins>
      <w:del w:id="208" w:author="Author" w:date="2024-05-22T14:02:00Z">
        <w:r w:rsidRPr="00A04371" w:rsidDel="00A04371">
          <w:rPr>
            <w:highlight w:val="yellow"/>
          </w:rPr>
          <w:delText>s</w:delText>
        </w:r>
      </w:del>
      <w:r>
        <w:t xml:space="preserve">tation TEC (MW); and </w:t>
      </w:r>
    </w:p>
    <w:p w14:paraId="5CAC9227" w14:textId="77777777" w:rsidR="00636937" w:rsidRDefault="00636937" w:rsidP="00636937">
      <w:pPr>
        <w:pStyle w:val="1"/>
        <w:ind w:left="1440"/>
        <w:rPr>
          <w:ins w:id="209" w:author="Author" w:date="2024-05-22T10:58:00Z"/>
        </w:rPr>
      </w:pPr>
      <w:proofErr w:type="spellStart"/>
      <w:r>
        <w:t>TEC</w:t>
      </w:r>
      <w:r w:rsidRPr="00823D2E">
        <w:rPr>
          <w:vertAlign w:val="subscript"/>
        </w:rPr>
        <w:t>p</w:t>
      </w:r>
      <w:proofErr w:type="spellEnd"/>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7403F7DF" w14:textId="77777777" w:rsidR="00F51B78" w:rsidRDefault="00F51B78" w:rsidP="00636937">
      <w:pPr>
        <w:pStyle w:val="1"/>
        <w:ind w:left="1440"/>
        <w:rPr>
          <w:ins w:id="210" w:author="Author" w:date="2024-05-22T10:58:00Z"/>
        </w:rPr>
      </w:pPr>
    </w:p>
    <w:p w14:paraId="5BE89BC5" w14:textId="77777777" w:rsidR="00F51B78" w:rsidRDefault="00F51B78" w:rsidP="00F51B78">
      <w:pPr>
        <w:pStyle w:val="1"/>
        <w:ind w:left="1440"/>
        <w:rPr>
          <w:ins w:id="211" w:author="Author" w:date="2024-05-22T10:58:00Z"/>
        </w:rPr>
      </w:pPr>
      <w:ins w:id="212" w:author="Author" w:date="2024-05-22T10:58:00Z">
        <w:r>
          <w:t xml:space="preserve">For calculation of the ALF relating to an </w:t>
        </w:r>
        <w:r>
          <w:rPr>
            <w:b/>
            <w:bCs/>
          </w:rPr>
          <w:t xml:space="preserve">Electricity Storage Facility </w:t>
        </w:r>
        <w:r>
          <w:t>only:</w:t>
        </w:r>
      </w:ins>
    </w:p>
    <w:p w14:paraId="05ACC87C" w14:textId="77777777" w:rsidR="00F51B78" w:rsidRDefault="00F51B78" w:rsidP="00F51B78">
      <w:pPr>
        <w:pStyle w:val="1"/>
        <w:ind w:left="1440"/>
        <w:rPr>
          <w:ins w:id="213" w:author="Author" w:date="2024-05-22T10:58:00Z"/>
          <w:rStyle w:val="ui-provider"/>
        </w:rPr>
      </w:pPr>
      <w:proofErr w:type="spellStart"/>
      <w:ins w:id="214" w:author="Author" w:date="2024-05-22T10:58:00Z">
        <w:r>
          <w:t>GMWh</w:t>
        </w:r>
        <w:r w:rsidRPr="00E215A3">
          <w:rPr>
            <w:vertAlign w:val="subscript"/>
          </w:rPr>
          <w:t>p</w:t>
        </w:r>
        <w:proofErr w:type="spellEnd"/>
        <w:r>
          <w:t xml:space="preserve"> is the actual metered net output </w:t>
        </w:r>
        <w:r>
          <w:rPr>
            <w:rStyle w:val="ui-provider"/>
          </w:rPr>
          <w:t xml:space="preserve">in a </w:t>
        </w:r>
        <w:r w:rsidRPr="00CC545F">
          <w:rPr>
            <w:rStyle w:val="ui-provider"/>
            <w:b/>
            <w:bCs/>
          </w:rPr>
          <w:t>Settlement Period</w:t>
        </w:r>
        <w:r>
          <w:rPr>
            <w:rStyle w:val="ui-provider"/>
          </w:rPr>
          <w:t xml:space="preserve"> related to the power station TEC (MW). For the avoidance of doubt, where the actual metered net output across all </w:t>
        </w:r>
        <w:r w:rsidRPr="00CC545F">
          <w:rPr>
            <w:rStyle w:val="ui-provider"/>
            <w:b/>
            <w:bCs/>
          </w:rPr>
          <w:t>Settlement Periods</w:t>
        </w:r>
        <w:r>
          <w:rPr>
            <w:rStyle w:val="ui-provider"/>
          </w:rPr>
          <w:t xml:space="preserve"> in a </w:t>
        </w:r>
        <w:r w:rsidRPr="00CC545F">
          <w:rPr>
            <w:rStyle w:val="ui-provider"/>
            <w:b/>
            <w:bCs/>
          </w:rPr>
          <w:t>Financial Year</w:t>
        </w:r>
        <w:r>
          <w:rPr>
            <w:rStyle w:val="ui-provider"/>
          </w:rPr>
          <w:t xml:space="preserve"> is negative, this shall be taken to be 0; and</w:t>
        </w:r>
      </w:ins>
    </w:p>
    <w:p w14:paraId="5093F072" w14:textId="77777777" w:rsidR="00F51B78" w:rsidRDefault="00F51B78" w:rsidP="00F51B78">
      <w:pPr>
        <w:pStyle w:val="1"/>
        <w:ind w:left="1440"/>
        <w:rPr>
          <w:ins w:id="215" w:author="Author" w:date="2024-05-22T10:58:00Z"/>
        </w:rPr>
      </w:pPr>
      <w:proofErr w:type="spellStart"/>
      <w:ins w:id="216" w:author="Author" w:date="2024-05-22T10:58:00Z">
        <w:r>
          <w:t>TEC</w:t>
        </w:r>
        <w:r w:rsidRPr="00823D2E">
          <w:rPr>
            <w:vertAlign w:val="subscript"/>
          </w:rPr>
          <w:t>p</w:t>
        </w:r>
        <w:proofErr w:type="spellEnd"/>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ins>
    </w:p>
    <w:p w14:paraId="35CAB12A" w14:textId="77777777" w:rsidR="00F51B78" w:rsidRDefault="00F51B78" w:rsidP="00636937">
      <w:pPr>
        <w:pStyle w:val="1"/>
        <w:ind w:left="1440"/>
      </w:pPr>
    </w:p>
    <w:p w14:paraId="5294BE59" w14:textId="77777777" w:rsidR="002F1867" w:rsidRPr="00BE6B20" w:rsidRDefault="002F1867" w:rsidP="002F1867">
      <w:pPr>
        <w:pStyle w:val="1"/>
        <w:ind w:left="1440"/>
        <w:rPr>
          <w:ins w:id="217" w:author="Author" w:date="2024-05-22T12:03:00Z"/>
          <w:highlight w:val="yellow"/>
        </w:rPr>
      </w:pPr>
      <w:ins w:id="218" w:author="Author" w:date="2024-05-22T12:03:00Z">
        <w:r w:rsidRPr="00BE6B20">
          <w:rPr>
            <w:highlight w:val="yellow"/>
          </w:rPr>
          <w:t xml:space="preserve">A single technology </w:t>
        </w:r>
        <w:r w:rsidRPr="00BE6B20">
          <w:rPr>
            <w:b/>
            <w:bCs/>
            <w:highlight w:val="yellow"/>
          </w:rPr>
          <w:t>Power Station</w:t>
        </w:r>
        <w:r w:rsidRPr="00BE6B20">
          <w:rPr>
            <w:highlight w:val="yellow"/>
          </w:rPr>
          <w:t xml:space="preserve"> will use the formula above to calculate the </w:t>
        </w:r>
        <w:r w:rsidRPr="00BE6B20">
          <w:rPr>
            <w:b/>
            <w:bCs/>
            <w:highlight w:val="yellow"/>
          </w:rPr>
          <w:t>Power Station</w:t>
        </w:r>
        <w:r w:rsidRPr="00BE6B20">
          <w:rPr>
            <w:highlight w:val="yellow"/>
          </w:rPr>
          <w:t xml:space="preserve"> ALF. For a multi technology </w:t>
        </w:r>
        <w:r w:rsidRPr="00BE6B20">
          <w:rPr>
            <w:b/>
            <w:bCs/>
            <w:highlight w:val="yellow"/>
          </w:rPr>
          <w:t>Power Station</w:t>
        </w:r>
        <w:r w:rsidRPr="00BE6B20">
          <w:rPr>
            <w:highlight w:val="yellow"/>
          </w:rPr>
          <w:t xml:space="preserve"> (as 14.15.7), where appropriate metering arrangements are in place, an ALF will be calculated for each technology type</w:t>
        </w:r>
        <w:r>
          <w:rPr>
            <w:highlight w:val="yellow"/>
          </w:rPr>
          <w:t>,</w:t>
        </w:r>
        <w:r w:rsidRPr="00BE6B20">
          <w:rPr>
            <w:highlight w:val="green"/>
          </w:rPr>
          <w:t xml:space="preserve"> including for an </w:t>
        </w:r>
        <w:r w:rsidRPr="00BE6B20">
          <w:rPr>
            <w:b/>
            <w:bCs/>
            <w:highlight w:val="green"/>
          </w:rPr>
          <w:t>Electricity Storage Facility</w:t>
        </w:r>
        <w:r w:rsidRPr="00BE6B20">
          <w:rPr>
            <w:highlight w:val="green"/>
          </w:rPr>
          <w:t xml:space="preserve"> as above</w:t>
        </w:r>
        <w:r w:rsidRPr="00BE6B20">
          <w:rPr>
            <w:highlight w:val="yellow"/>
          </w:rPr>
          <w:t xml:space="preserve">. Note that the sum of </w:t>
        </w:r>
        <w:proofErr w:type="spellStart"/>
        <w:r w:rsidRPr="00BE6B20">
          <w:rPr>
            <w:highlight w:val="yellow"/>
          </w:rPr>
          <w:t>GMWh</w:t>
        </w:r>
        <w:proofErr w:type="spellEnd"/>
        <w:r w:rsidRPr="00BE6B20">
          <w:rPr>
            <w:highlight w:val="yellow"/>
          </w:rPr>
          <w:t xml:space="preserve"> for a multi technology </w:t>
        </w:r>
        <w:r w:rsidRPr="00BE6B20">
          <w:rPr>
            <w:b/>
            <w:bCs/>
            <w:highlight w:val="yellow"/>
          </w:rPr>
          <w:t>Power Station</w:t>
        </w:r>
        <w:r w:rsidRPr="00BE6B20">
          <w:rPr>
            <w:highlight w:val="yellow"/>
          </w:rPr>
          <w:t xml:space="preserve"> across all technology types will equal the total </w:t>
        </w:r>
        <w:proofErr w:type="spellStart"/>
        <w:r w:rsidRPr="00BE6B20">
          <w:rPr>
            <w:highlight w:val="yellow"/>
          </w:rPr>
          <w:t>GMWh</w:t>
        </w:r>
        <w:proofErr w:type="spellEnd"/>
        <w:r w:rsidRPr="00BE6B20">
          <w:rPr>
            <w:highlight w:val="yellow"/>
          </w:rPr>
          <w:t xml:space="preserve"> for the </w:t>
        </w:r>
        <w:r w:rsidRPr="00BE6B20">
          <w:rPr>
            <w:b/>
            <w:bCs/>
            <w:highlight w:val="yellow"/>
          </w:rPr>
          <w:t>Power Station</w:t>
        </w:r>
        <w:r w:rsidRPr="00BE6B20">
          <w:rPr>
            <w:highlight w:val="yellow"/>
          </w:rPr>
          <w:t>.</w:t>
        </w:r>
      </w:ins>
    </w:p>
    <w:p w14:paraId="2F573ECA" w14:textId="331AB7D5" w:rsidR="002F1867" w:rsidDel="009B20C8" w:rsidRDefault="002F1867" w:rsidP="002F1867">
      <w:pPr>
        <w:pStyle w:val="1"/>
        <w:rPr>
          <w:ins w:id="219" w:author="Author" w:date="2024-05-22T12:03:00Z"/>
          <w:del w:id="220" w:author="Author" w:date="2024-05-22T12:04:00Z"/>
        </w:rPr>
      </w:pPr>
    </w:p>
    <w:p w14:paraId="680D6CC1" w14:textId="77777777" w:rsidR="009B20C8" w:rsidRDefault="009B20C8" w:rsidP="009B20C8">
      <w:pPr>
        <w:pStyle w:val="1"/>
        <w:ind w:left="1440"/>
        <w:rPr>
          <w:ins w:id="221" w:author="Author" w:date="2024-05-22T12:04:00Z"/>
        </w:rPr>
      </w:pPr>
    </w:p>
    <w:p w14:paraId="66120998" w14:textId="77777777" w:rsidR="009B20C8" w:rsidRPr="00BE6B20" w:rsidRDefault="00EC1AE5" w:rsidP="009B20C8">
      <w:pPr>
        <w:pStyle w:val="1"/>
        <w:ind w:left="1440"/>
        <w:jc w:val="center"/>
        <w:rPr>
          <w:ins w:id="222" w:author="Author" w:date="2024-05-22T12:04:00Z"/>
          <w:highlight w:val="yellow"/>
        </w:rPr>
      </w:pPr>
      <m:oMathPara>
        <m:oMath>
          <m:sSub>
            <m:sSubPr>
              <m:ctrlPr>
                <w:ins w:id="223" w:author="Author" w:date="2024-05-22T12:04:00Z">
                  <w:rPr>
                    <w:rFonts w:ascii="Cambria Math" w:hAnsi="Cambria Math"/>
                    <w:i/>
                    <w:highlight w:val="yellow"/>
                  </w:rPr>
                </w:ins>
              </m:ctrlPr>
            </m:sSubPr>
            <m:e>
              <m:r>
                <w:ins w:id="224" w:author="Author" w:date="2024-05-22T12:04:00Z">
                  <w:rPr>
                    <w:rFonts w:ascii="Cambria Math" w:hAnsi="Cambria Math"/>
                    <w:highlight w:val="yellow"/>
                  </w:rPr>
                  <m:t>ALF</m:t>
                </w:ins>
              </m:r>
            </m:e>
            <m:sub>
              <m:r>
                <w:ins w:id="225" w:author="Author" w:date="2024-05-22T12:04:00Z">
                  <w:rPr>
                    <w:rFonts w:ascii="Cambria Math" w:hAnsi="Cambria Math"/>
                    <w:highlight w:val="yellow"/>
                  </w:rPr>
                  <m:t>A</m:t>
                </w:ins>
              </m:r>
            </m:sub>
          </m:sSub>
          <m:r>
            <w:ins w:id="226" w:author="Author" w:date="2024-05-22T12:04:00Z">
              <w:rPr>
                <w:rFonts w:ascii="Cambria Math" w:hAnsi="Cambria Math"/>
                <w:highlight w:val="yellow"/>
              </w:rPr>
              <m:t>=</m:t>
            </w:ins>
          </m:r>
          <m:f>
            <m:fPr>
              <m:ctrlPr>
                <w:ins w:id="227" w:author="Author" w:date="2024-05-22T12:04:00Z">
                  <w:rPr>
                    <w:rFonts w:ascii="Cambria Math" w:hAnsi="Cambria Math"/>
                    <w:i/>
                    <w:highlight w:val="yellow"/>
                  </w:rPr>
                </w:ins>
              </m:ctrlPr>
            </m:fPr>
            <m:num>
              <m:nary>
                <m:naryPr>
                  <m:chr m:val="∑"/>
                  <m:limLoc m:val="undOvr"/>
                  <m:ctrlPr>
                    <w:ins w:id="228" w:author="Author" w:date="2024-05-22T12:04:00Z">
                      <w:rPr>
                        <w:rFonts w:ascii="Cambria Math" w:hAnsi="Cambria Math"/>
                        <w:i/>
                        <w:highlight w:val="yellow"/>
                      </w:rPr>
                    </w:ins>
                  </m:ctrlPr>
                </m:naryPr>
                <m:sub>
                  <m:r>
                    <w:ins w:id="229" w:author="Author" w:date="2024-05-22T12:04:00Z">
                      <w:rPr>
                        <w:rFonts w:ascii="Cambria Math" w:hAnsi="Cambria Math"/>
                        <w:highlight w:val="yellow"/>
                      </w:rPr>
                      <m:t>p=1</m:t>
                    </w:ins>
                  </m:r>
                </m:sub>
                <m:sup>
                  <m:r>
                    <w:ins w:id="230" w:author="Author" w:date="2024-05-22T12:04:00Z">
                      <w:rPr>
                        <w:rFonts w:ascii="Cambria Math" w:hAnsi="Cambria Math"/>
                        <w:highlight w:val="yellow"/>
                      </w:rPr>
                      <m:t>17520</m:t>
                    </w:ins>
                  </m:r>
                </m:sup>
                <m:e>
                  <m:r>
                    <w:ins w:id="231" w:author="Author" w:date="2024-05-22T12:04:00Z">
                      <w:rPr>
                        <w:rFonts w:ascii="Cambria Math" w:hAnsi="Cambria Math"/>
                        <w:highlight w:val="yellow"/>
                      </w:rPr>
                      <m:t>GMWhAp</m:t>
                    </w:ins>
                  </m:r>
                </m:e>
              </m:nary>
            </m:num>
            <m:den>
              <m:nary>
                <m:naryPr>
                  <m:chr m:val="∑"/>
                  <m:limLoc m:val="undOvr"/>
                  <m:ctrlPr>
                    <w:ins w:id="232" w:author="Author" w:date="2024-05-22T12:04:00Z">
                      <w:rPr>
                        <w:rFonts w:ascii="Cambria Math" w:hAnsi="Cambria Math"/>
                        <w:i/>
                        <w:highlight w:val="yellow"/>
                      </w:rPr>
                    </w:ins>
                  </m:ctrlPr>
                </m:naryPr>
                <m:sub>
                  <m:r>
                    <w:ins w:id="233" w:author="Author" w:date="2024-05-22T12:04:00Z">
                      <w:rPr>
                        <w:rFonts w:ascii="Cambria Math" w:hAnsi="Cambria Math"/>
                        <w:highlight w:val="yellow"/>
                      </w:rPr>
                      <m:t>p=1</m:t>
                    </w:ins>
                  </m:r>
                </m:sub>
                <m:sup>
                  <m:r>
                    <w:ins w:id="234" w:author="Author" w:date="2024-05-22T12:04:00Z">
                      <w:rPr>
                        <w:rFonts w:ascii="Cambria Math" w:hAnsi="Cambria Math"/>
                        <w:highlight w:val="yellow"/>
                      </w:rPr>
                      <m:t>17520</m:t>
                    </w:ins>
                  </m:r>
                </m:sup>
                <m:e>
                  <m:sSub>
                    <m:sSubPr>
                      <m:ctrlPr>
                        <w:ins w:id="235" w:author="Author" w:date="2024-05-22T12:04:00Z">
                          <w:rPr>
                            <w:rFonts w:ascii="Cambria Math" w:hAnsi="Cambria Math"/>
                            <w:i/>
                            <w:highlight w:val="yellow"/>
                          </w:rPr>
                        </w:ins>
                      </m:ctrlPr>
                    </m:sSubPr>
                    <m:e>
                      <m:r>
                        <w:ins w:id="236" w:author="Author" w:date="2024-05-22T12:04:00Z">
                          <w:rPr>
                            <w:rFonts w:ascii="Cambria Math" w:hAnsi="Cambria Math"/>
                            <w:highlight w:val="yellow"/>
                          </w:rPr>
                          <m:t>TEC</m:t>
                        </w:ins>
                      </m:r>
                    </m:e>
                    <m:sub>
                      <m:r>
                        <w:ins w:id="237" w:author="Author" w:date="2024-05-22T12:04:00Z">
                          <w:rPr>
                            <w:rFonts w:ascii="Cambria Math" w:hAnsi="Cambria Math"/>
                            <w:highlight w:val="yellow"/>
                          </w:rPr>
                          <m:t>p</m:t>
                        </w:ins>
                      </m:r>
                    </m:sub>
                  </m:sSub>
                </m:e>
              </m:nary>
              <m:r>
                <w:ins w:id="238" w:author="Author" w:date="2024-05-22T12:04:00Z">
                  <w:rPr>
                    <w:rFonts w:ascii="Cambria Math" w:hAnsi="Cambria Math"/>
                    <w:highlight w:val="yellow"/>
                  </w:rPr>
                  <m:t xml:space="preserve"> ×0.5</m:t>
                </w:ins>
              </m:r>
            </m:den>
          </m:f>
        </m:oMath>
      </m:oMathPara>
    </w:p>
    <w:p w14:paraId="5D06F21F" w14:textId="77777777" w:rsidR="009B20C8" w:rsidRPr="00BE6B20" w:rsidRDefault="009B20C8" w:rsidP="009B20C8">
      <w:pPr>
        <w:pStyle w:val="1"/>
        <w:ind w:left="1440"/>
        <w:rPr>
          <w:ins w:id="239" w:author="Author" w:date="2024-05-22T12:04:00Z"/>
          <w:highlight w:val="yellow"/>
        </w:rPr>
      </w:pPr>
    </w:p>
    <w:p w14:paraId="6E836A4C" w14:textId="77777777" w:rsidR="009B20C8" w:rsidRPr="00BE6B20" w:rsidRDefault="009B20C8" w:rsidP="009B20C8">
      <w:pPr>
        <w:pStyle w:val="1"/>
        <w:ind w:left="1440"/>
        <w:rPr>
          <w:ins w:id="240" w:author="Author" w:date="2024-05-22T12:04:00Z"/>
          <w:highlight w:val="yellow"/>
        </w:rPr>
      </w:pPr>
      <w:ins w:id="241" w:author="Author" w:date="2024-05-22T12:04:00Z">
        <w:r w:rsidRPr="00BE6B20">
          <w:rPr>
            <w:highlight w:val="yellow"/>
          </w:rPr>
          <w:t>Where:</w:t>
        </w:r>
      </w:ins>
    </w:p>
    <w:p w14:paraId="4291DA0C" w14:textId="77777777" w:rsidR="009B20C8" w:rsidRPr="00BE6B20" w:rsidRDefault="009B20C8" w:rsidP="009B20C8">
      <w:pPr>
        <w:pStyle w:val="1"/>
        <w:ind w:left="1440"/>
        <w:rPr>
          <w:ins w:id="242" w:author="Author" w:date="2024-05-22T12:04:00Z"/>
          <w:highlight w:val="yellow"/>
        </w:rPr>
      </w:pPr>
      <w:ins w:id="243" w:author="Author" w:date="2024-05-22T12:04:00Z">
        <w:r w:rsidRPr="00BE6B20">
          <w:rPr>
            <w:highlight w:val="yellow"/>
          </w:rPr>
          <w:t>A denotes each technology type within a Power Station</w:t>
        </w:r>
      </w:ins>
    </w:p>
    <w:p w14:paraId="7066E2B0" w14:textId="77777777" w:rsidR="009B20C8" w:rsidRDefault="009B20C8" w:rsidP="009B20C8">
      <w:pPr>
        <w:pStyle w:val="1"/>
        <w:ind w:left="1440"/>
        <w:rPr>
          <w:ins w:id="244" w:author="Author" w:date="2024-05-22T12:04:00Z"/>
        </w:rPr>
      </w:pPr>
      <w:proofErr w:type="spellStart"/>
      <w:ins w:id="245" w:author="Author" w:date="2024-05-22T12:04:00Z">
        <w:r w:rsidRPr="00BE6B20">
          <w:rPr>
            <w:highlight w:val="yellow"/>
          </w:rPr>
          <w:t>GMWhAp</w:t>
        </w:r>
        <w:proofErr w:type="spellEnd"/>
        <w:r w:rsidRPr="00BE6B20">
          <w:rPr>
            <w:highlight w:val="yellow"/>
          </w:rPr>
          <w:t xml:space="preserve"> is the maximum of FPN or actual metered output in a </w:t>
        </w:r>
        <w:r w:rsidRPr="00BE6B20">
          <w:rPr>
            <w:b/>
            <w:bCs/>
            <w:highlight w:val="yellow"/>
          </w:rPr>
          <w:t>Settlement Period</w:t>
        </w:r>
        <w:r w:rsidRPr="00BE6B20">
          <w:rPr>
            <w:highlight w:val="yellow"/>
          </w:rPr>
          <w:t xml:space="preserve"> related to the </w:t>
        </w:r>
        <w:r w:rsidRPr="00BE6B20">
          <w:rPr>
            <w:b/>
            <w:bCs/>
            <w:highlight w:val="yellow"/>
          </w:rPr>
          <w:t>BM Unit</w:t>
        </w:r>
        <w:r w:rsidRPr="00BE6B20">
          <w:rPr>
            <w:highlight w:val="yellow"/>
          </w:rPr>
          <w:t xml:space="preserve"> associated with MTPSTEC</w:t>
        </w:r>
        <w:r w:rsidRPr="00BE6B20">
          <w:rPr>
            <w:highlight w:val="yellow"/>
            <w:vertAlign w:val="subscript"/>
          </w:rPr>
          <w:t>A</w:t>
        </w:r>
        <w:r w:rsidRPr="00BE6B20">
          <w:rPr>
            <w:highlight w:val="yellow"/>
          </w:rPr>
          <w:t>.</w:t>
        </w:r>
      </w:ins>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474F2001" w:rsidR="00636937" w:rsidRPr="00823D2E" w:rsidRDefault="004F2ECC" w:rsidP="007D27B2">
      <w:pPr>
        <w:pStyle w:val="1"/>
        <w:numPr>
          <w:ilvl w:val="0"/>
          <w:numId w:val="90"/>
        </w:numPr>
        <w:jc w:val="both"/>
        <w:rPr>
          <w:b/>
        </w:rPr>
      </w:pPr>
      <w:ins w:id="246" w:author="Author" w:date="2024-05-22T12:04:00Z">
        <w:r w:rsidRPr="00BE6B20">
          <w:rPr>
            <w:highlight w:val="yellow"/>
          </w:rPr>
          <w:t xml:space="preserve">For single technology </w:t>
        </w:r>
        <w:r w:rsidRPr="00BE6B20">
          <w:rPr>
            <w:b/>
            <w:bCs/>
            <w:highlight w:val="yellow"/>
          </w:rPr>
          <w:t>Power Stations</w:t>
        </w:r>
        <w:r w:rsidRPr="00BE6B20">
          <w:rPr>
            <w:highlight w:val="yellow"/>
          </w:rPr>
          <w:t>, t</w:t>
        </w:r>
      </w:ins>
      <w:del w:id="247" w:author="Author" w:date="2024-05-22T12:04:00Z">
        <w:r w:rsidR="00636937" w:rsidRPr="00891501" w:rsidDel="004F2ECC">
          <w:delText>T</w:delText>
        </w:r>
      </w:del>
      <w:r w:rsidR="00636937" w:rsidRPr="00891501">
        <w:t xml:space="preserve">he </w:t>
      </w:r>
      <w:r w:rsidR="00636937">
        <w:t>appropriate output (FPN or actual metered</w:t>
      </w:r>
      <w:ins w:id="248" w:author="Author" w:date="2024-05-22T10:59:00Z">
        <w:r w:rsidR="005A7248">
          <w:t xml:space="preserve"> output; or actual metered net output</w:t>
        </w:r>
      </w:ins>
      <w:r w:rsidR="00636937">
        <w:t xml:space="preserve">) </w:t>
      </w:r>
      <w:r w:rsidR="00636937" w:rsidRPr="00891501">
        <w:t xml:space="preserve">figure </w:t>
      </w:r>
      <w:r w:rsidR="00636937">
        <w:t>is</w:t>
      </w:r>
      <w:r w:rsidR="00636937" w:rsidRPr="00891501">
        <w:t xml:space="preserve"> derived</w:t>
      </w:r>
      <w:r w:rsidR="00636937">
        <w:t xml:space="preserve"> </w:t>
      </w:r>
      <w:r w:rsidR="00636937" w:rsidRPr="00891501">
        <w:t xml:space="preserve">from </w:t>
      </w:r>
      <w:r w:rsidR="00636937" w:rsidRPr="008F688B">
        <w:rPr>
          <w:b/>
        </w:rPr>
        <w:t>BM Unit</w:t>
      </w:r>
      <w:r w:rsidR="00636937" w:rsidRPr="00891501">
        <w:t xml:space="preserve"> data available to </w:t>
      </w:r>
      <w:r w:rsidR="00E71EB2" w:rsidRPr="00E71EB2">
        <w:rPr>
          <w:b/>
        </w:rPr>
        <w:t>The Company</w:t>
      </w:r>
      <w:r w:rsidR="001C0596">
        <w:t xml:space="preserve"> </w:t>
      </w:r>
      <w:r w:rsidR="00636937">
        <w:t>and relates to the total TEC of the Power Station</w:t>
      </w:r>
      <w:r w:rsidR="00636937" w:rsidRPr="00891501">
        <w:t xml:space="preserve">. </w:t>
      </w:r>
      <w:ins w:id="249" w:author="Author" w:date="2024-05-22T12:05:00Z">
        <w:r w:rsidR="0050245B" w:rsidRPr="00BE6B20">
          <w:rPr>
            <w:highlight w:val="yellow"/>
          </w:rPr>
          <w:t xml:space="preserve">For multiple technology </w:t>
        </w:r>
        <w:r w:rsidR="0050245B" w:rsidRPr="00BE6B20">
          <w:rPr>
            <w:b/>
            <w:bCs/>
            <w:highlight w:val="yellow"/>
          </w:rPr>
          <w:t>Power Stations</w:t>
        </w:r>
        <w:r w:rsidR="0050245B" w:rsidRPr="00BE6B20">
          <w:rPr>
            <w:highlight w:val="yellow"/>
          </w:rPr>
          <w:t xml:space="preserve">, the appropriate output (FPN or actual metered) figure is derived from the </w:t>
        </w:r>
        <w:r w:rsidR="0050245B" w:rsidRPr="00BE6B20">
          <w:rPr>
            <w:b/>
            <w:bCs/>
            <w:highlight w:val="yellow"/>
          </w:rPr>
          <w:t>BM Unit</w:t>
        </w:r>
        <w:r w:rsidR="0050245B" w:rsidRPr="00BE6B20">
          <w:rPr>
            <w:highlight w:val="yellow"/>
          </w:rPr>
          <w:t xml:space="preserve"> data available to </w:t>
        </w:r>
        <w:r w:rsidR="0050245B" w:rsidRPr="00BE6B20">
          <w:rPr>
            <w:b/>
            <w:bCs/>
            <w:highlight w:val="yellow"/>
          </w:rPr>
          <w:t>The Company</w:t>
        </w:r>
        <w:r w:rsidR="0050245B" w:rsidRPr="00BE6B20">
          <w:rPr>
            <w:highlight w:val="yellow"/>
          </w:rPr>
          <w:t xml:space="preserve"> and associated with MTPSTEC</w:t>
        </w:r>
        <w:r w:rsidR="0050245B" w:rsidRPr="00BE6B20">
          <w:rPr>
            <w:highlight w:val="yellow"/>
            <w:vertAlign w:val="subscript"/>
          </w:rPr>
          <w:t>A</w:t>
        </w:r>
        <w:r w:rsidR="0050245B" w:rsidRPr="00BE6B20">
          <w:rPr>
            <w:highlight w:val="yellow"/>
          </w:rPr>
          <w:t>.</w:t>
        </w:r>
      </w:ins>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191B6DD0" w:rsidR="00636937" w:rsidRDefault="00636937" w:rsidP="007D27B2">
      <w:pPr>
        <w:pStyle w:val="1"/>
        <w:numPr>
          <w:ilvl w:val="0"/>
          <w:numId w:val="90"/>
        </w:numPr>
        <w:jc w:val="both"/>
      </w:pPr>
      <w:r w:rsidRPr="00891501">
        <w:t xml:space="preserve">In the event that only four </w:t>
      </w:r>
      <w:r w:rsidR="00A3322B" w:rsidRPr="00A3322B">
        <w:rPr>
          <w:b/>
        </w:rPr>
        <w:t>Financial Year</w:t>
      </w:r>
      <w:r w:rsidR="003115AC">
        <w:rPr>
          <w:b/>
        </w:rPr>
        <w:t>s</w:t>
      </w:r>
      <w:r w:rsidRPr="00891501">
        <w:t xml:space="preserve"> of complete </w:t>
      </w:r>
      <w:r>
        <w:t>output</w:t>
      </w:r>
      <w:r w:rsidRPr="00891501">
        <w:t xml:space="preserve"> </w:t>
      </w:r>
      <w:r>
        <w:t>(FPN or actual metered</w:t>
      </w:r>
      <w:ins w:id="250" w:author="Author" w:date="2024-05-22T11:45:00Z">
        <w:r w:rsidR="00E70FED" w:rsidRPr="00E70FED">
          <w:t xml:space="preserve"> </w:t>
        </w:r>
        <w:r w:rsidR="00E70FED">
          <w:t xml:space="preserve">output; or actual metered net output) </w:t>
        </w:r>
      </w:ins>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In the event that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2ABADE61"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ins w:id="251" w:author="Author" w:date="2024-05-22T11:46:00Z">
        <w:r w:rsidR="004B49FC" w:rsidRPr="004B49FC">
          <w:t xml:space="preserve"> </w:t>
        </w:r>
        <w:r w:rsidR="004B49FC">
          <w:t>output; or actual metered net output</w:t>
        </w:r>
      </w:ins>
      <w:r>
        <w:t>)</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1716EB1A" w:rsidR="00636937" w:rsidRDefault="00636937" w:rsidP="007D27B2">
      <w:pPr>
        <w:pStyle w:val="1"/>
        <w:numPr>
          <w:ilvl w:val="0"/>
          <w:numId w:val="90"/>
        </w:numPr>
        <w:jc w:val="both"/>
      </w:pPr>
      <w:r w:rsidRPr="00891501">
        <w:t xml:space="preserve">In the event that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ins w:id="252" w:author="Author" w:date="2024-05-22T11:46:00Z">
        <w:r w:rsidR="004B49FC" w:rsidRPr="004B49FC">
          <w:t xml:space="preserve"> </w:t>
        </w:r>
        <w:r w:rsidR="004B49FC">
          <w:t>output; or actual metered net output</w:t>
        </w:r>
      </w:ins>
      <w:r>
        <w:t>)</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exist, then data from all existing generators of that particular generation plant type will be used. Example generation plant</w:t>
      </w:r>
      <w:r w:rsidRPr="00891501">
        <w:t xml:space="preserve"> type</w:t>
      </w:r>
      <w:r>
        <w:t xml:space="preserve"> </w:t>
      </w:r>
      <w:r w:rsidRPr="00891501">
        <w:t>categories are listed below;</w:t>
      </w:r>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the  best information available e.g. from </w:t>
      </w:r>
      <w:proofErr w:type="spellStart"/>
      <w:r>
        <w:t>manufactu</w:t>
      </w:r>
      <w:r w:rsidR="00891782">
        <w:t>er</w:t>
      </w:r>
      <w:r>
        <w:t>s</w:t>
      </w:r>
      <w:proofErr w:type="spellEnd"/>
      <w:r>
        <w:t xml:space="preserve">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EC1AE5"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r w:rsidRPr="00AB4296">
        <w:rPr>
          <w:rFonts w:ascii="Arial" w:eastAsia="Arial" w:hAnsi="Arial"/>
          <w:spacing w:val="1"/>
          <w:sz w:val="22"/>
          <w:szCs w:val="22"/>
          <w:lang w:val="en-US"/>
        </w:rPr>
        <w:t xml:space="preserve">Where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proofErr w:type="spellStart"/>
      <w:r w:rsidRPr="00AB4296">
        <w:rPr>
          <w:rFonts w:ascii="Arial" w:eastAsia="Arial" w:hAnsi="Arial"/>
          <w:sz w:val="22"/>
          <w:szCs w:val="22"/>
          <w:lang w:val="en-US"/>
        </w:rPr>
        <w:t>ITT</w:t>
      </w:r>
      <w:r w:rsidRPr="00F84A36">
        <w:rPr>
          <w:rFonts w:ascii="Arial" w:eastAsia="Arial" w:hAnsi="Arial"/>
          <w:sz w:val="11"/>
          <w:lang w:val="en-US"/>
        </w:rPr>
        <w:t>DiPS</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Peak Security Initial Transport Tariff for the demand zone</w:t>
      </w:r>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proofErr w:type="spellStart"/>
      <w:r w:rsidRPr="00AB4296">
        <w:rPr>
          <w:rFonts w:ascii="Arial" w:eastAsia="Arial" w:hAnsi="Arial"/>
          <w:sz w:val="22"/>
          <w:szCs w:val="22"/>
          <w:lang w:val="en-US"/>
        </w:rPr>
        <w:t>ITT</w:t>
      </w:r>
      <w:r w:rsidRPr="00F84A36">
        <w:rPr>
          <w:rFonts w:ascii="Arial" w:eastAsia="Arial" w:hAnsi="Arial"/>
          <w:sz w:val="11"/>
          <w:lang w:val="en-US"/>
        </w:rPr>
        <w:t>DiYR</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Year Round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r w:rsidRPr="00AB4296">
        <w:rPr>
          <w:rFonts w:ascii="Arial" w:eastAsia="Arial" w:hAnsi="Arial"/>
          <w:spacing w:val="1"/>
          <w:sz w:val="22"/>
          <w:szCs w:val="22"/>
        </w:rPr>
        <w:t xml:space="preserve">Where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as a consequence of embedded generation connected to the distribution networks served by those GSPs. It is calculated from the average </w:t>
      </w:r>
      <w:proofErr w:type="spellStart"/>
      <w:r w:rsidRPr="00AB4296">
        <w:rPr>
          <w:rFonts w:ascii="Arial" w:eastAsia="Arial" w:hAnsi="Arial"/>
          <w:sz w:val="22"/>
          <w:szCs w:val="22"/>
        </w:rPr>
        <w:t>annuitised</w:t>
      </w:r>
      <w:proofErr w:type="spellEnd"/>
      <w:r w:rsidRPr="00AB4296">
        <w:rPr>
          <w:rFonts w:ascii="Arial" w:eastAsia="Arial" w:hAnsi="Arial"/>
          <w:sz w:val="22"/>
          <w:szCs w:val="22"/>
        </w:rPr>
        <w:t xml:space="preserve"> cost of that infrastructure reinforcement divided by the average capacity delivered by a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price  control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Value of </w:t>
      </w:r>
      <w:proofErr w:type="spellStart"/>
      <w:r w:rsidRPr="00AB4296">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will be floored at zero, so that</w:t>
      </w:r>
      <w:r w:rsidRPr="00F84A36">
        <w:rPr>
          <w:rFonts w:ascii="Arial" w:eastAsia="Arial" w:hAnsi="Arial"/>
          <w:sz w:val="18"/>
        </w:rPr>
        <w:t xml:space="preserve"> </w:t>
      </w:r>
      <w:proofErr w:type="spellStart"/>
      <w:r w:rsidRPr="009F2380">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proofErr w:type="spell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proofErr w:type="spell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proofErr w:type="spell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w:t>
      </w:r>
      <w:proofErr w:type="spell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proofErr w:type="spell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proofErr w:type="spell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r w:rsidRPr="000B6C0D">
        <w:rPr>
          <w:rFonts w:ascii="Arial" w:hAnsi="Arial"/>
          <w:sz w:val="22"/>
        </w:rPr>
        <w:t>Where</w:t>
      </w:r>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G</w:t>
      </w:r>
      <w:r w:rsidRPr="000B6C0D">
        <w:rPr>
          <w:rFonts w:ascii="Arial" w:hAnsi="Arial"/>
          <w:sz w:val="22"/>
          <w:vertAlign w:val="subscript"/>
        </w:rPr>
        <w:t>Gi</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D</w:t>
      </w:r>
      <w:r w:rsidRPr="000B6C0D">
        <w:rPr>
          <w:rFonts w:ascii="Arial" w:hAnsi="Arial"/>
          <w:sz w:val="22"/>
          <w:vertAlign w:val="subscript"/>
        </w:rPr>
        <w:t>Di</w:t>
      </w:r>
      <w:proofErr w:type="spellEnd"/>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r w:rsidRPr="00026AFD">
        <w:rPr>
          <w:rFonts w:ascii="Arial" w:hAnsi="Arial" w:cs="Arial"/>
        </w:rPr>
        <w:t>Year Round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 xml:space="preserve">from </w:t>
      </w:r>
      <w:proofErr w:type="spellStart"/>
      <w:r w:rsidR="004D3E10" w:rsidRPr="004D3E10">
        <w:rPr>
          <w:rFonts w:ascii="Arial" w:hAnsi="Arial" w:cs="Arial"/>
        </w:rPr>
        <w:t>Non Conventional</w:t>
      </w:r>
      <w:proofErr w:type="spellEnd"/>
      <w:r w:rsidR="004D3E10" w:rsidRPr="004D3E10">
        <w:rPr>
          <w:rFonts w:ascii="Arial" w:hAnsi="Arial" w:cs="Arial"/>
        </w:rPr>
        <w:t xml:space="preserve">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EC1AE5"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EC1AE5"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t>Year Round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proofErr w:type="spellStart"/>
      <w:r w:rsidRPr="005758C3">
        <w:t>Non Conventional</w:t>
      </w:r>
      <w:proofErr w:type="spellEnd"/>
      <w:r w:rsidRPr="005758C3">
        <w:t xml:space="preserve">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t xml:space="preserve">Year Round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t xml:space="preserve">Year Round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t xml:space="preserve">Year Round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gross  GSP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253"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t xml:space="preserve">Year Round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EC1AE5"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r>
        <w:t xml:space="preserve">Where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proofErr w:type="spellStart"/>
      <w:r>
        <w:rPr>
          <w:rFonts w:ascii="Arial" w:hAnsi="Arial"/>
          <w:sz w:val="22"/>
        </w:rPr>
        <w:t>EEV</w:t>
      </w:r>
      <w:r>
        <w:rPr>
          <w:rFonts w:ascii="Arial" w:hAnsi="Arial"/>
          <w:sz w:val="22"/>
          <w:vertAlign w:val="subscript"/>
        </w:rPr>
        <w:t>Di</w:t>
      </w:r>
      <w:proofErr w:type="spellEnd"/>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254" w:name="_Toc208554779"/>
      <w:bookmarkStart w:id="255" w:name="_Toc208745842"/>
      <w:bookmarkStart w:id="256" w:name="_Toc274049688"/>
      <w:r w:rsidRPr="00D76842">
        <w:rPr>
          <w:color w:val="auto"/>
        </w:rPr>
        <w:t>Deriving the Final Local Tariff</w:t>
      </w:r>
      <w:bookmarkEnd w:id="254"/>
      <w:bookmarkEnd w:id="255"/>
      <w:r>
        <w:rPr>
          <w:color w:val="auto"/>
        </w:rPr>
        <w:t xml:space="preserve"> (</w:t>
      </w:r>
      <w:r w:rsidRPr="00D76842">
        <w:rPr>
          <w:color w:val="auto"/>
        </w:rPr>
        <w:t>£/kW</w:t>
      </w:r>
      <w:r>
        <w:rPr>
          <w:color w:val="auto"/>
        </w:rPr>
        <w:t>)</w:t>
      </w:r>
      <w:bookmarkEnd w:id="256"/>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257" w:name="_Toc208554780"/>
      <w:bookmarkStart w:id="258" w:name="_Toc208745843"/>
      <w:bookmarkStart w:id="259" w:name="_Toc274049689"/>
      <w:r w:rsidRPr="009F4FB0">
        <w:rPr>
          <w:i/>
          <w:color w:val="auto"/>
        </w:rPr>
        <w:t>Local Circuit Tariff</w:t>
      </w:r>
      <w:bookmarkEnd w:id="257"/>
      <w:bookmarkEnd w:id="258"/>
      <w:bookmarkEnd w:id="259"/>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Year Round</w:t>
      </w:r>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r w:rsidRPr="009F4FB0">
        <w:rPr>
          <w:rFonts w:ascii="Arial" w:hAnsi="Arial"/>
          <w:sz w:val="22"/>
        </w:rPr>
        <w:t>Where</w:t>
      </w:r>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proofErr w:type="spellStart"/>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proofErr w:type="spellEnd"/>
      <w:r w:rsidRPr="00D76842">
        <w:rPr>
          <w:rFonts w:ascii="Arial" w:hAnsi="Arial"/>
          <w:sz w:val="22"/>
        </w:rPr>
        <w:tab/>
        <w:t>=</w:t>
      </w:r>
      <w:r w:rsidRPr="00D76842">
        <w:rPr>
          <w:rFonts w:ascii="Arial" w:hAnsi="Arial"/>
          <w:sz w:val="22"/>
        </w:rPr>
        <w:tab/>
      </w:r>
      <w:r w:rsidR="0079786A">
        <w:rPr>
          <w:rFonts w:ascii="Arial" w:hAnsi="Arial"/>
          <w:sz w:val="22"/>
        </w:rPr>
        <w:t xml:space="preserve">Year Round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proofErr w:type="spellStart"/>
      <w:r w:rsidRPr="00D76842">
        <w:rPr>
          <w:rFonts w:ascii="Arial" w:hAnsi="Arial"/>
          <w:sz w:val="22"/>
        </w:rPr>
        <w:t>LocalSF</w:t>
      </w:r>
      <w:r>
        <w:rPr>
          <w:rFonts w:ascii="Arial" w:hAnsi="Arial"/>
          <w:i/>
          <w:sz w:val="22"/>
          <w:vertAlign w:val="subscript"/>
        </w:rPr>
        <w:t>k</w:t>
      </w:r>
      <w:proofErr w:type="spellEnd"/>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r>
      <w:proofErr w:type="spellStart"/>
      <w:r w:rsidRPr="00D76842">
        <w:rPr>
          <w:rFonts w:ascii="Arial" w:hAnsi="Arial"/>
          <w:sz w:val="22"/>
        </w:rPr>
        <w:t>CLT</w:t>
      </w:r>
      <w:r w:rsidRPr="00D76842">
        <w:rPr>
          <w:rFonts w:ascii="Arial" w:hAnsi="Arial"/>
          <w:sz w:val="22"/>
          <w:vertAlign w:val="subscript"/>
        </w:rPr>
        <w:t>Gi</w:t>
      </w:r>
      <w:proofErr w:type="spellEnd"/>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260" w:name="_Toc208554781"/>
      <w:bookmarkStart w:id="261" w:name="_Toc208745844"/>
    </w:p>
    <w:p w14:paraId="7839E442" w14:textId="77777777" w:rsidR="006661FE" w:rsidRPr="00543982" w:rsidRDefault="006661FE" w:rsidP="006661FE">
      <w:pPr>
        <w:pStyle w:val="Heading3"/>
        <w:ind w:left="709"/>
        <w:rPr>
          <w:rFonts w:ascii="Arial" w:hAnsi="Arial" w:cs="Arial"/>
          <w:b/>
        </w:rPr>
      </w:pPr>
      <w:bookmarkStart w:id="262" w:name="_Toc274049690"/>
      <w:r w:rsidRPr="00543982">
        <w:rPr>
          <w:rFonts w:ascii="Arial" w:hAnsi="Arial" w:cs="Arial"/>
          <w:b/>
        </w:rPr>
        <w:t>Onshore Local Substation Tariff</w:t>
      </w:r>
      <w:bookmarkEnd w:id="260"/>
      <w:bookmarkEnd w:id="261"/>
      <w:bookmarkEnd w:id="262"/>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type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 xml:space="preserve">usbar and mesh </w:t>
      </w:r>
      <w:proofErr w:type="spellStart"/>
      <w:r w:rsidRPr="00D76842">
        <w:rPr>
          <w:rFonts w:cs="Arial"/>
          <w:szCs w:val="22"/>
        </w:rPr>
        <w:t>sub station</w:t>
      </w:r>
      <w:proofErr w:type="spellEnd"/>
      <w:r w:rsidRPr="00D76842">
        <w:rPr>
          <w:rFonts w:cs="Arial"/>
          <w:szCs w:val="22"/>
        </w:rPr>
        <w:t xml:space="preserve">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r w:rsidRPr="00D76842">
        <w:rPr>
          <w:szCs w:val="22"/>
        </w:rPr>
        <w:t>Where</w:t>
      </w:r>
    </w:p>
    <w:p w14:paraId="24949727" w14:textId="77777777" w:rsidR="006661FE" w:rsidRPr="00D76842" w:rsidRDefault="006661FE" w:rsidP="006661FE">
      <w:pPr>
        <w:pStyle w:val="1"/>
        <w:ind w:left="709"/>
        <w:jc w:val="both"/>
        <w:rPr>
          <w:szCs w:val="22"/>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r>
      <w:proofErr w:type="spellStart"/>
      <w:r w:rsidRPr="00D76842">
        <w:rPr>
          <w:szCs w:val="22"/>
        </w:rPr>
        <w:t>SLT</w:t>
      </w:r>
      <w:r w:rsidRPr="00021E42">
        <w:rPr>
          <w:szCs w:val="22"/>
          <w:vertAlign w:val="subscript"/>
        </w:rPr>
        <w:t>Gi</w:t>
      </w:r>
      <w:proofErr w:type="spellEnd"/>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263" w:name="_Ref221008896"/>
      <w:r>
        <w:rPr>
          <w:szCs w:val="22"/>
        </w:rPr>
        <w:t xml:space="preserve">Where tariffs do not change </w:t>
      </w:r>
      <w:proofErr w:type="spellStart"/>
      <w:r>
        <w:rPr>
          <w:szCs w:val="22"/>
        </w:rPr>
        <w:t>mid way</w:t>
      </w:r>
      <w:proofErr w:type="spellEnd"/>
      <w:r>
        <w:rPr>
          <w:szCs w:val="22"/>
        </w:rPr>
        <w:t xml:space="preserve">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proofErr w:type="spellStart"/>
      <w:r w:rsidRPr="00D76842">
        <w:rPr>
          <w:szCs w:val="22"/>
        </w:rPr>
        <w:t>LT</w:t>
      </w:r>
      <w:r w:rsidRPr="00021E42">
        <w:rPr>
          <w:szCs w:val="22"/>
          <w:vertAlign w:val="subscript"/>
        </w:rPr>
        <w:t>Gi</w:t>
      </w:r>
      <w:proofErr w:type="spellEnd"/>
      <w:r w:rsidRPr="00021E42">
        <w:rPr>
          <w:szCs w:val="22"/>
          <w:vertAlign w:val="subscript"/>
        </w:rPr>
        <w:t xml:space="preserve"> </w:t>
      </w:r>
    </w:p>
    <w:p w14:paraId="0C44666E" w14:textId="77777777" w:rsidR="006661FE" w:rsidRPr="00D76842" w:rsidRDefault="006661FE" w:rsidP="006661FE">
      <w:pPr>
        <w:pStyle w:val="1"/>
        <w:ind w:left="709"/>
        <w:jc w:val="both"/>
        <w:rPr>
          <w:szCs w:val="22"/>
        </w:rPr>
      </w:pPr>
      <w:r w:rsidRPr="00D76842">
        <w:rPr>
          <w:szCs w:val="22"/>
        </w:rPr>
        <w:t>Where</w:t>
      </w:r>
    </w:p>
    <w:p w14:paraId="371A2F20" w14:textId="77777777" w:rsidR="006661FE" w:rsidRPr="00D76842" w:rsidRDefault="006661FE" w:rsidP="006661FE">
      <w:pPr>
        <w:pStyle w:val="1"/>
        <w:ind w:left="709"/>
        <w:jc w:val="both"/>
        <w:rPr>
          <w:szCs w:val="22"/>
        </w:rPr>
      </w:pPr>
      <w:proofErr w:type="spellStart"/>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263"/>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t>Where</w:t>
      </w:r>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proofErr w:type="spellStart"/>
      <w:r>
        <w:rPr>
          <w:rFonts w:ascii="Arial" w:hAnsi="Arial"/>
          <w:sz w:val="22"/>
        </w:rPr>
        <w:t>G</w:t>
      </w:r>
      <w:r>
        <w:rPr>
          <w:rFonts w:ascii="Arial" w:hAnsi="Arial"/>
          <w:sz w:val="22"/>
          <w:vertAlign w:val="subscript"/>
        </w:rPr>
        <w:t>j</w:t>
      </w:r>
      <w:proofErr w:type="spellEnd"/>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264" w:name="_Toc274049691"/>
      <w:r w:rsidRPr="00543982">
        <w:rPr>
          <w:rFonts w:ascii="Arial" w:hAnsi="Arial" w:cs="Arial"/>
          <w:b/>
        </w:rPr>
        <w:t>Offshore substation local tariff</w:t>
      </w:r>
      <w:bookmarkEnd w:id="264"/>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proofErr w:type="spellStart"/>
      <w:r>
        <w:rPr>
          <w:rFonts w:cs="Arial"/>
          <w:szCs w:val="22"/>
        </w:rPr>
        <w:t>SLT</w:t>
      </w:r>
      <w:r w:rsidRPr="0045534C">
        <w:rPr>
          <w:rFonts w:cs="Arial"/>
          <w:szCs w:val="22"/>
          <w:vertAlign w:val="subscript"/>
        </w:rPr>
        <w:t>k</w:t>
      </w:r>
      <w:proofErr w:type="spellEnd"/>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265" w:name="_Toc49661115"/>
      <w:bookmarkStart w:id="266" w:name="_Toc274049692"/>
      <w:bookmarkEnd w:id="253"/>
      <w:r w:rsidRPr="00CD5631">
        <w:rPr>
          <w:rFonts w:ascii="Arial" w:hAnsi="Arial" w:cs="Arial"/>
          <w:b/>
          <w:color w:val="00B0F0"/>
        </w:rPr>
        <w:t xml:space="preserve">The </w:t>
      </w:r>
      <w:r w:rsidR="0003584B">
        <w:rPr>
          <w:rFonts w:ascii="Arial" w:hAnsi="Arial" w:cs="Arial"/>
          <w:b/>
          <w:color w:val="00B0F0"/>
        </w:rPr>
        <w:t>Residual Tariff</w:t>
      </w:r>
    </w:p>
    <w:p w14:paraId="22FC5BFD" w14:textId="77777777" w:rsidR="008A4333" w:rsidRPr="0003584B" w:rsidRDefault="008A4333" w:rsidP="0003584B">
      <w:pPr>
        <w:pStyle w:val="Heading3"/>
        <w:keepNext/>
        <w:ind w:left="709"/>
        <w:rPr>
          <w:rFonts w:ascii="Arial (W1)" w:hAnsi="Arial (W1)"/>
        </w:rPr>
      </w:pPr>
      <w:r w:rsidRPr="0003584B">
        <w:rPr>
          <w:rFonts w:ascii="Arial (W1)" w:hAnsi="Arial (W1)"/>
        </w:rPr>
        <w:t>The total revenue to be recovered through TNUoS</w:t>
      </w:r>
      <w:r w:rsidRPr="0003584B">
        <w:rPr>
          <w:rFonts w:ascii="Arial (W1)" w:hAnsi="Arial (W1)"/>
        </w:rPr>
        <w:fldChar w:fldCharType="begin"/>
      </w:r>
      <w:r w:rsidRPr="0003584B">
        <w:rPr>
          <w:rFonts w:ascii="Arial (W1)" w:hAnsi="Arial (W1)"/>
        </w:rPr>
        <w:instrText xml:space="preserve"> XE "TNUoS" </w:instrText>
      </w:r>
      <w:r w:rsidRPr="0003584B">
        <w:rPr>
          <w:rFonts w:ascii="Arial (W1)" w:hAnsi="Arial (W1)"/>
        </w:rPr>
        <w:fldChar w:fldCharType="end"/>
      </w:r>
      <w:r w:rsidRPr="0003584B">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w:t>
      </w:r>
      <w:proofErr w:type="spellStart"/>
      <w:r w:rsidRPr="0003584B">
        <w:rPr>
          <w:rFonts w:ascii="Arial (W1)" w:hAnsi="Arial (W1)"/>
        </w:rPr>
        <w:t>TRRt</w:t>
      </w:r>
      <w:proofErr w:type="spellEnd"/>
      <w:r w:rsidRPr="0003584B">
        <w:rPr>
          <w:rFonts w:ascii="Arial (W1)" w:hAnsi="Arial (W1)"/>
        </w:rPr>
        <w:t>) is set after adjusting for any under or over recovery for and including, the small generators discount is as follows:</w:t>
      </w:r>
    </w:p>
    <w:p w14:paraId="4661C377" w14:textId="77777777" w:rsidR="008A4333" w:rsidRDefault="008A4333" w:rsidP="008A4333">
      <w:pPr>
        <w:pStyle w:val="1"/>
        <w:jc w:val="both"/>
      </w:pPr>
    </w:p>
    <w:p w14:paraId="2F947BCE" w14:textId="2D9D8B50" w:rsidR="008A4333" w:rsidRDefault="008A41B4" w:rsidP="008A4333">
      <w:pPr>
        <w:pStyle w:val="1"/>
        <w:jc w:val="center"/>
      </w:pPr>
      <w:r>
        <w:rPr>
          <w:noProof/>
          <w:position w:val="-12"/>
          <w:lang w:eastAsia="en-GB"/>
        </w:rPr>
        <w:drawing>
          <wp:inline distT="0" distB="0" distL="0" distR="0" wp14:anchorId="39F1BB55" wp14:editId="1819B766">
            <wp:extent cx="1591310" cy="23749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591310" cy="237490"/>
                    </a:xfrm>
                    <a:prstGeom prst="rect">
                      <a:avLst/>
                    </a:prstGeom>
                    <a:noFill/>
                    <a:ln>
                      <a:noFill/>
                    </a:ln>
                  </pic:spPr>
                </pic:pic>
              </a:graphicData>
            </a:graphic>
          </wp:inline>
        </w:drawing>
      </w:r>
    </w:p>
    <w:p w14:paraId="6E5E63ED" w14:textId="77777777" w:rsidR="008A4333" w:rsidRDefault="008A4333" w:rsidP="008A4333">
      <w:pPr>
        <w:pStyle w:val="1"/>
        <w:ind w:firstLine="720"/>
        <w:jc w:val="both"/>
      </w:pPr>
      <w:r>
        <w:t>Where</w:t>
      </w:r>
    </w:p>
    <w:p w14:paraId="362C6FFD" w14:textId="77777777" w:rsidR="008A4333" w:rsidRDefault="008A4333" w:rsidP="008A4333">
      <w:pPr>
        <w:pStyle w:val="1"/>
        <w:tabs>
          <w:tab w:val="left" w:pos="1440"/>
        </w:tabs>
        <w:ind w:firstLine="720"/>
        <w:jc w:val="both"/>
      </w:pPr>
      <w:proofErr w:type="spellStart"/>
      <w:r>
        <w:t>TRR</w:t>
      </w:r>
      <w:r>
        <w:rPr>
          <w:vertAlign w:val="subscript"/>
        </w:rPr>
        <w:t>t</w:t>
      </w:r>
      <w:proofErr w:type="spellEnd"/>
      <w:r>
        <w:rPr>
          <w:vertAlign w:val="subscript"/>
        </w:rPr>
        <w:t xml:space="preserve"> </w:t>
      </w:r>
      <w:r>
        <w:rPr>
          <w:vertAlign w:val="subscript"/>
        </w:rPr>
        <w:tab/>
      </w:r>
      <w:r>
        <w:t>=</w:t>
      </w:r>
      <w:r>
        <w:tab/>
        <w:t>TNUoS</w:t>
      </w:r>
      <w:r>
        <w:fldChar w:fldCharType="begin"/>
      </w:r>
      <w:r>
        <w:instrText xml:space="preserve"> XE "TNUoS" </w:instrText>
      </w:r>
      <w:r>
        <w:fldChar w:fldCharType="end"/>
      </w:r>
      <w:r>
        <w:t xml:space="preserve"> Revenue Recovery target for year t</w:t>
      </w:r>
    </w:p>
    <w:p w14:paraId="61D0FE2C" w14:textId="77777777" w:rsidR="008A4333" w:rsidRDefault="008A4333" w:rsidP="008A4333">
      <w:pPr>
        <w:pStyle w:val="1"/>
        <w:tabs>
          <w:tab w:val="left" w:pos="1440"/>
        </w:tabs>
        <w:ind w:left="2170" w:hanging="1461"/>
        <w:jc w:val="both"/>
      </w:pPr>
      <w:r>
        <w:t>R</w:t>
      </w:r>
      <w:r>
        <w:rPr>
          <w:i/>
          <w:vertAlign w:val="subscript"/>
        </w:rPr>
        <w:t>t</w:t>
      </w:r>
      <w:r>
        <w:rPr>
          <w:i/>
          <w:vertAlign w:val="subscript"/>
        </w:rPr>
        <w:tab/>
      </w:r>
      <w:r>
        <w:t>=</w:t>
      </w:r>
      <w:r>
        <w:tab/>
        <w:t xml:space="preserve">Forecast Revenue allowed under </w:t>
      </w:r>
      <w:r w:rsidR="00E71EB2" w:rsidRPr="00E71EB2">
        <w:rPr>
          <w:b/>
        </w:rPr>
        <w:t>The Company</w:t>
      </w:r>
      <w:r w:rsidRPr="00CD5631">
        <w:rPr>
          <w:b/>
        </w:rPr>
        <w:t>’s</w:t>
      </w:r>
      <w:r>
        <w:t xml:space="preserve"> Price Control for year t (this term includes a number of adjustments, including for over/under recovery from the previous year).  For further information, refer to Special Condition D2 of </w:t>
      </w:r>
      <w:r w:rsidR="00E71EB2" w:rsidRPr="00E71EB2">
        <w:rPr>
          <w:b/>
        </w:rPr>
        <w:t>The Company</w:t>
      </w:r>
      <w:r w:rsidRPr="00CD5631">
        <w:rPr>
          <w:b/>
        </w:rPr>
        <w:t>’s</w:t>
      </w:r>
      <w:r>
        <w:t xml:space="preserve"> Transmission Licence.</w:t>
      </w:r>
    </w:p>
    <w:p w14:paraId="29B3BFD8" w14:textId="77777777" w:rsidR="008A4333" w:rsidRDefault="008A4333" w:rsidP="008A4333">
      <w:pPr>
        <w:pStyle w:val="1"/>
        <w:tabs>
          <w:tab w:val="left" w:pos="1440"/>
        </w:tabs>
        <w:ind w:left="1440" w:hanging="720"/>
        <w:jc w:val="both"/>
      </w:pPr>
      <w:proofErr w:type="spellStart"/>
      <w:r>
        <w:t>PVC</w:t>
      </w:r>
      <w:r>
        <w:rPr>
          <w:i/>
          <w:vertAlign w:val="subscript"/>
        </w:rPr>
        <w:t>t</w:t>
      </w:r>
      <w:proofErr w:type="spellEnd"/>
      <w:r>
        <w:rPr>
          <w:i/>
          <w:vertAlign w:val="subscript"/>
        </w:rPr>
        <w:tab/>
      </w:r>
      <w:r>
        <w:t>=</w:t>
      </w:r>
      <w:r>
        <w:tab/>
        <w:t>Forecast Revenue from Pre-Vesting connection charges for year t</w:t>
      </w:r>
    </w:p>
    <w:p w14:paraId="6FD37D7C" w14:textId="77777777" w:rsidR="008A4333" w:rsidRDefault="008A4333" w:rsidP="008A4333">
      <w:pPr>
        <w:pStyle w:val="1"/>
        <w:tabs>
          <w:tab w:val="left" w:pos="1440"/>
        </w:tabs>
        <w:ind w:left="2127" w:hanging="1418"/>
        <w:jc w:val="both"/>
      </w:pPr>
      <w:r>
        <w:t>SG</w:t>
      </w:r>
      <w:r>
        <w:rPr>
          <w:i/>
          <w:vertAlign w:val="subscript"/>
        </w:rPr>
        <w:t>t-1</w:t>
      </w:r>
      <w:r>
        <w:tab/>
        <w:t>=</w:t>
      </w:r>
      <w:r>
        <w:tab/>
        <w:t>The proportion of the under/over recovery included within R</w:t>
      </w:r>
      <w:r>
        <w:rPr>
          <w:vertAlign w:val="subscript"/>
        </w:rPr>
        <w:t xml:space="preserve">t </w:t>
      </w:r>
      <w:r>
        <w:t>which relates to the operation of statement C13 of</w:t>
      </w:r>
      <w:r w:rsidR="00EA233F">
        <w:t xml:space="preserve"> </w:t>
      </w:r>
      <w:r w:rsidR="00E71EB2" w:rsidRPr="00E71EB2">
        <w:rPr>
          <w:b/>
        </w:rPr>
        <w:t>The Company</w:t>
      </w:r>
      <w:r>
        <w:t xml:space="preserve"> Transmission Licence. Should the operation of statement C13 result in an under recovery in year t – 1, the SG figure will be positive and vice versa for an over recovery. </w:t>
      </w:r>
    </w:p>
    <w:p w14:paraId="1F81EAD8" w14:textId="77777777" w:rsidR="008A4333" w:rsidRDefault="008A4333" w:rsidP="008A4333">
      <w:pPr>
        <w:pStyle w:val="1"/>
        <w:jc w:val="both"/>
        <w:rPr>
          <w:vertAlign w:val="subscript"/>
        </w:rPr>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a number of factors.  For example, the transport model</w:t>
      </w:r>
      <w:r>
        <w:fldChar w:fldCharType="begin"/>
      </w:r>
      <w:r>
        <w:instrText xml:space="preserve"> XE "transport model" </w:instrText>
      </w:r>
      <w:r>
        <w:fldChar w:fldCharType="end"/>
      </w:r>
      <w:r>
        <w:t xml:space="preserve"> assumes, for simplicity, smooth incremental transmission investments can be made. In reality, transmission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As a result of the factors above, in order to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r w:rsidRPr="003D5CCF">
        <w:rPr>
          <w:rFonts w:ascii="Arial" w:hAnsi="Arial" w:cs="Arial"/>
        </w:rPr>
        <w:t>Where</w:t>
      </w:r>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proofErr w:type="spellStart"/>
      <w:r w:rsidRPr="00CD5631">
        <w:rPr>
          <w:rFonts w:ascii="Arial" w:hAnsi="Arial" w:cs="Arial"/>
        </w:rPr>
        <w:t>AdjRevenue</w:t>
      </w:r>
      <w:proofErr w:type="spellEnd"/>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r w:rsidRPr="008F30A4">
        <w:rPr>
          <w:rFonts w:ascii="Arial" w:hAnsi="Arial" w:cs="Arial"/>
          <w:sz w:val="22"/>
          <w:lang w:eastAsia="en-US"/>
        </w:rPr>
        <w:t>and;</w:t>
      </w:r>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663"/>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265"/>
    <w:bookmarkEnd w:id="266"/>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267" w:name="_Toc32201079"/>
      <w:bookmarkStart w:id="268" w:name="_Toc49661116"/>
      <w:bookmarkStart w:id="269" w:name="_Toc274049693"/>
      <w:r>
        <w:t>Final £/kW Tariff</w:t>
      </w:r>
      <w:bookmarkEnd w:id="267"/>
      <w:bookmarkEnd w:id="268"/>
      <w:bookmarkEnd w:id="269"/>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s for Peak Security and Year Round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Year Round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EC1AE5"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r w:rsidRPr="00AB4296">
        <w:rPr>
          <w:rFonts w:ascii="Arial" w:hAnsi="Arial" w:cs="Arial"/>
        </w:rPr>
        <w:t>Where</w:t>
      </w:r>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w:t>
      </w:r>
      <w:proofErr w:type="spellStart"/>
      <w:r w:rsidR="00B56030">
        <w:rPr>
          <w:rFonts w:ascii="Arial" w:hAnsi="Arial"/>
          <w:sz w:val="22"/>
        </w:rPr>
        <w:t>ET</w:t>
      </w:r>
      <w:r w:rsidR="00B56030" w:rsidRPr="00EE1E4B">
        <w:rPr>
          <w:rFonts w:ascii="Arial" w:hAnsi="Arial"/>
          <w:sz w:val="22"/>
          <w:vertAlign w:val="subscript"/>
        </w:rPr>
        <w:t>Gi</w:t>
      </w:r>
      <w:proofErr w:type="spellEnd"/>
      <w:r w:rsidR="00B56030">
        <w:rPr>
          <w:rFonts w:ascii="Arial" w:hAnsi="Arial"/>
          <w:sz w:val="22"/>
        </w:rPr>
        <w:t xml:space="preserve"> would only be applicable to a Power Station with a PS flag of 1 and ALF of 1; in all other circumstances </w:t>
      </w:r>
      <w:proofErr w:type="spellStart"/>
      <w:r w:rsidR="00B56030">
        <w:rPr>
          <w:rFonts w:ascii="Arial" w:hAnsi="Arial"/>
          <w:sz w:val="22"/>
        </w:rPr>
        <w:t>ITT</w:t>
      </w:r>
      <w:r w:rsidR="00B56030" w:rsidRPr="00EE1E4B">
        <w:rPr>
          <w:rFonts w:ascii="Arial" w:hAnsi="Arial"/>
          <w:sz w:val="22"/>
          <w:vertAlign w:val="subscript"/>
        </w:rPr>
        <w:t>GiP</w:t>
      </w:r>
      <w:r w:rsidR="00B56030" w:rsidRPr="00B56030">
        <w:rPr>
          <w:rFonts w:ascii="Arial" w:hAnsi="Arial"/>
          <w:sz w:val="22"/>
          <w:vertAlign w:val="subscript"/>
        </w:rPr>
        <w:t>S</w:t>
      </w:r>
      <w:proofErr w:type="spellEnd"/>
      <w:r w:rsidR="00B56030" w:rsidRPr="000B6C0D">
        <w:rPr>
          <w:rFonts w:ascii="Arial" w:hAnsi="Arial"/>
          <w:sz w:val="22"/>
        </w:rPr>
        <w:t xml:space="preserve">, </w:t>
      </w:r>
      <w:proofErr w:type="spellStart"/>
      <w:r w:rsidR="00B56030" w:rsidRPr="000B6C0D">
        <w:rPr>
          <w:rFonts w:ascii="Arial" w:hAnsi="Arial"/>
          <w:sz w:val="22"/>
        </w:rPr>
        <w:t>ITT</w:t>
      </w:r>
      <w:r w:rsidR="00B56030" w:rsidRPr="000B6C0D">
        <w:rPr>
          <w:rFonts w:ascii="Arial" w:hAnsi="Arial"/>
          <w:sz w:val="22"/>
          <w:vertAlign w:val="subscript"/>
        </w:rPr>
        <w:t>GiYRNS</w:t>
      </w:r>
      <w:proofErr w:type="spellEnd"/>
      <w:r w:rsidR="00B56030" w:rsidRPr="000B6C0D">
        <w:rPr>
          <w:rFonts w:ascii="Arial" w:hAnsi="Arial"/>
          <w:sz w:val="22"/>
        </w:rPr>
        <w:t xml:space="preserve"> and </w:t>
      </w:r>
      <w:proofErr w:type="spellStart"/>
      <w:r w:rsidR="00B56030" w:rsidRPr="000B6C0D">
        <w:rPr>
          <w:rFonts w:ascii="Arial" w:hAnsi="Arial"/>
          <w:sz w:val="22"/>
        </w:rPr>
        <w:t>ITT</w:t>
      </w:r>
      <w:r w:rsidR="00B56030" w:rsidRPr="000B6C0D">
        <w:rPr>
          <w:rFonts w:ascii="Arial" w:hAnsi="Arial"/>
          <w:sz w:val="22"/>
          <w:vertAlign w:val="subscript"/>
        </w:rPr>
        <w:t>GiYRS</w:t>
      </w:r>
      <w:proofErr w:type="spellEnd"/>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proofErr w:type="spellStart"/>
      <w:r w:rsidRPr="00C62E57">
        <w:rPr>
          <w:rFonts w:ascii="Arial" w:hAnsi="Arial"/>
          <w:sz w:val="22"/>
        </w:rPr>
        <w:t>AdjTariff</w:t>
      </w:r>
      <w:r w:rsidRPr="00C62E57">
        <w:rPr>
          <w:rFonts w:ascii="Arial" w:hAnsi="Arial"/>
          <w:sz w:val="22"/>
          <w:vertAlign w:val="subscript"/>
        </w:rPr>
        <w:t>i</w:t>
      </w:r>
      <w:proofErr w:type="spellEnd"/>
      <w:r w:rsidRPr="00C62E57">
        <w:rPr>
          <w:rFonts w:ascii="Arial" w:hAnsi="Arial"/>
          <w:sz w:val="22"/>
        </w:rPr>
        <w:t xml:space="preserve"> = </w:t>
      </w:r>
      <w:r w:rsidRPr="00C62E57">
        <w:rPr>
          <w:rFonts w:ascii="Arial" w:hAnsi="Arial"/>
          <w:sz w:val="22"/>
        </w:rPr>
        <w:tab/>
      </w:r>
      <w:r w:rsidRPr="00C62E57">
        <w:rPr>
          <w:rFonts w:ascii="Arial" w:hAnsi="Arial"/>
          <w:sz w:val="22"/>
        </w:rPr>
        <w:tab/>
      </w:r>
      <w:proofErr w:type="spellStart"/>
      <w:r w:rsidRPr="00C62E57">
        <w:rPr>
          <w:rFonts w:ascii="Arial" w:hAnsi="Arial"/>
          <w:sz w:val="22"/>
        </w:rPr>
        <w:t>AdjTariff</w:t>
      </w:r>
      <w:proofErr w:type="spellEnd"/>
      <w:r w:rsidRPr="00C62E57">
        <w:rPr>
          <w:rFonts w:ascii="Arial" w:hAnsi="Arial"/>
          <w:sz w:val="22"/>
        </w:rPr>
        <w:t xml:space="preserve"> (from 14.14.5) applicable in time period ‘</w:t>
      </w:r>
      <w:proofErr w:type="spellStart"/>
      <w:r w:rsidRPr="00C62E57">
        <w:rPr>
          <w:rFonts w:ascii="Arial" w:hAnsi="Arial"/>
          <w:sz w:val="22"/>
        </w:rPr>
        <w:t>i</w:t>
      </w:r>
      <w:proofErr w:type="spellEnd"/>
      <w:r w:rsidRPr="00C62E57">
        <w:rPr>
          <w:rFonts w:ascii="Arial" w:hAnsi="Arial"/>
          <w:sz w:val="22"/>
        </w:rPr>
        <w:t>’.</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EC1AE5"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r w:rsidRPr="009F2380">
        <w:rPr>
          <w:rFonts w:ascii="Arial" w:hAnsi="Arial" w:cs="Arial"/>
        </w:rPr>
        <w:t>Where</w:t>
      </w:r>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proofErr w:type="spellStart"/>
      <w:r>
        <w:rPr>
          <w:rFonts w:ascii="Arial" w:hAnsi="Arial"/>
          <w:sz w:val="22"/>
          <w:vertAlign w:val="subscript"/>
        </w:rPr>
        <w:t>EE</w:t>
      </w:r>
      <w:r w:rsidRPr="000B6C0D">
        <w:rPr>
          <w:rFonts w:ascii="Arial" w:hAnsi="Arial"/>
          <w:sz w:val="22"/>
          <w:vertAlign w:val="subscript"/>
        </w:rPr>
        <w:t>i</w:t>
      </w:r>
      <w:proofErr w:type="spellEnd"/>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 xml:space="preserve">For the purposes of the annual Statement of Use of System Charges </w:t>
      </w:r>
      <w:proofErr w:type="spellStart"/>
      <w:r>
        <w:rPr>
          <w:rFonts w:ascii="Arial" w:hAnsi="Arial"/>
          <w:sz w:val="22"/>
        </w:rPr>
        <w:t>ET</w:t>
      </w:r>
      <w:r w:rsidRPr="007579AE">
        <w:rPr>
          <w:rFonts w:ascii="Arial" w:hAnsi="Arial"/>
          <w:sz w:val="22"/>
          <w:vertAlign w:val="subscript"/>
        </w:rPr>
        <w:t>Gi</w:t>
      </w:r>
      <w:proofErr w:type="spellEnd"/>
      <w:r>
        <w:rPr>
          <w:rFonts w:ascii="Arial" w:hAnsi="Arial"/>
          <w:sz w:val="22"/>
        </w:rPr>
        <w:t xml:space="preserve"> will be published as </w:t>
      </w:r>
      <w:proofErr w:type="spellStart"/>
      <w:r w:rsidRPr="00B56030">
        <w:rPr>
          <w:rFonts w:ascii="Arial" w:hAnsi="Arial"/>
          <w:sz w:val="22"/>
        </w:rPr>
        <w:t>ITT</w:t>
      </w:r>
      <w:r w:rsidRPr="00B56030">
        <w:rPr>
          <w:rFonts w:ascii="Arial" w:hAnsi="Arial"/>
          <w:sz w:val="22"/>
          <w:vertAlign w:val="subscript"/>
        </w:rPr>
        <w:t>GiPS</w:t>
      </w:r>
      <w:proofErr w:type="spellEnd"/>
      <w:r w:rsidRPr="000B6C0D">
        <w:rPr>
          <w:rFonts w:ascii="Arial" w:hAnsi="Arial"/>
          <w:sz w:val="22"/>
        </w:rPr>
        <w:t xml:space="preserve">; </w:t>
      </w:r>
      <w:proofErr w:type="spellStart"/>
      <w:r w:rsidRPr="000B6C0D">
        <w:rPr>
          <w:rFonts w:ascii="Arial" w:hAnsi="Arial"/>
          <w:sz w:val="22"/>
        </w:rPr>
        <w:t>ITT</w:t>
      </w:r>
      <w:r w:rsidRPr="000B6C0D">
        <w:rPr>
          <w:rFonts w:ascii="Arial" w:hAnsi="Arial"/>
          <w:sz w:val="22"/>
          <w:vertAlign w:val="subscript"/>
        </w:rPr>
        <w:t>GiYRNS</w:t>
      </w:r>
      <w:proofErr w:type="spellEnd"/>
      <w:r w:rsidRPr="000B6C0D">
        <w:rPr>
          <w:rFonts w:ascii="Arial" w:hAnsi="Arial"/>
          <w:sz w:val="22"/>
        </w:rPr>
        <w:t xml:space="preserve">, </w:t>
      </w: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w:t>
      </w:r>
      <w:r>
        <w:rPr>
          <w:rFonts w:ascii="Arial" w:hAnsi="Arial"/>
          <w:sz w:val="22"/>
          <w:vertAlign w:val="subscript"/>
        </w:rPr>
        <w:t xml:space="preserve"> </w:t>
      </w:r>
      <w:proofErr w:type="spellStart"/>
      <w:r>
        <w:rPr>
          <w:rFonts w:ascii="Arial" w:hAnsi="Arial"/>
          <w:sz w:val="22"/>
        </w:rPr>
        <w:t>LT</w:t>
      </w:r>
      <w:r w:rsidRPr="00EA7EDB">
        <w:rPr>
          <w:rFonts w:ascii="Arial" w:hAnsi="Arial"/>
          <w:sz w:val="22"/>
          <w:vertAlign w:val="subscript"/>
        </w:rPr>
        <w:t>Gi</w:t>
      </w:r>
      <w:proofErr w:type="spellEnd"/>
      <w:r>
        <w:rPr>
          <w:rFonts w:ascii="Arial" w:hAnsi="Arial"/>
          <w:sz w:val="22"/>
          <w:vertAlign w:val="subscript"/>
        </w:rPr>
        <w:t xml:space="preserve">  </w:t>
      </w:r>
      <w:r w:rsidR="00C62E57">
        <w:rPr>
          <w:rFonts w:ascii="Arial" w:hAnsi="Arial"/>
          <w:sz w:val="22"/>
        </w:rPr>
        <w:t xml:space="preserve">and </w:t>
      </w:r>
      <w:proofErr w:type="spellStart"/>
      <w:r w:rsidR="00C62E57">
        <w:rPr>
          <w:rFonts w:ascii="Arial" w:hAnsi="Arial"/>
          <w:sz w:val="22"/>
        </w:rPr>
        <w:t>AdjTariff</w:t>
      </w:r>
      <w:r w:rsidR="00C62E57" w:rsidRPr="008B5A73">
        <w:rPr>
          <w:rFonts w:ascii="Arial" w:hAnsi="Arial"/>
          <w:sz w:val="22"/>
          <w:vertAlign w:val="subscript"/>
        </w:rPr>
        <w:t>i</w:t>
      </w:r>
      <w:proofErr w:type="spellEnd"/>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w:t>
      </w:r>
      <w:proofErr w:type="spellStart"/>
      <w:r>
        <w:t>mid way</w:t>
      </w:r>
      <w:proofErr w:type="spellEnd"/>
      <w:r>
        <w:t xml:space="preserve">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 xml:space="preserve">Note: The </w:t>
      </w:r>
      <w:proofErr w:type="spellStart"/>
      <w:r>
        <w:t>ET</w:t>
      </w:r>
      <w:r w:rsidRPr="00215B08">
        <w:rPr>
          <w:vertAlign w:val="subscript"/>
        </w:rPr>
        <w:t>Gi</w:t>
      </w:r>
      <w:proofErr w:type="spellEnd"/>
      <w:r>
        <w:t xml:space="preserve"> element used in the formula above will be based on an individual Power Stations PS flag and ALF for Power Station </w:t>
      </w:r>
      <w:proofErr w:type="spellStart"/>
      <w:r>
        <w:t>G</w:t>
      </w:r>
      <w:r w:rsidRPr="00215B08">
        <w:rPr>
          <w:vertAlign w:val="subscript"/>
        </w:rPr>
        <w:t>Gi</w:t>
      </w:r>
      <w:proofErr w:type="spellEnd"/>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TNUoS Tariff results in a negative number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proofErr w:type="spellStart"/>
      <w:r>
        <w:rPr>
          <w:rFonts w:ascii="Arial" w:hAnsi="Arial"/>
          <w:i/>
        </w:rPr>
        <w:t>i</w:t>
      </w:r>
      <w:proofErr w:type="spellEnd"/>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t xml:space="preserve">Therefore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r>
        <w:rPr>
          <w:rFonts w:ascii="Arial" w:hAnsi="Arial"/>
          <w:sz w:val="22"/>
        </w:rPr>
        <w:t>Where</w:t>
      </w:r>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t>Non Recovered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proofErr w:type="spellStart"/>
      <w:r>
        <w:rPr>
          <w:rFonts w:ascii="Arial" w:hAnsi="Arial"/>
          <w:sz w:val="22"/>
        </w:rPr>
        <w:t>RFT</w:t>
      </w:r>
      <w:r>
        <w:rPr>
          <w:rFonts w:ascii="Arial" w:hAnsi="Arial"/>
          <w:i/>
          <w:sz w:val="22"/>
          <w:vertAlign w:val="subscript"/>
        </w:rPr>
        <w:t>Di</w:t>
      </w:r>
      <w:proofErr w:type="spellEnd"/>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If the Connection Site falls within a GSP Group’s geographic area, the new GSP that connects directly at the site will be assigned to the demand zone corresponding to the GSP Group, unless;</w:t>
      </w:r>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The factors which will affect the level of TNUoS charges from year to year include</w:t>
      </w:r>
      <w:r w:rsidR="00010EB2">
        <w:t xml:space="preserve"> but are not limited to</w:t>
      </w:r>
      <w:r w:rsidR="00B56030">
        <w:t>-;</w:t>
      </w:r>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TNUoS charges but would not, on the basis of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270" w:name="_Toc274049694"/>
      <w:r w:rsidRPr="007B2988">
        <w:t>Stability &amp; Predictability of TNUoS tariffs</w:t>
      </w:r>
      <w:bookmarkEnd w:id="270"/>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r w:rsidRPr="007B2988">
        <w:t xml:space="preserve">A number of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Demand tariffs for Demand Users directly connected to the NETS at GSPs that connect to more than one demand zone, will be derived from averages of the Peak Security and Year Round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60324"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60324"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As demand C connects at a Connection Site consisting of connections to more than one demand zone, for the purpose of DCLF Transport modelling and calculation of demand zonal tariffs, demand C is spread evenly across the multiple GSP Groups (A and B). Therefore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Similarly, the zonal Year Round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Once the zonal Peak Security and Year Round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Year Round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271" w:name="_Toc32201081"/>
      <w:bookmarkStart w:id="272"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starting at (</w:t>
      </w:r>
      <w:proofErr w:type="spellStart"/>
      <w:r w:rsidR="00A750AE">
        <w:rPr>
          <w:rFonts w:ascii="Arial" w:hAnsi="Arial" w:cs="Arial"/>
          <w:lang w:val="en-US"/>
        </w:rPr>
        <w:t>i</w:t>
      </w:r>
      <w:proofErr w:type="spellEnd"/>
      <w:r w:rsidR="00A750AE">
        <w:rPr>
          <w:rFonts w:ascii="Arial" w:hAnsi="Arial" w:cs="Arial"/>
          <w:lang w:val="en-US"/>
        </w:rPr>
        <w:t xml:space="preserve">)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14.15.137;</w:t>
      </w:r>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r w:rsidRPr="00350AA3">
        <w:rPr>
          <w:rFonts w:ascii="Arial" w:hAnsi="Arial" w:cs="Arial"/>
          <w:lang w:val="en-US"/>
        </w:rPr>
        <w:t>;</w:t>
      </w:r>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or;</w:t>
      </w:r>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or;</w:t>
      </w:r>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14.15.142  shall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unless;</w:t>
      </w:r>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it shall;</w:t>
      </w:r>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a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273"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273"/>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a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274"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274"/>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275" w:name="_Toc32201082"/>
      <w:bookmarkStart w:id="276" w:name="_Toc49661119"/>
      <w:bookmarkEnd w:id="271"/>
      <w:bookmarkEnd w:id="272"/>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277" w:name="_Ref506957800"/>
      <w:bookmarkStart w:id="278" w:name="_Toc32201083"/>
      <w:bookmarkStart w:id="279" w:name="_Toc49661120"/>
      <w:bookmarkStart w:id="280" w:name="_Toc98821478"/>
      <w:bookmarkStart w:id="281" w:name="_Toc111259845"/>
      <w:bookmarkStart w:id="282" w:name="_Toc111262532"/>
      <w:bookmarkStart w:id="283" w:name="_Toc274049695"/>
      <w:bookmarkEnd w:id="275"/>
      <w:bookmarkEnd w:id="276"/>
      <w:r w:rsidRPr="00D54761">
        <w:rPr>
          <w:bCs/>
          <w:color w:val="auto"/>
          <w:sz w:val="28"/>
          <w:szCs w:val="28"/>
        </w:rPr>
        <w:t>14.16 Derivation of the Transmission Network Use of System Energy Consumption Tariff</w:t>
      </w:r>
      <w:bookmarkEnd w:id="277"/>
      <w:bookmarkEnd w:id="278"/>
      <w:bookmarkEnd w:id="279"/>
      <w:r w:rsidRPr="00D54761">
        <w:rPr>
          <w:bCs/>
          <w:color w:val="auto"/>
          <w:sz w:val="28"/>
          <w:szCs w:val="28"/>
        </w:rPr>
        <w:t xml:space="preserve"> and Short Term Capacity Tariff</w:t>
      </w:r>
      <w:bookmarkEnd w:id="280"/>
      <w:bookmarkEnd w:id="281"/>
      <w:bookmarkEnd w:id="282"/>
      <w:r w:rsidRPr="00D54761">
        <w:rPr>
          <w:bCs/>
          <w:color w:val="auto"/>
          <w:sz w:val="28"/>
          <w:szCs w:val="28"/>
        </w:rPr>
        <w:t>s</w:t>
      </w:r>
      <w:bookmarkEnd w:id="283"/>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284" w:name="_Toc274049696"/>
      <w:r>
        <w:t>Short Term Transmission Entry Capacity (STTEC) Tariff</w:t>
      </w:r>
      <w:bookmarkEnd w:id="284"/>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w:t>
      </w:r>
      <w:proofErr w:type="spellStart"/>
      <w:r w:rsidR="00B56030">
        <w:t>ET</w:t>
      </w:r>
      <w:r w:rsidR="00B56030" w:rsidRPr="00991119">
        <w:rPr>
          <w:vertAlign w:val="subscript"/>
        </w:rPr>
        <w:t>Gi</w:t>
      </w:r>
      <w:proofErr w:type="spellEnd"/>
      <w:r w:rsidR="00B56030">
        <w:t xml:space="preserve">) </w:t>
      </w:r>
      <w:r>
        <w:t xml:space="preserve"> annual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 xml:space="preserve">STTECs will not be reconciled following a </w:t>
      </w:r>
      <w:proofErr w:type="spellStart"/>
      <w:r>
        <w:t>mid year</w:t>
      </w:r>
      <w:proofErr w:type="spellEnd"/>
      <w:r>
        <w:t xml:space="preserve">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285" w:name="_Toc274049697"/>
      <w:r w:rsidRPr="00DC7159">
        <w:t>Limited Duration Transmission Entry Capacity (LDTEC) Tariffs</w:t>
      </w:r>
      <w:bookmarkEnd w:id="285"/>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The periods over which the tariff would be prorated would be identical to the periods used when calculating the wider tariff (</w:t>
      </w:r>
      <w:proofErr w:type="spellStart"/>
      <w:r>
        <w:rPr>
          <w:rFonts w:cs="Arial"/>
          <w:szCs w:val="22"/>
        </w:rPr>
        <w:t>ie</w:t>
      </w:r>
      <w:proofErr w:type="spellEnd"/>
      <w:r>
        <w:rPr>
          <w:rFonts w:cs="Arial"/>
          <w:szCs w:val="22"/>
        </w:rPr>
        <w:t xml:space="preserve"> over the whole </w:t>
      </w:r>
      <w:r w:rsidR="00A3322B" w:rsidRPr="00A3322B">
        <w:rPr>
          <w:rFonts w:cs="Arial"/>
          <w:b/>
          <w:szCs w:val="22"/>
        </w:rPr>
        <w:t>Financial Year</w:t>
      </w:r>
      <w:r>
        <w:rPr>
          <w:rFonts w:cs="Arial"/>
          <w:szCs w:val="22"/>
        </w:rPr>
        <w:t>, not just the period that the STTEC is applicable for).  LD</w:t>
      </w:r>
      <w:r>
        <w:t xml:space="preserve">TECs will not be reconciled following a </w:t>
      </w:r>
      <w:proofErr w:type="spellStart"/>
      <w:r>
        <w:t>mid year</w:t>
      </w:r>
      <w:proofErr w:type="spellEnd"/>
      <w:r>
        <w:t xml:space="preserve">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£/kW;</w:t>
      </w:r>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286"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287" w:name="_Toc32201085"/>
      <w:bookmarkStart w:id="288" w:name="_Toc49661123"/>
      <w:bookmarkStart w:id="289" w:name="_Toc274049698"/>
      <w:bookmarkEnd w:id="286"/>
      <w:r w:rsidRPr="00D54761">
        <w:rPr>
          <w:color w:val="auto"/>
          <w:sz w:val="28"/>
          <w:szCs w:val="28"/>
        </w:rPr>
        <w:t>14.17 Demand Charges</w:t>
      </w:r>
      <w:bookmarkEnd w:id="287"/>
      <w:bookmarkEnd w:id="288"/>
      <w:bookmarkEnd w:id="289"/>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290" w:name="_Toc32201086"/>
      <w:bookmarkStart w:id="291" w:name="_Toc49661124"/>
      <w:bookmarkStart w:id="292" w:name="_Toc274049699"/>
      <w:r>
        <w:t>Parties Liable for Demand Charges</w:t>
      </w:r>
      <w:bookmarkEnd w:id="290"/>
      <w:bookmarkEnd w:id="291"/>
      <w:bookmarkEnd w:id="292"/>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w:t>
      </w:r>
      <w:proofErr w:type="spellStart"/>
      <w:r w:rsidR="00010EB2">
        <w:rPr>
          <w:rFonts w:ascii="Arial" w:hAnsi="Arial" w:cs="Arial"/>
          <w:i w:val="0"/>
        </w:rPr>
        <w:t>locational</w:t>
      </w:r>
      <w:r>
        <w:rPr>
          <w:rFonts w:ascii="Arial" w:hAnsi="Arial" w:cs="Arial"/>
          <w:i w:val="0"/>
        </w:rPr>
        <w:t>,</w:t>
      </w:r>
      <w:r w:rsidR="00010EB2">
        <w:rPr>
          <w:rFonts w:ascii="Arial" w:hAnsi="Arial" w:cs="Arial"/>
          <w:b/>
          <w:i w:val="0"/>
        </w:rPr>
        <w:t>Transmission</w:t>
      </w:r>
      <w:proofErr w:type="spellEnd"/>
      <w:r w:rsidR="00010EB2">
        <w:rPr>
          <w:rFonts w:ascii="Arial" w:hAnsi="Arial" w:cs="Arial"/>
          <w:b/>
          <w:i w:val="0"/>
        </w:rPr>
        <w:t xml:space="preserve">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all of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The Lead Party of a Supplier BM Unit;</w:t>
      </w:r>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Power Stations with a Bilateral Connection Agreement;</w:t>
      </w:r>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293" w:name="_Toc32201087"/>
      <w:bookmarkStart w:id="294" w:name="_Toc49661125"/>
      <w:bookmarkStart w:id="295" w:name="_Toc274049700"/>
      <w:r>
        <w:t xml:space="preserve">Basis of </w:t>
      </w:r>
      <w:r w:rsidR="00010EB2">
        <w:t>Demand Locational</w:t>
      </w:r>
      <w:r>
        <w:t xml:space="preserve"> Charges</w:t>
      </w:r>
      <w:bookmarkEnd w:id="293"/>
      <w:bookmarkEnd w:id="294"/>
      <w:bookmarkEnd w:id="295"/>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£0/kW charge for Half Hourly and £0/kWh for Non Half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4"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drawing>
          <wp:inline distT="0" distB="0" distL="0" distR="0" wp14:anchorId="05103F23" wp14:editId="69D3CD79">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133EC337">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w:t>
      </w:r>
      <w:proofErr w:type="spellStart"/>
      <w:r>
        <w:t>pro rated</w:t>
      </w:r>
      <w:proofErr w:type="spellEnd"/>
      <w:r>
        <w:t xml:space="preserve">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3"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4FF00FFF" w14:textId="77777777"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296" w:name="_Toc49661126"/>
      <w:bookmarkStart w:id="297"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00C2F5A6" w14:textId="77777777" w:rsidR="00010EB2" w:rsidRDefault="00010EB2" w:rsidP="007D27B2">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p>
    <w:bookmarkEnd w:id="296"/>
    <w:bookmarkEnd w:id="297"/>
    <w:p w14:paraId="52569647" w14:textId="77777777" w:rsidR="006661FE" w:rsidRDefault="006661FE" w:rsidP="006661FE">
      <w:pPr>
        <w:pStyle w:val="1"/>
        <w:tabs>
          <w:tab w:val="num" w:pos="1134"/>
        </w:tabs>
        <w:jc w:val="both"/>
      </w:pPr>
    </w:p>
    <w:p w14:paraId="5ED00BBE" w14:textId="77777777" w:rsidR="006661FE" w:rsidRPr="00552A83" w:rsidRDefault="006661FE" w:rsidP="007D27B2">
      <w:pPr>
        <w:pStyle w:val="1"/>
        <w:numPr>
          <w:ilvl w:val="0"/>
          <w:numId w:val="55"/>
        </w:numPr>
        <w:tabs>
          <w:tab w:val="clear" w:pos="360"/>
          <w:tab w:val="num" w:pos="1778"/>
        </w:tabs>
        <w:ind w:left="1778"/>
        <w:jc w:val="both"/>
      </w:pPr>
      <w:r>
        <w:t>The Chargeable</w:t>
      </w:r>
      <w:r w:rsidR="00793AFF">
        <w:t xml:space="preserve"> Gross</w:t>
      </w:r>
      <w:r>
        <w:t xml:space="preserve"> Demand Capacity will be the average of the Supplier BM Unit's half-hourly metered </w:t>
      </w:r>
      <w:r w:rsidR="00793AFF">
        <w:t xml:space="preserve">gross </w:t>
      </w:r>
      <w:r>
        <w:t xml:space="preserve">demand during the Triad (and the £/kW tariff), </w:t>
      </w:r>
      <w:r>
        <w:rPr>
          <w:i/>
        </w:rPr>
        <w:t>and</w:t>
      </w: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non half-hourly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298" w:name="_Toc49661127"/>
      <w:bookmarkStart w:id="299" w:name="_Toc274049702"/>
      <w:r w:rsidRPr="004248A1">
        <w:rPr>
          <w:rFonts w:ascii="Arial" w:hAnsi="Arial" w:cs="Arial"/>
          <w:b/>
        </w:rPr>
        <w:t>Power Stations with a Bilateral Connection Agreement</w:t>
      </w:r>
      <w:bookmarkEnd w:id="298"/>
      <w:r w:rsidRPr="004248A1">
        <w:rPr>
          <w:rFonts w:ascii="Arial" w:hAnsi="Arial" w:cs="Arial"/>
          <w:b/>
        </w:rPr>
        <w:t xml:space="preserve"> and Licensable Generation with a Bilateral Embedded Generation Agreement</w:t>
      </w:r>
      <w:bookmarkEnd w:id="299"/>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300" w:name="_Toc49661128"/>
      <w:bookmarkStart w:id="301" w:name="_Toc274049703"/>
      <w:r w:rsidRPr="004248A1">
        <w:rPr>
          <w:rFonts w:ascii="Arial" w:hAnsi="Arial" w:cs="Arial"/>
          <w:b/>
        </w:rPr>
        <w:t>Exemptible Generation and Derogated Distribution Interconnectors with a Bilateral Embedded Generation Agreement</w:t>
      </w:r>
      <w:bookmarkEnd w:id="300"/>
      <w:bookmarkEnd w:id="301"/>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302" w:name="_Toc32201088"/>
      <w:bookmarkStart w:id="303" w:name="_Toc49661130"/>
    </w:p>
    <w:p w14:paraId="2145EB86" w14:textId="77777777" w:rsidR="006661FE" w:rsidRDefault="006661FE" w:rsidP="006661FE">
      <w:pPr>
        <w:pStyle w:val="Heading2"/>
      </w:pPr>
      <w:bookmarkStart w:id="304" w:name="_Toc274049704"/>
      <w:r>
        <w:t>Small Generators Tariffs</w:t>
      </w:r>
      <w:bookmarkEnd w:id="304"/>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305" w:name="_Toc274049705"/>
      <w:r>
        <w:t>The Triad</w:t>
      </w:r>
      <w:bookmarkEnd w:id="302"/>
      <w:bookmarkEnd w:id="303"/>
      <w:bookmarkEnd w:id="305"/>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306"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306"/>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6"/>
              </a:graphicData>
            </a:graphic>
            <wp14:sizeRelH relativeFrom="page">
              <wp14:pctWidth>0</wp14:pctWidth>
            </wp14:sizeRelH>
            <wp14:sizeRelV relativeFrom="page">
              <wp14:pctHeight>0</wp14:pctHeight>
            </wp14:sizeRelV>
          </wp:anchor>
        </w:drawing>
      </w:r>
      <w:bookmarkStart w:id="307" w:name="_Toc497131269"/>
      <w:r w:rsidR="006661FE">
        <w:fldChar w:fldCharType="begin"/>
      </w:r>
      <w:r w:rsidR="006661FE">
        <w:instrText xml:space="preserve"> XE "Triad" </w:instrText>
      </w:r>
      <w:r w:rsidR="006661FE">
        <w:fldChar w:fldCharType="end"/>
      </w:r>
      <w:bookmarkEnd w:id="307"/>
      <w:r w:rsidR="006661FE">
        <w:fldChar w:fldCharType="begin"/>
      </w:r>
      <w:r w:rsidR="006661FE">
        <w:instrText xml:space="preserve"> XE "Trading Unit" </w:instrText>
      </w:r>
      <w:r w:rsidR="006661FE">
        <w:fldChar w:fldCharType="end"/>
      </w:r>
    </w:p>
    <w:bookmarkStart w:id="308"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308"/>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309" w:name="_Hlt497734631"/>
      <w:bookmarkEnd w:id="309"/>
      <w:r>
        <w:t xml:space="preserve"> </w:t>
      </w:r>
      <w:r w:rsidR="002064B2">
        <w:t xml:space="preserve"> Throughout the year Users will submit a Demand Forecast. A Demand Forecast will include:</w:t>
      </w:r>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on</w:t>
      </w:r>
      <w:r w:rsidR="0022187C">
        <w:t>;</w:t>
      </w:r>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have the opportunity to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The sum of the gross demand forecast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at all times,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in order to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The reconciliation process is set out in the CUSC.  The demand reconciliation process compares the monthly charges paid by Users against actual outturn charges.  Due to the Settlements process, reconciliation of demand charges is carried out in two stages;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parts;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310" w:name="_Hlk35263653"/>
      <w:bookmarkStart w:id="311" w:name="_Hlk35263622"/>
      <w:r w:rsidRPr="00010EB2">
        <w:rPr>
          <w:rFonts w:ascii="Arial" w:hAnsi="Arial" w:cs="Arial"/>
          <w:b/>
        </w:rPr>
        <w:t>Initial Reconciliation Part 2 – Non-half-hourly metered demand</w:t>
      </w:r>
    </w:p>
    <w:bookmarkEnd w:id="310"/>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312" w:name="_Hlk35263694"/>
      <w:r w:rsidRPr="00010EB2">
        <w:rPr>
          <w:rFonts w:ascii="Arial" w:hAnsi="Arial" w:cs="Arial"/>
        </w:rPr>
        <w:t xml:space="preserve">non-half-hourly metered demand will be </w:t>
      </w:r>
      <w:bookmarkEnd w:id="312"/>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311"/>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383A34E1" w:rsidR="0022187C" w:rsidRPr="00010EB2" w:rsidRDefault="0022187C" w:rsidP="007D27B2">
      <w:pPr>
        <w:numPr>
          <w:ilvl w:val="0"/>
          <w:numId w:val="99"/>
        </w:numPr>
        <w:jc w:val="both"/>
        <w:rPr>
          <w:rFonts w:ascii="Arial" w:hAnsi="Arial" w:cs="Arial"/>
        </w:rPr>
      </w:pPr>
      <w:r w:rsidRPr="00010EB2">
        <w:rPr>
          <w:rFonts w:ascii="Arial" w:hAnsi="Arial" w:cs="Arial"/>
        </w:rPr>
        <w:t xml:space="preserve">In the event that a manifest error, or multiple errors in the calculation of TNUoS tariffs results in a material discrepancy in </w:t>
      </w:r>
      <w:proofErr w:type="spellStart"/>
      <w:r w:rsidRPr="00010EB2">
        <w:rPr>
          <w:rFonts w:ascii="Arial" w:hAnsi="Arial" w:cs="Arial"/>
        </w:rPr>
        <w:t>a Users</w:t>
      </w:r>
      <w:proofErr w:type="spellEnd"/>
      <w:r w:rsidRPr="00010EB2">
        <w:rPr>
          <w:rFonts w:ascii="Arial" w:hAnsi="Arial" w:cs="Arial"/>
        </w:rPr>
        <w:t xml:space="preserve"> TNUoS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7E5CAE">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7E5CAE">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7E5CAE">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a) an error in the transfer of relevant data between the Transmission Licensees or Distribution Network Operators;</w:t>
      </w:r>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b) an error in the population of the Transport Model with relevant data;</w:t>
      </w:r>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which results in an error in the annual TNUoS charge of a User in excess of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CapEC</w:t>
      </w:r>
      <w:proofErr w:type="spellEnd"/>
      <w:r w:rsidRPr="00CD5631">
        <w:rPr>
          <w:rFonts w:ascii="Arial" w:hAnsi="Arial" w:cs="Arial"/>
          <w:szCs w:val="22"/>
        </w:rPr>
        <w:t xml:space="preserve"> =  The upper limit of the Limiting Regulation</w:t>
      </w:r>
    </w:p>
    <w:p w14:paraId="59DD7246" w14:textId="51FC1B62" w:rsidR="0022187C" w:rsidRPr="00CD5631" w:rsidRDefault="00EC1AE5"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HH gross Demand, in order to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r w:rsidRPr="00CD5631">
        <w:rPr>
          <w:rFonts w:ascii="Arial" w:hAnsi="Arial" w:cs="Arial"/>
        </w:rPr>
        <w:t>Where</w:t>
      </w:r>
    </w:p>
    <w:p w14:paraId="48232A5F"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r w:rsidRPr="00CD5631">
        <w:rPr>
          <w:rFonts w:ascii="Arial" w:hAnsi="Arial" w:cs="Arial"/>
        </w:rPr>
        <w:t>Where</w:t>
      </w:r>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proofErr w:type="spellStart"/>
      <w:r w:rsidRPr="00CD5631">
        <w:rPr>
          <w:rFonts w:ascii="Arial" w:hAnsi="Arial" w:cs="Arial"/>
        </w:rPr>
        <w:t>Gadj</w:t>
      </w:r>
      <w:proofErr w:type="spellEnd"/>
      <w:r w:rsidRPr="00CD5631">
        <w:rPr>
          <w:rFonts w:ascii="Arial" w:hAnsi="Arial" w:cs="Arial"/>
        </w:rPr>
        <w:t xml:space="preserve">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Dadj</w:t>
      </w:r>
      <w:proofErr w:type="spellEnd"/>
      <w:r w:rsidRPr="00CD5631">
        <w:rPr>
          <w:rFonts w:ascii="Arial" w:hAnsi="Arial" w:cs="Arial"/>
          <w:szCs w:val="22"/>
        </w:rPr>
        <w:t xml:space="preserve">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Gadj</w:t>
      </w:r>
      <w:proofErr w:type="spellEnd"/>
      <w:r w:rsidRPr="00CD5631">
        <w:rPr>
          <w:rFonts w:ascii="Arial" w:hAnsi="Arial" w:cs="Arial"/>
          <w:szCs w:val="22"/>
        </w:rPr>
        <w:t xml:space="preserve">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proofErr w:type="spellStart"/>
      <w:r>
        <w:rPr>
          <w:rFonts w:ascii="Arial" w:hAnsi="Arial" w:cs="Arial"/>
          <w:szCs w:val="22"/>
        </w:rPr>
        <w:t>GRadj</w:t>
      </w:r>
      <w:proofErr w:type="spellEnd"/>
      <w:r>
        <w:rPr>
          <w:rFonts w:ascii="Arial" w:hAnsi="Arial" w:cs="Arial"/>
          <w:szCs w:val="22"/>
        </w:rPr>
        <w:t xml:space="preserve">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proofErr w:type="spellStart"/>
      <w:r w:rsidRPr="00CD5631">
        <w:rPr>
          <w:rFonts w:ascii="Arial" w:hAnsi="Arial" w:cs="Arial"/>
        </w:rPr>
        <w:t>GRadj</w:t>
      </w:r>
      <w:proofErr w:type="spellEnd"/>
      <w:r w:rsidRPr="00CD5631">
        <w:rPr>
          <w:rFonts w:ascii="Arial" w:hAnsi="Arial" w:cs="Arial"/>
        </w:rPr>
        <w:t xml:space="preserve">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credited to Demand</w:t>
      </w:r>
    </w:p>
    <w:p w14:paraId="0C672A30"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The rate applied to HH gross Demand, in order to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r w:rsidRPr="00CD5631">
        <w:rPr>
          <w:rFonts w:ascii="Arial" w:hAnsi="Arial" w:cs="Arial"/>
        </w:rPr>
        <w:t>Where</w:t>
      </w:r>
    </w:p>
    <w:p w14:paraId="393C6A1D"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r w:rsidRPr="00CD5631">
        <w:rPr>
          <w:rFonts w:ascii="Arial" w:hAnsi="Arial" w:cs="Arial"/>
        </w:rPr>
        <w:t>Where</w:t>
      </w:r>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proofErr w:type="spellStart"/>
      <w:r w:rsidRPr="00CD5631">
        <w:rPr>
          <w:rFonts w:ascii="Arial" w:hAnsi="Arial" w:cs="Arial"/>
        </w:rPr>
        <w:t>Gadj</w:t>
      </w:r>
      <w:proofErr w:type="spellEnd"/>
      <w:r w:rsidRPr="00CD5631">
        <w:rPr>
          <w:rFonts w:ascii="Arial" w:hAnsi="Arial" w:cs="Arial"/>
        </w:rPr>
        <w:t xml:space="preserve">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Dadj</w:t>
      </w:r>
      <w:proofErr w:type="spellEnd"/>
      <w:r w:rsidRPr="00CD5631">
        <w:rPr>
          <w:rFonts w:ascii="Arial" w:hAnsi="Arial" w:cs="Arial"/>
          <w:szCs w:val="22"/>
        </w:rPr>
        <w:t xml:space="preserve"> =  Revenue to be dispersed to Demand</w:t>
      </w:r>
    </w:p>
    <w:p w14:paraId="282B4CF6"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Gadj</w:t>
      </w:r>
      <w:proofErr w:type="spellEnd"/>
      <w:r w:rsidRPr="00CD5631">
        <w:rPr>
          <w:rFonts w:ascii="Arial" w:hAnsi="Arial" w:cs="Arial"/>
          <w:szCs w:val="22"/>
        </w:rPr>
        <w:t xml:space="preserve">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proofErr w:type="spellStart"/>
      <w:r w:rsidRPr="00CD5631">
        <w:rPr>
          <w:rFonts w:ascii="Arial" w:hAnsi="Arial" w:cs="Arial"/>
          <w:szCs w:val="22"/>
        </w:rPr>
        <w:t>GRadj</w:t>
      </w:r>
      <w:proofErr w:type="spellEnd"/>
      <w:r w:rsidRPr="00CD5631">
        <w:rPr>
          <w:rFonts w:ascii="Arial" w:hAnsi="Arial" w:cs="Arial"/>
          <w:szCs w:val="22"/>
        </w:rPr>
        <w:t xml:space="preserve">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proofErr w:type="spellStart"/>
      <w:r w:rsidRPr="00CD5631">
        <w:rPr>
          <w:rFonts w:ascii="Arial" w:hAnsi="Arial" w:cs="Arial"/>
        </w:rPr>
        <w:t>GRadj</w:t>
      </w:r>
      <w:proofErr w:type="spellEnd"/>
      <w:r w:rsidRPr="00CD5631">
        <w:rPr>
          <w:rFonts w:ascii="Arial" w:hAnsi="Arial" w:cs="Arial"/>
        </w:rPr>
        <w:t xml:space="preserve">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313"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and also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i.e. Suppliers need not Supply any additional information if they accept this default position</w:t>
      </w:r>
    </w:p>
    <w:p w14:paraId="6217ED0C" w14:textId="77777777" w:rsidR="00556B6D" w:rsidRDefault="00556B6D" w:rsidP="00556B6D">
      <w:pPr>
        <w:pStyle w:val="ListParagraph"/>
      </w:pPr>
    </w:p>
    <w:p w14:paraId="4AEDCDCF" w14:textId="77777777"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Where the Supplier fails to provide the data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77777777"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 for the full </w:t>
      </w:r>
      <w:r w:rsidR="00A56602">
        <w:rPr>
          <w:rFonts w:cs="Arial (W1)"/>
          <w:b/>
          <w:bCs/>
        </w:rPr>
        <w:t>Financial Year</w:t>
      </w:r>
      <w:r w:rsidR="00A56602">
        <w:rPr>
          <w:rFonts w:cs="Arial (W1)"/>
        </w:rPr>
        <w:t>. This will be up until the end of the </w:t>
      </w:r>
      <w:r w:rsidR="00A56602">
        <w:rPr>
          <w:rFonts w:cs="Arial (W1)"/>
          <w:b/>
          <w:bCs/>
        </w:rPr>
        <w:t>Financial Year</w:t>
      </w:r>
      <w:r w:rsidR="00A56602">
        <w:rPr>
          <w:rFonts w:cs="Arial (W1)"/>
        </w:rPr>
        <w:t> (31</w:t>
      </w:r>
      <w:r w:rsidR="00A56602">
        <w:rPr>
          <w:rFonts w:cs="Arial (W1)"/>
          <w:vertAlign w:val="superscript"/>
        </w:rPr>
        <w:t>st</w:t>
      </w:r>
      <w:r w:rsidR="00A56602">
        <w:rPr>
          <w:rFonts w:cs="Arial (W1)"/>
        </w:rPr>
        <w:t> March) following delivery of M15 of the Transition Timeline as outlined in the </w:t>
      </w:r>
      <w:r w:rsidR="00A56602">
        <w:rPr>
          <w:rFonts w:cs="Arial (W1)"/>
          <w:b/>
          <w:bCs/>
        </w:rPr>
        <w:t>Authority’s</w:t>
      </w:r>
      <w:r w:rsidR="00A56602">
        <w:rPr>
          <w:rFonts w:cs="Arial (W1)"/>
        </w:rPr>
        <w:t> decision dated 20</w:t>
      </w:r>
      <w:r w:rsidR="00A56602">
        <w:rPr>
          <w:rFonts w:cs="Arial (W1)"/>
          <w:vertAlign w:val="superscript"/>
        </w:rPr>
        <w:t>th</w:t>
      </w:r>
      <w:r w:rsidR="00A56602">
        <w:rPr>
          <w:rFonts w:cs="Arial (W1)"/>
        </w:rPr>
        <w:t xml:space="preserve"> April 2021 on the introduction of half-hourly settlement on a market-wide basis (MHHS).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77777777" w:rsidR="00800968" w:rsidRPr="001319DB"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 and 3.12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 i.e. volumes associated with those Metering Systems that have transferred to Measurement Class F &amp; G in the BSC (NHH to HH settlement) but are to be treated as NHH for the purposes of TNUoS charging should be included in the forecast of Chargeable Energy</w:t>
      </w:r>
      <w:r w:rsidRPr="001319DB">
        <w:t xml:space="preserve"> Capacity and not Chargeable Demand Capacity.</w:t>
      </w:r>
    </w:p>
    <w:p w14:paraId="1A4A3C69" w14:textId="77777777" w:rsidR="00F10ECF" w:rsidRDefault="00F10ECF" w:rsidP="007E2F78">
      <w:pPr>
        <w:pStyle w:val="1"/>
        <w:ind w:left="1627"/>
        <w:jc w:val="both"/>
      </w:pPr>
    </w:p>
    <w:p w14:paraId="2CFC503A" w14:textId="77777777" w:rsidR="006661FE" w:rsidRDefault="006661FE" w:rsidP="006661FE">
      <w:pPr>
        <w:pStyle w:val="1"/>
        <w:jc w:val="both"/>
        <w:rPr>
          <w:sz w:val="20"/>
        </w:rPr>
      </w:pPr>
    </w:p>
    <w:p w14:paraId="669E90DE" w14:textId="77777777" w:rsidR="006661FE" w:rsidRDefault="006661FE" w:rsidP="006661FE">
      <w:pPr>
        <w:pStyle w:val="Heading2"/>
      </w:pPr>
      <w:bookmarkStart w:id="314" w:name="_Toc274049713"/>
      <w:r>
        <w:t>Further Information</w:t>
      </w:r>
      <w:bookmarkEnd w:id="314"/>
    </w:p>
    <w:p w14:paraId="6C287FA5" w14:textId="77777777" w:rsidR="006661FE" w:rsidRDefault="006661FE" w:rsidP="006661FE"/>
    <w:p w14:paraId="68B5C577" w14:textId="77777777" w:rsidR="0022187C" w:rsidRDefault="0022187C" w:rsidP="007D27B2">
      <w:pPr>
        <w:pStyle w:val="1"/>
        <w:numPr>
          <w:ilvl w:val="0"/>
          <w:numId w:val="119"/>
        </w:numPr>
        <w:jc w:val="both"/>
        <w:rPr>
          <w:rFonts w:ascii="Arial" w:hAnsi="Arial" w:cs="Arial"/>
        </w:rPr>
      </w:pPr>
      <w:r>
        <w:rPr>
          <w:rFonts w:ascii="Arial" w:hAnsi="Arial" w:cs="Arial"/>
        </w:rPr>
        <w:t>14</w:t>
      </w:r>
      <w:r>
        <w:rPr>
          <w:rFonts w:ascii="Arial" w:hAnsi="Arial" w:cs="Arial"/>
          <w:b/>
        </w:rPr>
        <w:t>.</w:t>
      </w:r>
      <w:r>
        <w:rPr>
          <w:rFonts w:ascii="Arial" w:hAnsi="Arial" w:cs="Arial"/>
        </w:rPr>
        <w:t>25 Reconciliation of Demand Related Transmission Network Use of System Charges</w:t>
      </w:r>
      <w:r>
        <w:rPr>
          <w:rFonts w:ascii="Arial" w:hAnsi="Arial" w:cs="Arial"/>
          <w:b/>
        </w:rPr>
        <w:t xml:space="preserve"> </w:t>
      </w:r>
      <w:r>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315" w:name="_Toc32201092"/>
      <w:bookmarkStart w:id="316" w:name="_Toc49661139"/>
      <w:bookmarkStart w:id="317" w:name="_Toc274049714"/>
      <w:bookmarkEnd w:id="313"/>
      <w:r w:rsidRPr="00FE40FB">
        <w:rPr>
          <w:color w:val="auto"/>
          <w:sz w:val="28"/>
          <w:szCs w:val="28"/>
        </w:rPr>
        <w:t>14.18 Generation charges</w:t>
      </w:r>
      <w:bookmarkEnd w:id="315"/>
      <w:bookmarkEnd w:id="316"/>
      <w:bookmarkEnd w:id="317"/>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318" w:name="_Toc32201093"/>
      <w:bookmarkStart w:id="319" w:name="_Toc49661140"/>
      <w:bookmarkStart w:id="320" w:name="_Toc274049715"/>
      <w:r>
        <w:t>Parties Liable for Generation Charges</w:t>
      </w:r>
      <w:bookmarkEnd w:id="318"/>
      <w:bookmarkEnd w:id="319"/>
      <w:bookmarkEnd w:id="320"/>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321" w:name="_Toc274049716"/>
      <w:bookmarkStart w:id="322" w:name="_Toc32201094"/>
      <w:bookmarkStart w:id="323" w:name="_Toc49661141"/>
      <w:r>
        <w:t>Structure of Generation Charges</w:t>
      </w:r>
      <w:bookmarkEnd w:id="321"/>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The Wider Tariff is comprised of (</w:t>
      </w:r>
      <w:proofErr w:type="spellStart"/>
      <w:r w:rsidR="00674102">
        <w:t>i</w:t>
      </w:r>
      <w:proofErr w:type="spellEnd"/>
      <w:r w:rsidR="00674102">
        <w:t xml:space="preserve">) a Peak Security element, </w:t>
      </w:r>
      <w:r w:rsidR="00674102" w:rsidRPr="000B6C0D">
        <w:t>(ii) a Year Round Not-Shared element, (iii) Year Round Shared element and</w:t>
      </w:r>
      <w:r w:rsidR="00674102">
        <w:t xml:space="preserve"> (iv) </w:t>
      </w:r>
      <w:r w:rsidR="00527073" w:rsidRPr="00527073">
        <w:t>and, (iv) the Adjustment tariff (if required).</w:t>
      </w:r>
      <w:r w:rsidR="00674102">
        <w:t>.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CC5D138" w14:textId="77777777" w:rsidR="00E90061" w:rsidRDefault="008A41B4" w:rsidP="006D5F93">
      <w:pPr>
        <w:pStyle w:val="1"/>
        <w:ind w:left="1627"/>
        <w:jc w:val="both"/>
        <w:rPr>
          <w:ins w:id="324" w:author="Author" w:date="2024-05-22T12:10:00Z"/>
          <w:rFonts w:cs="Arial"/>
          <w:szCs w:val="22"/>
          <w:lang w:val="en-US"/>
        </w:rPr>
      </w:pPr>
      <m:oMathPara>
        <m:oMath>
          <m:r>
            <w:rPr>
              <w:rFonts w:ascii="Cambria Math" w:eastAsia="Calibri" w:hAnsi="Cambria Math" w:cs="Arial"/>
              <w:szCs w:val="22"/>
              <w:lang w:val="en-US"/>
            </w:rPr>
            <m:t>Wider Annual Liabiity Chargeable Capacity x (PS Tariff+(YRNS Tariff × ALF)+(YRS Tariff × ALF)+Residual Tariff)</m:t>
          </m:r>
        </m:oMath>
      </m:oMathPara>
    </w:p>
    <w:p w14:paraId="72B9A744" w14:textId="77777777" w:rsidR="00E90061" w:rsidRDefault="00E90061" w:rsidP="006D5F93">
      <w:pPr>
        <w:pStyle w:val="1"/>
        <w:ind w:left="1627"/>
        <w:jc w:val="both"/>
        <w:rPr>
          <w:ins w:id="325" w:author="Author" w:date="2024-05-22T12:10:00Z"/>
          <w:rFonts w:cs="Arial"/>
          <w:szCs w:val="22"/>
        </w:rPr>
      </w:pPr>
    </w:p>
    <w:p w14:paraId="1B934985" w14:textId="77777777" w:rsidR="00E90061" w:rsidRDefault="00E90061" w:rsidP="00E90061">
      <w:pPr>
        <w:pStyle w:val="1"/>
        <w:ind w:left="1627"/>
        <w:jc w:val="both"/>
      </w:pPr>
      <w:r w:rsidRPr="000B6C0D">
        <w:rPr>
          <w:rFonts w:cs="Arial"/>
          <w:szCs w:val="22"/>
        </w:rPr>
        <w:t>Intermittent -</w:t>
      </w:r>
      <w:r w:rsidRPr="000B6C0D">
        <w:tab/>
      </w:r>
      <w:r w:rsidRPr="000B6C0D">
        <w:tab/>
      </w:r>
    </w:p>
    <w:p w14:paraId="7C78376C" w14:textId="77777777" w:rsidR="00E90061" w:rsidRDefault="00E90061" w:rsidP="00E90061">
      <w:pPr>
        <w:pStyle w:val="1"/>
        <w:ind w:left="1627"/>
        <w:jc w:val="both"/>
      </w:pPr>
    </w:p>
    <w:p w14:paraId="2AF32EB6" w14:textId="77777777" w:rsidR="00E90061" w:rsidRPr="000B6C0D" w:rsidRDefault="00E90061" w:rsidP="00E90061">
      <w:pPr>
        <w:pStyle w:val="1"/>
        <w:ind w:left="1627"/>
        <w:jc w:val="both"/>
      </w:pPr>
      <w:r w:rsidRPr="000B6C0D">
        <w:t xml:space="preserve">   </w:t>
      </w:r>
    </w:p>
    <w:p w14:paraId="4E53B4FD" w14:textId="77777777" w:rsidR="00E90061" w:rsidRPr="008A41B4" w:rsidRDefault="00E90061" w:rsidP="00E90061">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7C532293" w14:textId="77777777" w:rsidR="00E90061" w:rsidRPr="000B6C0D" w:rsidRDefault="00E90061" w:rsidP="00E90061">
      <w:pPr>
        <w:pStyle w:val="1"/>
        <w:ind w:left="1627"/>
        <w:jc w:val="both"/>
        <w:rPr>
          <w:rFonts w:cs="Arial"/>
          <w:szCs w:val="22"/>
          <w:vertAlign w:val="subscript"/>
        </w:rPr>
      </w:pPr>
    </w:p>
    <w:p w14:paraId="1C626B59" w14:textId="77777777" w:rsidR="00E90061" w:rsidRDefault="00E90061" w:rsidP="00E90061">
      <w:pPr>
        <w:pStyle w:val="1"/>
        <w:ind w:left="1627"/>
        <w:jc w:val="both"/>
      </w:pPr>
      <w:r w:rsidRPr="000B6C0D">
        <w:t>Where:</w:t>
      </w:r>
    </w:p>
    <w:p w14:paraId="06BCF83F" w14:textId="77777777" w:rsidR="00E90061" w:rsidRPr="000B6C0D" w:rsidRDefault="00E90061" w:rsidP="00E90061">
      <w:pPr>
        <w:pStyle w:val="1"/>
        <w:ind w:left="1627"/>
        <w:jc w:val="both"/>
      </w:pPr>
      <w:r w:rsidRPr="000B6C0D">
        <w:t>PS Tariff = Wider Peak Security Tariff</w:t>
      </w:r>
    </w:p>
    <w:p w14:paraId="1A8C443C" w14:textId="77777777" w:rsidR="00E90061" w:rsidRPr="000B6C0D" w:rsidRDefault="00E90061" w:rsidP="00E90061">
      <w:pPr>
        <w:pStyle w:val="1"/>
        <w:ind w:left="1627"/>
        <w:jc w:val="both"/>
      </w:pPr>
      <w:r w:rsidRPr="000B6C0D">
        <w:t>YRNS Tariff  = Wider Year Round Not-Shared Tariff</w:t>
      </w:r>
    </w:p>
    <w:p w14:paraId="12225FE2" w14:textId="77777777" w:rsidR="00E90061" w:rsidRDefault="00E90061" w:rsidP="00E90061">
      <w:pPr>
        <w:pStyle w:val="1"/>
        <w:ind w:left="1627"/>
        <w:jc w:val="both"/>
      </w:pPr>
      <w:r w:rsidRPr="000B6C0D">
        <w:t>YRS Tariff = Wider Year Round Shared Tariff</w:t>
      </w:r>
    </w:p>
    <w:p w14:paraId="4BC5096A" w14:textId="77777777" w:rsidR="00E90061" w:rsidRDefault="00E90061" w:rsidP="00E90061">
      <w:pPr>
        <w:pStyle w:val="1"/>
        <w:ind w:left="1627"/>
        <w:jc w:val="both"/>
      </w:pPr>
      <w:proofErr w:type="spellStart"/>
      <w:r>
        <w:t>Adj</w:t>
      </w:r>
      <w:proofErr w:type="spellEnd"/>
      <w:r>
        <w:t xml:space="preserve"> Tariff = Adjustment Tariff</w:t>
      </w:r>
    </w:p>
    <w:p w14:paraId="584ABB4A" w14:textId="5F91AD7E" w:rsidR="00527073" w:rsidRPr="00C14B15" w:rsidRDefault="006D5F93" w:rsidP="006D5F93">
      <w:pPr>
        <w:pStyle w:val="1"/>
        <w:ind w:left="1627"/>
        <w:jc w:val="both"/>
        <w:rPr>
          <w:rFonts w:cs="Arial"/>
          <w:szCs w:val="22"/>
        </w:rPr>
      </w:pPr>
      <w:r w:rsidRPr="00B25909">
        <w:rPr>
          <w:rFonts w:cs="Arial"/>
          <w:szCs w:val="22"/>
        </w:rPr>
        <w:fldChar w:fldCharType="begin"/>
      </w:r>
      <w:r w:rsidRPr="00B25909">
        <w:rPr>
          <w:rFonts w:cs="Arial"/>
          <w:szCs w:val="22"/>
        </w:rPr>
        <w:instrText xml:space="preserve"> QUOTE Wider Annual Liabiity Chargeable Capacity x (PS Tariff+(YRNS Tariff × ALF)+(YRS Tariff × ALF)+Residual Tariff </w:instrText>
      </w:r>
      <w:r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00EC1AE5">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EC1AE5">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EC1AE5">
        <w:rPr>
          <w:rStyle w:val="CommentReference"/>
          <w:rFonts w:ascii="Arial" w:hAnsi="Arial"/>
        </w:rPr>
        <w:fldChar w:fldCharType="separate"/>
      </w:r>
      <w:r w:rsidR="00556B6D" w:rsidRPr="00556B6D">
        <w:rPr>
          <w:rStyle w:val="CommentReference"/>
          <w:rFonts w:ascii="Arial" w:hAnsi="Arial"/>
        </w:rPr>
        <w:fldChar w:fldCharType="end"/>
      </w:r>
    </w:p>
    <w:p w14:paraId="30683383" w14:textId="77777777" w:rsidR="00B72EB2" w:rsidRPr="00BE6B20" w:rsidRDefault="00B72EB2" w:rsidP="00B72EB2">
      <w:pPr>
        <w:pStyle w:val="1"/>
        <w:ind w:left="1627"/>
        <w:jc w:val="both"/>
        <w:rPr>
          <w:ins w:id="326" w:author="Author" w:date="2024-05-22T12:07:00Z"/>
          <w:highlight w:val="yellow"/>
        </w:rPr>
      </w:pPr>
      <w:ins w:id="327" w:author="Author" w:date="2024-05-22T12:07:00Z">
        <w:r w:rsidRPr="00BE6B20">
          <w:rPr>
            <w:highlight w:val="yellow"/>
          </w:rPr>
          <w:t xml:space="preserve">For a multi technology </w:t>
        </w:r>
        <w:r w:rsidRPr="00BE6B20">
          <w:rPr>
            <w:b/>
            <w:bCs/>
            <w:highlight w:val="yellow"/>
          </w:rPr>
          <w:t>Power Station</w:t>
        </w:r>
        <w:r w:rsidRPr="00BE6B20">
          <w:rPr>
            <w:highlight w:val="yellow"/>
          </w:rPr>
          <w:t xml:space="preserve"> the </w:t>
        </w:r>
        <w:r w:rsidRPr="00BE6B20">
          <w:rPr>
            <w:b/>
            <w:bCs/>
            <w:highlight w:val="yellow"/>
          </w:rPr>
          <w:t>Power Station</w:t>
        </w:r>
        <w:r w:rsidRPr="00BE6B20">
          <w:rPr>
            <w:highlight w:val="yellow"/>
          </w:rPr>
          <w:t xml:space="preserve">’s </w:t>
        </w:r>
        <w:r w:rsidRPr="00BE6B20">
          <w:rPr>
            <w:b/>
            <w:bCs/>
            <w:highlight w:val="yellow"/>
          </w:rPr>
          <w:t>Transmission Entry Capacity</w:t>
        </w:r>
        <w:r w:rsidRPr="00BE6B20">
          <w:rPr>
            <w:highlight w:val="yellow"/>
          </w:rPr>
          <w:t xml:space="preserve"> is allocated across the different generation plant types, specifically:</w:t>
        </w:r>
      </w:ins>
    </w:p>
    <w:p w14:paraId="288D0594" w14:textId="77777777" w:rsidR="00B72EB2" w:rsidRPr="00BE6B20" w:rsidRDefault="00B72EB2" w:rsidP="00B72EB2">
      <w:pPr>
        <w:pStyle w:val="1"/>
        <w:ind w:left="1627"/>
        <w:jc w:val="both"/>
        <w:rPr>
          <w:ins w:id="328" w:author="Author" w:date="2024-05-22T12:07:00Z"/>
          <w:highlight w:val="yellow"/>
        </w:rPr>
      </w:pPr>
    </w:p>
    <w:p w14:paraId="451BC233" w14:textId="77777777" w:rsidR="00B72EB2" w:rsidRPr="00BE6B20" w:rsidRDefault="00EC1AE5" w:rsidP="00B72EB2">
      <w:pPr>
        <w:pStyle w:val="1"/>
        <w:jc w:val="center"/>
        <w:rPr>
          <w:ins w:id="329" w:author="Author" w:date="2024-05-22T12:07:00Z"/>
          <w:highlight w:val="yellow"/>
        </w:rPr>
      </w:pPr>
      <m:oMathPara>
        <m:oMath>
          <m:sSub>
            <m:sSubPr>
              <m:ctrlPr>
                <w:ins w:id="330" w:author="Author" w:date="2024-05-22T12:07:00Z">
                  <w:rPr>
                    <w:rFonts w:ascii="Cambria Math" w:hAnsi="Cambria Math"/>
                    <w:i/>
                    <w:highlight w:val="yellow"/>
                  </w:rPr>
                </w:ins>
              </m:ctrlPr>
            </m:sSubPr>
            <m:e>
              <m:r>
                <w:ins w:id="331" w:author="Author" w:date="2024-05-22T12:07:00Z">
                  <w:rPr>
                    <w:rFonts w:ascii="Cambria Math" w:hAnsi="Cambria Math"/>
                    <w:highlight w:val="yellow"/>
                  </w:rPr>
                  <m:t>MTPSTEC</m:t>
                </w:ins>
              </m:r>
            </m:e>
            <m:sub>
              <m:r>
                <w:ins w:id="332" w:author="Author" w:date="2024-05-22T12:07:00Z">
                  <w:rPr>
                    <w:rFonts w:ascii="Cambria Math" w:hAnsi="Cambria Math"/>
                    <w:highlight w:val="yellow"/>
                  </w:rPr>
                  <m:t>is</m:t>
                </w:ins>
              </m:r>
            </m:sub>
          </m:sSub>
          <m:r>
            <w:ins w:id="333" w:author="Author" w:date="2024-05-22T12:07:00Z">
              <w:rPr>
                <w:rFonts w:ascii="Cambria Math" w:hAnsi="Cambria Math"/>
                <w:highlight w:val="yellow"/>
              </w:rPr>
              <m:t>=</m:t>
            </w:ins>
          </m:r>
          <m:f>
            <m:fPr>
              <m:ctrlPr>
                <w:ins w:id="334" w:author="Author" w:date="2024-05-22T12:07:00Z">
                  <w:rPr>
                    <w:rFonts w:ascii="Cambria Math" w:hAnsi="Cambria Math"/>
                    <w:i/>
                    <w:highlight w:val="yellow"/>
                  </w:rPr>
                </w:ins>
              </m:ctrlPr>
            </m:fPr>
            <m:num>
              <m:sSub>
                <m:sSubPr>
                  <m:ctrlPr>
                    <w:ins w:id="335" w:author="Author" w:date="2024-05-22T12:07:00Z">
                      <w:rPr>
                        <w:rFonts w:ascii="Cambria Math" w:hAnsi="Cambria Math"/>
                        <w:i/>
                        <w:highlight w:val="yellow"/>
                      </w:rPr>
                    </w:ins>
                  </m:ctrlPr>
                </m:sSubPr>
                <m:e>
                  <m:r>
                    <w:ins w:id="336" w:author="Author" w:date="2024-05-22T12:07:00Z">
                      <w:rPr>
                        <w:rFonts w:ascii="Cambria Math" w:hAnsi="Cambria Math"/>
                        <w:highlight w:val="yellow"/>
                      </w:rPr>
                      <m:t>CAP</m:t>
                    </w:ins>
                  </m:r>
                </m:e>
                <m:sub>
                  <m:r>
                    <w:ins w:id="337" w:author="Author" w:date="2024-05-22T12:07:00Z">
                      <w:rPr>
                        <w:rFonts w:ascii="Cambria Math" w:hAnsi="Cambria Math"/>
                        <w:highlight w:val="yellow"/>
                      </w:rPr>
                      <m:t>i</m:t>
                    </w:ins>
                  </m:r>
                </m:sub>
              </m:sSub>
            </m:num>
            <m:den>
              <m:nary>
                <m:naryPr>
                  <m:chr m:val="∑"/>
                  <m:limLoc m:val="undOvr"/>
                  <m:ctrlPr>
                    <w:ins w:id="338" w:author="Author" w:date="2024-05-22T12:07:00Z">
                      <w:rPr>
                        <w:rFonts w:ascii="Cambria Math" w:hAnsi="Cambria Math"/>
                        <w:i/>
                        <w:highlight w:val="yellow"/>
                      </w:rPr>
                    </w:ins>
                  </m:ctrlPr>
                </m:naryPr>
                <m:sub>
                  <m:r>
                    <w:ins w:id="339" w:author="Author" w:date="2024-05-22T12:07:00Z">
                      <w:rPr>
                        <w:rFonts w:ascii="Cambria Math" w:hAnsi="Cambria Math"/>
                        <w:highlight w:val="yellow"/>
                      </w:rPr>
                      <m:t>i=1</m:t>
                    </w:ins>
                  </m:r>
                </m:sub>
                <m:sup>
                  <m:r>
                    <w:ins w:id="340" w:author="Author" w:date="2024-05-22T12:07:00Z">
                      <w:rPr>
                        <w:rFonts w:ascii="Cambria Math" w:hAnsi="Cambria Math"/>
                        <w:highlight w:val="yellow"/>
                      </w:rPr>
                      <m:t>n</m:t>
                    </w:ins>
                  </m:r>
                </m:sup>
                <m:e>
                  <m:sSub>
                    <m:sSubPr>
                      <m:ctrlPr>
                        <w:ins w:id="341" w:author="Author" w:date="2024-05-22T12:07:00Z">
                          <w:rPr>
                            <w:rFonts w:ascii="Cambria Math" w:hAnsi="Cambria Math"/>
                            <w:i/>
                            <w:highlight w:val="yellow"/>
                          </w:rPr>
                        </w:ins>
                      </m:ctrlPr>
                    </m:sSubPr>
                    <m:e>
                      <m:r>
                        <w:ins w:id="342" w:author="Author" w:date="2024-05-22T12:07:00Z">
                          <w:rPr>
                            <w:rFonts w:ascii="Cambria Math" w:hAnsi="Cambria Math"/>
                            <w:highlight w:val="yellow"/>
                          </w:rPr>
                          <m:t>CAP</m:t>
                        </w:ins>
                      </m:r>
                    </m:e>
                    <m:sub>
                      <m:r>
                        <w:ins w:id="343" w:author="Author" w:date="2024-05-22T12:07:00Z">
                          <w:rPr>
                            <w:rFonts w:ascii="Cambria Math" w:hAnsi="Cambria Math"/>
                            <w:highlight w:val="yellow"/>
                          </w:rPr>
                          <m:t>i</m:t>
                        </w:ins>
                      </m:r>
                    </m:sub>
                  </m:sSub>
                </m:e>
              </m:nary>
            </m:den>
          </m:f>
          <m:r>
            <w:ins w:id="344" w:author="Author" w:date="2024-05-22T12:07:00Z">
              <w:rPr>
                <w:rFonts w:ascii="Cambria Math" w:hAnsi="Cambria Math"/>
                <w:highlight w:val="yellow"/>
              </w:rPr>
              <m:t>×</m:t>
            </w:ins>
          </m:r>
          <m:sSub>
            <m:sSubPr>
              <m:ctrlPr>
                <w:ins w:id="345" w:author="Author" w:date="2024-05-22T12:07:00Z">
                  <w:rPr>
                    <w:rFonts w:ascii="Cambria Math" w:hAnsi="Cambria Math"/>
                    <w:i/>
                    <w:highlight w:val="yellow"/>
                  </w:rPr>
                </w:ins>
              </m:ctrlPr>
            </m:sSubPr>
            <m:e>
              <m:r>
                <w:ins w:id="346" w:author="Author" w:date="2024-05-22T12:07:00Z">
                  <w:rPr>
                    <w:rFonts w:ascii="Cambria Math" w:hAnsi="Cambria Math"/>
                    <w:highlight w:val="yellow"/>
                  </w:rPr>
                  <m:t>TEC</m:t>
                </w:ins>
              </m:r>
            </m:e>
            <m:sub>
              <m:r>
                <w:ins w:id="347" w:author="Author" w:date="2024-05-22T12:07:00Z">
                  <w:rPr>
                    <w:rFonts w:ascii="Cambria Math" w:hAnsi="Cambria Math"/>
                    <w:highlight w:val="yellow"/>
                  </w:rPr>
                  <m:t>s</m:t>
                </w:ins>
              </m:r>
            </m:sub>
          </m:sSub>
        </m:oMath>
      </m:oMathPara>
    </w:p>
    <w:p w14:paraId="54F60AA6" w14:textId="77777777" w:rsidR="00B72EB2" w:rsidRPr="00BE6B20" w:rsidRDefault="00B72EB2" w:rsidP="00B72EB2">
      <w:pPr>
        <w:pStyle w:val="1"/>
        <w:ind w:left="1627"/>
        <w:jc w:val="both"/>
        <w:rPr>
          <w:ins w:id="348" w:author="Author" w:date="2024-05-22T12:07:00Z"/>
          <w:highlight w:val="yellow"/>
        </w:rPr>
      </w:pPr>
    </w:p>
    <w:p w14:paraId="7E036043" w14:textId="77777777" w:rsidR="00B72EB2" w:rsidRPr="00BE6B20" w:rsidRDefault="00B72EB2" w:rsidP="00B72EB2">
      <w:pPr>
        <w:pStyle w:val="1"/>
        <w:ind w:left="1627"/>
        <w:jc w:val="both"/>
        <w:rPr>
          <w:ins w:id="349" w:author="Author" w:date="2024-05-22T12:07:00Z"/>
          <w:highlight w:val="yellow"/>
        </w:rPr>
      </w:pPr>
      <w:ins w:id="350" w:author="Author" w:date="2024-05-22T12:07:00Z">
        <w:r w:rsidRPr="00BE6B20">
          <w:rPr>
            <w:highlight w:val="yellow"/>
          </w:rPr>
          <w:t>Where;</w:t>
        </w:r>
      </w:ins>
    </w:p>
    <w:p w14:paraId="6290E200" w14:textId="77777777" w:rsidR="00B72EB2" w:rsidRPr="00BE6B20" w:rsidRDefault="00B72EB2" w:rsidP="00B72EB2">
      <w:pPr>
        <w:pStyle w:val="1"/>
        <w:ind w:left="1627"/>
        <w:jc w:val="both"/>
        <w:rPr>
          <w:ins w:id="351" w:author="Author" w:date="2024-05-22T12:07:00Z"/>
          <w:highlight w:val="yellow"/>
        </w:rPr>
      </w:pPr>
      <w:proofErr w:type="spellStart"/>
      <w:ins w:id="352" w:author="Author" w:date="2024-05-22T12:07:00Z">
        <w:r w:rsidRPr="00BE6B20">
          <w:rPr>
            <w:highlight w:val="yellow"/>
          </w:rPr>
          <w:t>MTPSTECis</w:t>
        </w:r>
        <w:proofErr w:type="spellEnd"/>
        <w:r w:rsidRPr="00BE6B20">
          <w:rPr>
            <w:highlight w:val="yellow"/>
          </w:rPr>
          <w:t xml:space="preserve"> = Multi Technology </w:t>
        </w:r>
        <w:r w:rsidRPr="00BE6B20">
          <w:rPr>
            <w:b/>
            <w:bCs/>
            <w:highlight w:val="yellow"/>
          </w:rPr>
          <w:t>Power Station</w:t>
        </w:r>
        <w:r w:rsidRPr="00BE6B20">
          <w:rPr>
            <w:highlight w:val="yellow"/>
          </w:rPr>
          <w:t xml:space="preserve">’s TEC for technology type </w:t>
        </w:r>
        <w:proofErr w:type="spellStart"/>
        <w:r w:rsidRPr="00BE6B20">
          <w:rPr>
            <w:highlight w:val="yellow"/>
          </w:rPr>
          <w:t>i</w:t>
        </w:r>
        <w:proofErr w:type="spellEnd"/>
        <w:r w:rsidRPr="00BE6B20">
          <w:rPr>
            <w:highlight w:val="yellow"/>
          </w:rPr>
          <w:t xml:space="preserve"> at station</w:t>
        </w:r>
      </w:ins>
    </w:p>
    <w:p w14:paraId="6B3AF6FC" w14:textId="77777777" w:rsidR="00B72EB2" w:rsidRPr="00BE6B20" w:rsidRDefault="00B72EB2" w:rsidP="00B72EB2">
      <w:pPr>
        <w:pStyle w:val="1"/>
        <w:ind w:left="1627"/>
        <w:jc w:val="both"/>
        <w:rPr>
          <w:ins w:id="353" w:author="Author" w:date="2024-05-22T12:07:00Z"/>
          <w:highlight w:val="yellow"/>
        </w:rPr>
      </w:pPr>
      <w:ins w:id="354" w:author="Author" w:date="2024-05-22T12:07:00Z">
        <w:r w:rsidRPr="00BE6B20">
          <w:rPr>
            <w:highlight w:val="yellow"/>
          </w:rPr>
          <w:t>s</w:t>
        </w:r>
      </w:ins>
    </w:p>
    <w:p w14:paraId="50220B58" w14:textId="77777777" w:rsidR="00B72EB2" w:rsidRPr="00BE6B20" w:rsidRDefault="00B72EB2" w:rsidP="00B72EB2">
      <w:pPr>
        <w:pStyle w:val="1"/>
        <w:ind w:left="1627"/>
        <w:jc w:val="both"/>
        <w:rPr>
          <w:ins w:id="355" w:author="Author" w:date="2024-05-22T12:07:00Z"/>
          <w:highlight w:val="yellow"/>
        </w:rPr>
      </w:pPr>
      <w:proofErr w:type="spellStart"/>
      <w:ins w:id="356" w:author="Author" w:date="2024-05-22T12:07:00Z">
        <w:r w:rsidRPr="00BE6B20">
          <w:rPr>
            <w:highlight w:val="yellow"/>
          </w:rPr>
          <w:t>CAP</w:t>
        </w:r>
        <w:r w:rsidRPr="00BE6B20">
          <w:rPr>
            <w:highlight w:val="yellow"/>
            <w:vertAlign w:val="subscript"/>
          </w:rPr>
          <w:t>i</w:t>
        </w:r>
        <w:proofErr w:type="spellEnd"/>
        <w:r w:rsidRPr="00BE6B20">
          <w:rPr>
            <w:highlight w:val="yellow"/>
          </w:rPr>
          <w:t xml:space="preserve">= Maximum Capacity for generation plant type </w:t>
        </w:r>
        <w:proofErr w:type="spellStart"/>
        <w:r w:rsidRPr="00BE6B20">
          <w:rPr>
            <w:highlight w:val="yellow"/>
          </w:rPr>
          <w:t>i</w:t>
        </w:r>
        <w:proofErr w:type="spellEnd"/>
        <w:r w:rsidRPr="00BE6B20">
          <w:rPr>
            <w:highlight w:val="yellow"/>
          </w:rPr>
          <w:t xml:space="preserve"> (or the average of maximum </w:t>
        </w:r>
        <w:r w:rsidRPr="00BE6B20">
          <w:rPr>
            <w:b/>
            <w:bCs/>
            <w:highlight w:val="yellow"/>
          </w:rPr>
          <w:t>BM Unit</w:t>
        </w:r>
        <w:r w:rsidRPr="00BE6B20">
          <w:rPr>
            <w:highlight w:val="yellow"/>
          </w:rPr>
          <w:t xml:space="preserve"> metered values where there is a negative tariff, as per the negative methodology).</w:t>
        </w:r>
      </w:ins>
    </w:p>
    <w:p w14:paraId="451A1B17" w14:textId="77777777" w:rsidR="00B72EB2" w:rsidRPr="00BE6B20" w:rsidRDefault="00B72EB2" w:rsidP="00B72EB2">
      <w:pPr>
        <w:pStyle w:val="1"/>
        <w:ind w:left="1627"/>
        <w:jc w:val="both"/>
        <w:rPr>
          <w:ins w:id="357" w:author="Author" w:date="2024-05-22T12:07:00Z"/>
          <w:highlight w:val="yellow"/>
        </w:rPr>
      </w:pPr>
      <w:ins w:id="358" w:author="Author" w:date="2024-05-22T12:07:00Z">
        <w:r w:rsidRPr="00BE6B20">
          <w:rPr>
            <w:highlight w:val="yellow"/>
          </w:rPr>
          <w:t>TEC</w:t>
        </w:r>
        <w:r w:rsidRPr="00BE6B20">
          <w:rPr>
            <w:highlight w:val="yellow"/>
            <w:vertAlign w:val="subscript"/>
          </w:rPr>
          <w:t>s</w:t>
        </w:r>
        <w:r w:rsidRPr="00BE6B20">
          <w:rPr>
            <w:highlight w:val="yellow"/>
          </w:rPr>
          <w:t xml:space="preserve"> = TEC of </w:t>
        </w:r>
        <w:r w:rsidRPr="00BE6B20">
          <w:rPr>
            <w:b/>
            <w:bCs/>
            <w:highlight w:val="yellow"/>
          </w:rPr>
          <w:t>Power Station</w:t>
        </w:r>
        <w:r w:rsidRPr="00BE6B20">
          <w:rPr>
            <w:highlight w:val="yellow"/>
          </w:rPr>
          <w:t xml:space="preserve"> as defined in the Connection Agreement (or the average of maximum </w:t>
        </w:r>
        <w:r w:rsidRPr="00BE6B20">
          <w:rPr>
            <w:b/>
            <w:bCs/>
            <w:highlight w:val="yellow"/>
          </w:rPr>
          <w:t>Power Station</w:t>
        </w:r>
        <w:r w:rsidRPr="00BE6B20">
          <w:rPr>
            <w:highlight w:val="yellow"/>
          </w:rPr>
          <w:t xml:space="preserve"> metered values where there is a negative tariff, as per the negative methodology).</w:t>
        </w:r>
      </w:ins>
    </w:p>
    <w:p w14:paraId="158E1F52" w14:textId="77777777" w:rsidR="00B72EB2" w:rsidRPr="00BE6B20" w:rsidRDefault="00B72EB2" w:rsidP="00B72EB2">
      <w:pPr>
        <w:pStyle w:val="1"/>
        <w:ind w:left="1627"/>
        <w:jc w:val="both"/>
        <w:rPr>
          <w:ins w:id="359" w:author="Author" w:date="2024-05-22T12:07:00Z"/>
          <w:highlight w:val="yellow"/>
        </w:rPr>
      </w:pPr>
      <w:ins w:id="360" w:author="Author" w:date="2024-05-22T12:07:00Z">
        <w:r w:rsidRPr="00BE6B20">
          <w:rPr>
            <w:highlight w:val="yellow"/>
          </w:rPr>
          <w:t>n = number of different technologies on site</w:t>
        </w:r>
      </w:ins>
    </w:p>
    <w:p w14:paraId="085437BA" w14:textId="77777777" w:rsidR="00B72EB2" w:rsidRPr="00BE6B20" w:rsidRDefault="00B72EB2" w:rsidP="00B72EB2">
      <w:pPr>
        <w:pStyle w:val="1"/>
        <w:ind w:left="1627"/>
        <w:jc w:val="both"/>
        <w:rPr>
          <w:ins w:id="361" w:author="Author" w:date="2024-05-22T12:07:00Z"/>
          <w:highlight w:val="yellow"/>
        </w:rPr>
      </w:pPr>
    </w:p>
    <w:p w14:paraId="21EA911F" w14:textId="77777777" w:rsidR="00B72EB2" w:rsidRPr="00BE6B20" w:rsidRDefault="00B72EB2" w:rsidP="00B72EB2">
      <w:pPr>
        <w:pStyle w:val="1"/>
        <w:ind w:left="1627"/>
        <w:jc w:val="both"/>
        <w:rPr>
          <w:ins w:id="362" w:author="Author" w:date="2024-05-22T12:07:00Z"/>
          <w:highlight w:val="yellow"/>
        </w:rPr>
      </w:pPr>
      <w:ins w:id="363" w:author="Author" w:date="2024-05-22T12:07:00Z">
        <w:r w:rsidRPr="00BE6B20">
          <w:rPr>
            <w:highlight w:val="yellow"/>
          </w:rPr>
          <w:t xml:space="preserve">For a multi technology </w:t>
        </w:r>
        <w:r w:rsidRPr="00BE6B20">
          <w:rPr>
            <w:b/>
            <w:bCs/>
            <w:highlight w:val="yellow"/>
          </w:rPr>
          <w:t>Power Station</w:t>
        </w:r>
        <w:r w:rsidRPr="00BE6B20">
          <w:rPr>
            <w:highlight w:val="yellow"/>
          </w:rPr>
          <w:t xml:space="preserve">’s wider liability, the Chargeable Capacity associated with each technology type is the </w:t>
        </w:r>
        <w:proofErr w:type="spellStart"/>
        <w:r w:rsidRPr="00BE6B20">
          <w:rPr>
            <w:highlight w:val="yellow"/>
          </w:rPr>
          <w:t>MTPSTEC</w:t>
        </w:r>
        <w:r w:rsidRPr="00BE6B20">
          <w:rPr>
            <w:highlight w:val="yellow"/>
            <w:vertAlign w:val="subscript"/>
          </w:rPr>
          <w:t>is</w:t>
        </w:r>
        <w:proofErr w:type="spellEnd"/>
        <w:r w:rsidRPr="00BE6B20">
          <w:rPr>
            <w:highlight w:val="yellow"/>
          </w:rPr>
          <w:t xml:space="preserve">. The charge for a multi technology </w:t>
        </w:r>
        <w:r w:rsidRPr="00BE6B20">
          <w:rPr>
            <w:b/>
            <w:bCs/>
            <w:highlight w:val="yellow"/>
          </w:rPr>
          <w:t>Power Station</w:t>
        </w:r>
        <w:r w:rsidRPr="00BE6B20">
          <w:rPr>
            <w:highlight w:val="yellow"/>
          </w:rPr>
          <w:t xml:space="preserve"> will be calculated as the summation of all individual technology type liabilities as calculated using </w:t>
        </w:r>
        <w:proofErr w:type="spellStart"/>
        <w:r w:rsidRPr="00BE6B20">
          <w:rPr>
            <w:highlight w:val="yellow"/>
          </w:rPr>
          <w:t>MTPSTEC</w:t>
        </w:r>
        <w:r w:rsidRPr="00BE6B20">
          <w:rPr>
            <w:highlight w:val="yellow"/>
            <w:vertAlign w:val="subscript"/>
          </w:rPr>
          <w:t>is</w:t>
        </w:r>
        <w:proofErr w:type="spellEnd"/>
        <w:r w:rsidRPr="00BE6B20">
          <w:rPr>
            <w:highlight w:val="yellow"/>
          </w:rPr>
          <w:t>.</w:t>
        </w:r>
      </w:ins>
    </w:p>
    <w:p w14:paraId="0689931D" w14:textId="77777777" w:rsidR="00C14B15" w:rsidRDefault="00C14B15" w:rsidP="00674102">
      <w:pPr>
        <w:pStyle w:val="1"/>
        <w:ind w:left="1627"/>
        <w:jc w:val="both"/>
        <w:rPr>
          <w:ins w:id="364" w:author="Author" w:date="2024-05-22T12:08:00Z"/>
          <w:rFonts w:cs="Arial"/>
          <w:szCs w:val="22"/>
        </w:rPr>
      </w:pPr>
    </w:p>
    <w:p w14:paraId="05F2F5AA" w14:textId="77777777" w:rsidR="00CF1034" w:rsidRPr="00BE6B20" w:rsidRDefault="00CF1034" w:rsidP="00CF1034">
      <w:pPr>
        <w:pStyle w:val="1"/>
        <w:ind w:left="1627"/>
        <w:jc w:val="both"/>
        <w:rPr>
          <w:ins w:id="365" w:author="Author" w:date="2024-05-22T12:09:00Z"/>
          <w:highlight w:val="yellow"/>
          <w:u w:val="single"/>
        </w:rPr>
      </w:pPr>
      <w:ins w:id="366" w:author="Author" w:date="2024-05-22T12:09:00Z">
        <w:r w:rsidRPr="00BE6B20">
          <w:rPr>
            <w:highlight w:val="yellow"/>
            <w:u w:val="single"/>
          </w:rPr>
          <w:t>Negative Methodology</w:t>
        </w:r>
      </w:ins>
    </w:p>
    <w:p w14:paraId="54C733C7" w14:textId="77777777" w:rsidR="00CF1034" w:rsidRPr="00BE6B20" w:rsidRDefault="00CF1034" w:rsidP="00CF1034">
      <w:pPr>
        <w:pStyle w:val="1"/>
        <w:ind w:left="1627"/>
        <w:jc w:val="both"/>
        <w:rPr>
          <w:ins w:id="367" w:author="Author" w:date="2024-05-22T12:09:00Z"/>
          <w:highlight w:val="yellow"/>
        </w:rPr>
      </w:pPr>
    </w:p>
    <w:p w14:paraId="791A3BE5" w14:textId="77777777" w:rsidR="00CF1034" w:rsidRDefault="00CF1034" w:rsidP="00CF1034">
      <w:pPr>
        <w:pStyle w:val="1"/>
        <w:ind w:left="1627"/>
        <w:jc w:val="both"/>
        <w:rPr>
          <w:ins w:id="368" w:author="Author" w:date="2024-05-22T12:09:00Z"/>
        </w:rPr>
      </w:pPr>
      <w:ins w:id="369" w:author="Author" w:date="2024-05-22T12:09:00Z">
        <w:r w:rsidRPr="00BE6B20">
          <w:rPr>
            <w:highlight w:val="yellow"/>
          </w:rPr>
          <w:t xml:space="preserve">When any of the </w:t>
        </w:r>
        <w:r w:rsidRPr="00BE6B20">
          <w:rPr>
            <w:b/>
            <w:bCs/>
            <w:highlight w:val="yellow"/>
          </w:rPr>
          <w:t>BM Units</w:t>
        </w:r>
        <w:r w:rsidRPr="00BE6B20">
          <w:rPr>
            <w:highlight w:val="yellow"/>
          </w:rPr>
          <w:t xml:space="preserve"> at a </w:t>
        </w:r>
        <w:r w:rsidRPr="00BE6B20">
          <w:rPr>
            <w:b/>
            <w:bCs/>
            <w:highlight w:val="yellow"/>
          </w:rPr>
          <w:t>Power Station</w:t>
        </w:r>
        <w:r w:rsidRPr="00BE6B20">
          <w:rPr>
            <w:highlight w:val="yellow"/>
          </w:rPr>
          <w:t xml:space="preserve"> are initially calculated to have a negative tariff, the final charge will be calculated using different capacity inputs to MTPSTEC. </w:t>
        </w:r>
        <w:proofErr w:type="spellStart"/>
        <w:r w:rsidRPr="00BE6B20">
          <w:rPr>
            <w:highlight w:val="yellow"/>
          </w:rPr>
          <w:t>CAPi</w:t>
        </w:r>
        <w:proofErr w:type="spellEnd"/>
        <w:r w:rsidRPr="00BE6B20">
          <w:rPr>
            <w:highlight w:val="yellow"/>
          </w:rPr>
          <w:t xml:space="preserve"> in the above equation will use maximum metered volumes for each </w:t>
        </w:r>
        <w:r w:rsidRPr="00BE6B20">
          <w:rPr>
            <w:b/>
            <w:bCs/>
            <w:highlight w:val="yellow"/>
          </w:rPr>
          <w:t>BM Unit</w:t>
        </w:r>
        <w:r w:rsidRPr="00BE6B20">
          <w:rPr>
            <w:highlight w:val="yellow"/>
          </w:rPr>
          <w:t xml:space="preserve"> instead of installed capacity. These will be the average of the capped metered volumes during the three </w:t>
        </w:r>
        <w:r w:rsidRPr="00BE6B20">
          <w:rPr>
            <w:b/>
            <w:bCs/>
            <w:highlight w:val="yellow"/>
          </w:rPr>
          <w:t>Settlement Periods</w:t>
        </w:r>
        <w:r w:rsidRPr="00BE6B20">
          <w:rPr>
            <w:highlight w:val="yellow"/>
          </w:rPr>
          <w:t xml:space="preserve"> which have the highest metered volumes for the </w:t>
        </w:r>
        <w:r w:rsidRPr="00BE6B20">
          <w:rPr>
            <w:b/>
            <w:bCs/>
            <w:highlight w:val="yellow"/>
          </w:rPr>
          <w:t>BM Unit</w:t>
        </w:r>
        <w:r w:rsidRPr="00BE6B20">
          <w:rPr>
            <w:highlight w:val="yellow"/>
          </w:rPr>
          <w:t xml:space="preserve">, separated by at least 10 clear business days, and between November and February of the relevant </w:t>
        </w:r>
        <w:r w:rsidRPr="00BE6B20">
          <w:rPr>
            <w:b/>
            <w:bCs/>
            <w:highlight w:val="yellow"/>
          </w:rPr>
          <w:t>Financial Year</w:t>
        </w:r>
        <w:r w:rsidRPr="00BE6B20">
          <w:rPr>
            <w:highlight w:val="yellow"/>
          </w:rPr>
          <w:t xml:space="preserve"> inclusive. TEC in the equation will also be replaced by maximum metered volumes for the </w:t>
        </w:r>
        <w:r w:rsidRPr="00BE6B20">
          <w:rPr>
            <w:b/>
            <w:bCs/>
            <w:highlight w:val="yellow"/>
          </w:rPr>
          <w:t>Power Station</w:t>
        </w:r>
        <w:r w:rsidRPr="00BE6B20">
          <w:rPr>
            <w:highlight w:val="yellow"/>
          </w:rPr>
          <w:t>.</w:t>
        </w:r>
      </w:ins>
    </w:p>
    <w:p w14:paraId="6C5E04C7" w14:textId="77777777" w:rsidR="00B72EB2" w:rsidRDefault="00B72EB2" w:rsidP="00674102">
      <w:pPr>
        <w:pStyle w:val="1"/>
        <w:ind w:left="1627"/>
        <w:jc w:val="both"/>
        <w:rPr>
          <w:ins w:id="370" w:author="Author" w:date="2024-05-22T12:08:00Z"/>
          <w:rFonts w:cs="Arial"/>
          <w:szCs w:val="22"/>
        </w:rPr>
      </w:pPr>
    </w:p>
    <w:p w14:paraId="60B8E423" w14:textId="77777777" w:rsidR="00B72EB2" w:rsidRDefault="00B72EB2" w:rsidP="00674102">
      <w:pPr>
        <w:pStyle w:val="1"/>
        <w:ind w:left="1627"/>
        <w:jc w:val="both"/>
        <w:rPr>
          <w:rFonts w:cs="Arial"/>
          <w:szCs w:val="22"/>
        </w:rPr>
      </w:pP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w:t>
      </w:r>
      <w:proofErr w:type="spellStart"/>
      <w:r>
        <w:t>pro rated</w:t>
      </w:r>
      <w:proofErr w:type="spellEnd"/>
      <w:r>
        <w:t xml:space="preserve">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tariff changes from being positive to negative or vice versa, the Chargeable Capacity for the entire </w:t>
      </w:r>
      <w:r w:rsidR="00A3322B" w:rsidRPr="00A3322B">
        <w:rPr>
          <w:b/>
        </w:rPr>
        <w:t>Financial Year</w:t>
      </w:r>
      <w:r>
        <w:t xml:space="preserve"> will be determined based on the net position of the </w:t>
      </w:r>
      <w:proofErr w:type="spellStart"/>
      <w:r>
        <w:t>pro rated</w:t>
      </w:r>
      <w:proofErr w:type="spellEnd"/>
      <w:r>
        <w:t xml:space="preserve">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371" w:name="_Toc274049717"/>
      <w:r>
        <w:t>Basis of Wider Generation Charges</w:t>
      </w:r>
      <w:bookmarkEnd w:id="322"/>
      <w:bookmarkEnd w:id="323"/>
      <w:bookmarkEnd w:id="371"/>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372" w:name="_Toc274049718"/>
      <w:r w:rsidRPr="00887323">
        <w:rPr>
          <w:rFonts w:ascii="Arial" w:hAnsi="Arial" w:cs="Arial"/>
          <w:b/>
        </w:rPr>
        <w:t>Generation with positive wider tariffs</w:t>
      </w:r>
      <w:bookmarkEnd w:id="372"/>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373" w:name="_Ref272935596"/>
      <w:r>
        <w:t>The short-term chargeable capacity for Power Stations situated with positive generation tariffs is any approved STTEC or LDTEC applicable to that Power Station during a valid STTEC Period or LDTEC Period, as appropriate.</w:t>
      </w:r>
      <w:bookmarkEnd w:id="373"/>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376" w:name="_Toc49661143"/>
      <w:bookmarkStart w:id="377" w:name="_Toc274049719"/>
      <w:r w:rsidRPr="004248A1">
        <w:rPr>
          <w:rFonts w:ascii="Arial" w:hAnsi="Arial" w:cs="Arial"/>
          <w:b/>
        </w:rPr>
        <w:t xml:space="preserve">Generation with negative wider </w:t>
      </w:r>
      <w:bookmarkEnd w:id="376"/>
      <w:r w:rsidRPr="004248A1">
        <w:rPr>
          <w:rFonts w:ascii="Arial" w:hAnsi="Arial" w:cs="Arial"/>
          <w:b/>
        </w:rPr>
        <w:t>tariffs</w:t>
      </w:r>
      <w:bookmarkEnd w:id="377"/>
    </w:p>
    <w:p w14:paraId="5B84D42C" w14:textId="77777777" w:rsidR="006661FE" w:rsidRDefault="006661FE" w:rsidP="007D27B2">
      <w:pPr>
        <w:pStyle w:val="1"/>
        <w:numPr>
          <w:ilvl w:val="0"/>
          <w:numId w:val="73"/>
        </w:numPr>
        <w:jc w:val="both"/>
      </w:pPr>
      <w:bookmarkStart w:id="378"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For the avoidance of doubt, TNUoS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379"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379"/>
    </w:p>
    <w:bookmarkEnd w:id="378"/>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As noted above, a negative LDTEC tariff in negative generation charging zones is set to zero.  Accordingly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380" w:name="_Toc274049720"/>
      <w:r>
        <w:t>Basis of Local Generation Charges</w:t>
      </w:r>
      <w:bookmarkEnd w:id="380"/>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381" w:name="_Toc497131273"/>
      <w:bookmarkStart w:id="382" w:name="_Toc32201095"/>
      <w:bookmarkStart w:id="383" w:name="_Toc49661145"/>
      <w:bookmarkStart w:id="384" w:name="_Toc274049722"/>
      <w:bookmarkStart w:id="385" w:name="_Hlt497625183"/>
      <w:r>
        <w:t>Monthly Charges</w:t>
      </w:r>
      <w:bookmarkEnd w:id="381"/>
      <w:bookmarkEnd w:id="382"/>
      <w:bookmarkEnd w:id="383"/>
      <w:bookmarkEnd w:id="384"/>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386" w:name="_Hlt532284319"/>
      <w:bookmarkStart w:id="387" w:name="_Ref272933161"/>
      <w:bookmarkEnd w:id="386"/>
      <w:r>
        <w:t xml:space="preserve">Initial Transmission Network Use of System Generation Charges for each </w:t>
      </w:r>
      <w:r w:rsidR="00A3322B" w:rsidRPr="00A3322B">
        <w:rPr>
          <w:b/>
        </w:rPr>
        <w:t>Financial Year</w:t>
      </w:r>
      <w:r>
        <w:t xml:space="preserve"> will be based on the Power Station Transmission Entry Capacity (TEC)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387"/>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388" w:name="_Toc274049723"/>
      <w:r>
        <w:t>Ad hoc Charges</w:t>
      </w:r>
      <w:bookmarkEnd w:id="388"/>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proofErr w:type="spellStart"/>
      <w:r>
        <w:t>i</w:t>
      </w:r>
      <w:proofErr w:type="spellEnd"/>
      <w:r>
        <w:t>)</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ged on a monthly basis.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1"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389" w:name="_Toc274049724"/>
      <w:r w:rsidRPr="00FE2E3E">
        <w:t>Embedded Transmission Use of System Charges “</w:t>
      </w:r>
      <w:proofErr w:type="spellStart"/>
      <w:r w:rsidRPr="00FE2E3E">
        <w:t>ETUoS</w:t>
      </w:r>
      <w:proofErr w:type="spellEnd"/>
      <w:r w:rsidRPr="00FE2E3E">
        <w:t>”</w:t>
      </w:r>
      <w:bookmarkEnd w:id="389"/>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390" w:name="_Ref272933204"/>
      <w:r>
        <w:t xml:space="preserve">The </w:t>
      </w:r>
      <w:proofErr w:type="spellStart"/>
      <w:r>
        <w:t>ETUoS</w:t>
      </w:r>
      <w:proofErr w:type="spellEnd"/>
      <w:r>
        <w:t xml:space="preserve"> charges are a component of Use of System charges levied on offshore generators whose offshore transmission connection is embedded in an onshore distribution network.  The charge relates to the provision and use of the onshore distribution network.</w:t>
      </w:r>
      <w:bookmarkEnd w:id="390"/>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 xml:space="preserve">The main purpose of </w:t>
      </w:r>
      <w:proofErr w:type="spellStart"/>
      <w:r>
        <w:t>ETUoS</w:t>
      </w:r>
      <w:proofErr w:type="spellEnd"/>
      <w:r>
        <w:t xml:space="preserve"> charges is to pass through the charges that are levied by the DNO on the NETSO to the offshore generator(s).  This charge</w:t>
      </w:r>
      <w:r w:rsidR="006D5F93">
        <w:t>,</w:t>
      </w:r>
      <w:r>
        <w:t xml:space="preserve"> </w:t>
      </w:r>
      <w:r w:rsidR="007256FB" w:rsidRPr="007256FB">
        <w:t xml:space="preserve">known as the </w:t>
      </w:r>
      <w:proofErr w:type="spellStart"/>
      <w:r w:rsidR="007256FB" w:rsidRPr="007256FB">
        <w:t>ETUoS</w:t>
      </w:r>
      <w:r w:rsidR="00E47856" w:rsidRPr="00CD5631">
        <w:rPr>
          <w:u w:val="single"/>
          <w:vertAlign w:val="subscript"/>
        </w:rPr>
        <w:t>DNO</w:t>
      </w:r>
      <w:proofErr w:type="spellEnd"/>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 xml:space="preserve">In the case of some relevant transitional offshore generation projects, </w:t>
      </w:r>
      <w:proofErr w:type="spellStart"/>
      <w:r>
        <w:t>ETUoS</w:t>
      </w:r>
      <w:proofErr w:type="spellEnd"/>
      <w:r>
        <w:t xml:space="preserve"> will also be used to pass through historic DNO capital contributions forming part of the Offshore Transmission Owner tender revenue stream</w:t>
      </w:r>
      <w:r w:rsidR="007256FB">
        <w:t xml:space="preserve">, </w:t>
      </w:r>
      <w:r w:rsidR="007256FB" w:rsidRPr="007256FB">
        <w:t xml:space="preserve">this is known as the </w:t>
      </w:r>
      <w:proofErr w:type="spellStart"/>
      <w:r w:rsidR="007256FB" w:rsidRPr="00BA0D43">
        <w:t>ETUoS</w:t>
      </w:r>
      <w:r w:rsidR="00E47856" w:rsidRPr="00CD5631">
        <w:rPr>
          <w:u w:val="single"/>
          <w:vertAlign w:val="subscript"/>
        </w:rPr>
        <w:t>OFTO</w:t>
      </w:r>
      <w:proofErr w:type="spellEnd"/>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 xml:space="preserve">The </w:t>
      </w:r>
      <w:proofErr w:type="spellStart"/>
      <w:r w:rsidRPr="00BA0D43">
        <w:t>ETUoS</w:t>
      </w:r>
      <w:r w:rsidR="00EA1182" w:rsidRPr="00CD5631">
        <w:rPr>
          <w:u w:val="single"/>
          <w:vertAlign w:val="subscript"/>
        </w:rPr>
        <w:t>OFTO</w:t>
      </w:r>
      <w:proofErr w:type="spellEnd"/>
      <w:r w:rsidRPr="00BA0D43">
        <w:t xml:space="preserve"> tariff shall be the ratio of the Offshore Transmission Owner revenue (£) associated with DNO capital contributions and the 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 xml:space="preserve">In the year of asset transfer to the OFTO, the </w:t>
      </w:r>
      <w:proofErr w:type="spellStart"/>
      <w:r w:rsidRPr="00BA0D43">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EC1AE5" w:rsidP="00F1129E">
      <w:pPr>
        <w:jc w:val="center"/>
        <w:rPr>
          <w:u w:val="single"/>
        </w:rPr>
      </w:pPr>
      <m:oMathPara>
        <m:oMath>
          <m:f>
            <m:fPr>
              <m:ctrlPr>
                <w:rPr>
                  <w:rFonts w:ascii="Cambria Math" w:hAnsi="Cambria Math"/>
                  <w:i/>
                  <w:sz w:val="22"/>
                  <w:szCs w:val="22"/>
                </w:rPr>
              </m:ctrlPr>
            </m:fPr>
            <m:num>
              <m:r>
                <w:rPr>
                  <w:rFonts w:ascii="Cambria Math" w:hAnsi="Cambria Math"/>
                </w:rPr>
                <m:t>DNRevOFTO1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 xml:space="preserve">In all subsequent years, the </w:t>
      </w:r>
      <w:proofErr w:type="spellStart"/>
      <w:r w:rsidRPr="00BA0D43">
        <w:t>ETUoS</w:t>
      </w:r>
      <w:r w:rsidRPr="00CD5631">
        <w:rPr>
          <w:u w:val="single"/>
          <w:vertAlign w:val="subscript"/>
        </w:rPr>
        <w:t>OFTO</w:t>
      </w:r>
      <w:proofErr w:type="spellEnd"/>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proofErr w:type="spellStart"/>
      <w:r w:rsidRPr="00CC06E2">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proofErr w:type="spellStart"/>
      <w:r w:rsidRPr="00BA0D43">
        <w:t>ETUoS</w:t>
      </w:r>
      <w:bookmarkStart w:id="391" w:name="_Hlk155617635"/>
      <w:r w:rsidR="00CC06E2" w:rsidRPr="00CD5631">
        <w:rPr>
          <w:u w:val="single"/>
          <w:vertAlign w:val="subscript"/>
        </w:rPr>
        <w:t>DNO</w:t>
      </w:r>
      <w:bookmarkEnd w:id="391"/>
      <w:proofErr w:type="spellEnd"/>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w:t>
      </w:r>
      <w:proofErr w:type="spellStart"/>
      <w:r w:rsidRPr="00BA0D43">
        <w:t>ETUoS</w:t>
      </w:r>
      <w:r w:rsidR="00CC06E2" w:rsidRPr="00CD5631">
        <w:rPr>
          <w:u w:val="single"/>
          <w:vertAlign w:val="subscript"/>
        </w:rPr>
        <w:t>OFTO</w:t>
      </w:r>
      <w:proofErr w:type="spellEnd"/>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 xml:space="preserve">Where a DNO’s charge relates to more than one offshore generator, the related </w:t>
      </w:r>
      <w:proofErr w:type="spellStart"/>
      <w:r w:rsidRPr="00BA0D43">
        <w:t>ETUoS</w:t>
      </w:r>
      <w:r w:rsidR="00CC06E2" w:rsidRPr="00CD5631">
        <w:rPr>
          <w:u w:val="single"/>
          <w:vertAlign w:val="subscript"/>
        </w:rPr>
        <w:t>DNO</w:t>
      </w:r>
      <w:proofErr w:type="spellEnd"/>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 xml:space="preserve">Invoices for </w:t>
      </w:r>
      <w:proofErr w:type="spellStart"/>
      <w:r w:rsidRPr="00BA0D43">
        <w:t>ETUoS</w:t>
      </w:r>
      <w:r w:rsidR="00CC06E2" w:rsidRPr="00CD5631">
        <w:rPr>
          <w:u w:val="single"/>
          <w:vertAlign w:val="subscript"/>
        </w:rPr>
        <w:t>DNO</w:t>
      </w:r>
      <w:proofErr w:type="spellEnd"/>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t xml:space="preserve">As the </w:t>
      </w:r>
      <w:proofErr w:type="spellStart"/>
      <w:r w:rsidRPr="00BA0D43">
        <w:t>ETUoS</w:t>
      </w:r>
      <w:r w:rsidR="00CC06E2" w:rsidRPr="00CD5631">
        <w:rPr>
          <w:u w:val="single"/>
          <w:vertAlign w:val="subscript"/>
        </w:rPr>
        <w:t>DNO</w:t>
      </w:r>
      <w:proofErr w:type="spellEnd"/>
      <w:r w:rsidRPr="00BA0D43">
        <w:t xml:space="preserve"> charges reflect the DNO charges to</w:t>
      </w:r>
      <w:r w:rsidR="006823C2" w:rsidRPr="00BA0D43">
        <w:t xml:space="preserve"> </w:t>
      </w:r>
      <w:r w:rsidR="00E71EB2" w:rsidRPr="00BA0D43">
        <w:rPr>
          <w:b/>
        </w:rPr>
        <w:t>The Company</w:t>
      </w:r>
      <w:r w:rsidRPr="00BA0D43">
        <w:t xml:space="preserve">, such charges will be subject to variation when varied by the DNO.  Where the User disputes regarding the </w:t>
      </w:r>
      <w:proofErr w:type="spellStart"/>
      <w:r w:rsidRPr="00BA0D43">
        <w:t>ETUoS</w:t>
      </w:r>
      <w:r w:rsidR="00CC06E2" w:rsidRPr="00CD5631">
        <w:rPr>
          <w:u w:val="single"/>
          <w:vertAlign w:val="subscript"/>
        </w:rPr>
        <w:t>DNO</w:t>
      </w:r>
      <w:proofErr w:type="spellEnd"/>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392" w:name="_Toc32201096"/>
      <w:bookmarkStart w:id="393" w:name="_Toc49661146"/>
      <w:bookmarkStart w:id="394" w:name="_Toc274049725"/>
      <w:r>
        <w:t>Reconciliation of Generation Charges</w:t>
      </w:r>
      <w:bookmarkEnd w:id="392"/>
      <w:bookmarkEnd w:id="393"/>
      <w:bookmarkEnd w:id="394"/>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21DEA59E"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7E5CAE">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395" w:name="_Toc32201097"/>
      <w:bookmarkStart w:id="396" w:name="_Toc49661147"/>
      <w:bookmarkStart w:id="397" w:name="_Toc274049726"/>
      <w:bookmarkEnd w:id="385"/>
      <w:r>
        <w:t>Further Information</w:t>
      </w:r>
      <w:bookmarkEnd w:id="395"/>
      <w:bookmarkEnd w:id="396"/>
      <w:bookmarkEnd w:id="397"/>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398" w:name="_Toc32201098"/>
      <w:r>
        <w:br w:type="page"/>
      </w:r>
      <w:bookmarkStart w:id="399" w:name="_Toc49661148"/>
      <w:bookmarkStart w:id="400" w:name="_Toc274049727"/>
      <w:r w:rsidRPr="00FE40FB">
        <w:rPr>
          <w:color w:val="auto"/>
          <w:sz w:val="28"/>
          <w:szCs w:val="28"/>
        </w:rPr>
        <w:t>14.19 Data Requirements</w:t>
      </w:r>
      <w:bookmarkEnd w:id="398"/>
      <w:bookmarkEnd w:id="399"/>
      <w:bookmarkEnd w:id="400"/>
    </w:p>
    <w:p w14:paraId="1B1F56AD" w14:textId="77777777" w:rsidR="006661FE" w:rsidRDefault="006661FE" w:rsidP="006661FE">
      <w:pPr>
        <w:pStyle w:val="Heading2"/>
      </w:pPr>
    </w:p>
    <w:p w14:paraId="1C4CFCE6" w14:textId="77777777" w:rsidR="006661FE" w:rsidRDefault="006661FE" w:rsidP="006661FE">
      <w:pPr>
        <w:pStyle w:val="Heading2"/>
      </w:pPr>
      <w:bookmarkStart w:id="401" w:name="_Toc32201099"/>
      <w:bookmarkStart w:id="402" w:name="_Toc49661149"/>
      <w:bookmarkStart w:id="403" w:name="_Toc274049728"/>
      <w:r>
        <w:t>Data Required for Charge Setting</w:t>
      </w:r>
      <w:bookmarkEnd w:id="401"/>
      <w:bookmarkEnd w:id="402"/>
      <w:bookmarkEnd w:id="403"/>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Additionally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77777777" w:rsidR="006661FE" w:rsidRDefault="006661FE" w:rsidP="007D27B2">
      <w:pPr>
        <w:pStyle w:val="1"/>
        <w:numPr>
          <w:ilvl w:val="0"/>
          <w:numId w:val="74"/>
        </w:numPr>
        <w:jc w:val="both"/>
      </w:pPr>
      <w:r>
        <w:t xml:space="preserve">Users who are owners or operators of a User System (e.g. Distribution companies) provide a forecast for the following </w:t>
      </w:r>
      <w:r w:rsidR="00A3322B" w:rsidRPr="00A3322B">
        <w:rPr>
          <w:b/>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National Grid Triad.  This data is published in table 2.4 of the Seven Year Statement and 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 xml:space="preserve">The </w:t>
      </w:r>
      <w:proofErr w:type="spellStart"/>
      <w:r>
        <w:rPr>
          <w:b/>
        </w:rPr>
        <w:t>BSCCo</w:t>
      </w:r>
      <w:proofErr w:type="spellEnd"/>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404" w:name="_Toc32201100"/>
      <w:bookmarkStart w:id="405" w:name="_Toc49661150"/>
      <w:bookmarkStart w:id="406" w:name="_Toc274049729"/>
      <w:r>
        <w:t>Data Required for Calculating Users’ Charges</w:t>
      </w:r>
      <w:bookmarkEnd w:id="404"/>
      <w:bookmarkEnd w:id="405"/>
      <w:bookmarkEnd w:id="406"/>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407" w:name="_Toc32201101"/>
      <w:r>
        <w:br w:type="page"/>
      </w:r>
      <w:bookmarkStart w:id="408" w:name="_Toc49661151"/>
      <w:bookmarkStart w:id="409" w:name="_Toc274049730"/>
      <w:r w:rsidRPr="00FE40FB">
        <w:rPr>
          <w:color w:val="auto"/>
          <w:sz w:val="28"/>
          <w:szCs w:val="28"/>
        </w:rPr>
        <w:t>14.20 Applications</w:t>
      </w:r>
      <w:bookmarkEnd w:id="407"/>
      <w:bookmarkEnd w:id="408"/>
      <w:bookmarkEnd w:id="409"/>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410" w:name="_Ref531603538"/>
      <w:bookmarkStart w:id="411" w:name="_Toc32201102"/>
      <w:r>
        <w:br w:type="page"/>
      </w:r>
      <w:bookmarkStart w:id="412" w:name="_Toc49661152"/>
      <w:bookmarkStart w:id="413" w:name="_Toc274049731"/>
      <w:bookmarkEnd w:id="410"/>
      <w:bookmarkEnd w:id="411"/>
      <w:r w:rsidRPr="00FE40FB">
        <w:rPr>
          <w:color w:val="auto"/>
        </w:rPr>
        <w:t xml:space="preserve">14.21 </w:t>
      </w:r>
      <w:r w:rsidRPr="00FE40FB">
        <w:rPr>
          <w:color w:val="auto"/>
          <w:sz w:val="28"/>
          <w:szCs w:val="28"/>
        </w:rPr>
        <w:t>Transport Model Example</w:t>
      </w:r>
      <w:bookmarkEnd w:id="412"/>
      <w:bookmarkEnd w:id="413"/>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EC1AE5" w:rsidP="006661FE">
      <w:pPr>
        <w:jc w:val="both"/>
        <w:rPr>
          <w:rFonts w:ascii="Arial" w:hAnsi="Arial"/>
          <w:sz w:val="22"/>
        </w:rPr>
      </w:pPr>
      <w:r>
        <w:rPr>
          <w:rFonts w:ascii="Arial" w:hAnsi="Arial"/>
          <w:sz w:val="22"/>
        </w:rPr>
        <w:object w:dxaOrig="1440" w:dyaOrig="1440"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2" o:title=""/>
            <w10:wrap type="topAndBottom"/>
          </v:shape>
          <o:OLEObject Type="Embed" ProgID="Visio.Drawing.11" ShapeID="_x0000_s2055" DrawAspect="Content" ObjectID="_1777893324" r:id="rId83"/>
        </w:obje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3D6DEF"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32E7E5"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AAB5AA"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3209EF42" w14:textId="77777777" w:rsidR="006661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 as set out in the Security Standard,</w:t>
      </w:r>
      <w:r w:rsidR="00BE1EF5">
        <w:rPr>
          <w:rFonts w:ascii="Arial" w:hAnsi="Arial" w:cs="Arial"/>
          <w:sz w:val="22"/>
        </w:rPr>
        <w:t xml:space="preserve"> </w:t>
      </w:r>
      <w:r w:rsidR="006661FE" w:rsidRPr="004248A1">
        <w:rPr>
          <w:rFonts w:ascii="Arial" w:hAnsi="Arial" w:cs="Arial"/>
          <w:sz w:val="22"/>
        </w:rPr>
        <w:t xml:space="preserve">such that total system generation equals total system demand.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EC1AE5" w:rsidP="006661FE">
      <w:pPr>
        <w:pStyle w:val="BodyText"/>
        <w:rPr>
          <w:sz w:val="22"/>
        </w:rPr>
      </w:pPr>
      <w:r>
        <w:object w:dxaOrig="1440" w:dyaOrig="1440" w14:anchorId="29F276B0">
          <v:shape id="_x0000_s2056" type="#_x0000_t75" style="position:absolute;margin-left:-16.1pt;margin-top:23.95pt;width:468.1pt;height:179.95pt;z-index:251658246" o:allowincell="f">
            <v:imagedata r:id="rId84" o:title=""/>
            <w10:wrap type="topAndBottom"/>
          </v:shape>
          <o:OLEObject Type="Embed" ProgID="Visio.Drawing.11" ShapeID="_x0000_s2056" DrawAspect="Content" ObjectID="_1777893325" r:id="rId85"/>
        </w:obje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EC1AE5" w:rsidP="002412ED">
      <w:pPr>
        <w:ind w:left="720" w:hanging="720"/>
        <w:jc w:val="both"/>
        <w:rPr>
          <w:rFonts w:ascii="Arial" w:hAnsi="Arial"/>
          <w:sz w:val="22"/>
        </w:rPr>
      </w:pPr>
      <w:r>
        <w:rPr>
          <w:noProof/>
        </w:rPr>
        <w:object w:dxaOrig="1440" w:dyaOrig="1440" w14:anchorId="55C016E1">
          <v:shape id="_x0000_s2433" type="#_x0000_t75" style="position:absolute;left:0;text-align:left;margin-left:-12pt;margin-top:5.8pt;width:468.1pt;height:179.95pt;z-index:251658267">
            <v:imagedata r:id="rId86" o:title=""/>
            <w10:wrap type="topAndBottom"/>
          </v:shape>
          <o:OLEObject Type="Embed" ProgID="Visio.Drawing.11" ShapeID="_x0000_s2433" DrawAspect="Content" ObjectID="_1777893326" r:id="rId87"/>
        </w:obje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EC1AE5" w:rsidP="002412ED">
      <w:pPr>
        <w:pStyle w:val="BodyText"/>
        <w:rPr>
          <w:rFonts w:ascii="Arial" w:hAnsi="Arial" w:cs="Arial"/>
          <w:sz w:val="22"/>
        </w:rPr>
      </w:pPr>
      <w:r>
        <w:rPr>
          <w:noProof/>
        </w:rPr>
        <w:object w:dxaOrig="1440" w:dyaOrig="1440" w14:anchorId="453A9785">
          <v:shape id="_x0000_s2435" type="#_x0000_t75" style="position:absolute;margin-left:-23.35pt;margin-top:33.75pt;width:484.5pt;height:187.5pt;z-index:251658268">
            <v:imagedata r:id="rId88" o:title=""/>
            <w10:wrap type="topAndBottom"/>
          </v:shape>
          <o:OLEObject Type="Embed" ProgID="Visio.Drawing.11" ShapeID="_x0000_s2435" DrawAspect="Content" ObjectID="_1777893327" r:id="rId89"/>
        </w:obje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EC1AE5" w:rsidP="002412ED">
      <w:pPr>
        <w:pStyle w:val="BodyText"/>
        <w:rPr>
          <w:rFonts w:ascii="Arial" w:hAnsi="Arial" w:cs="Arial"/>
          <w:sz w:val="22"/>
        </w:rPr>
      </w:pPr>
      <w:r>
        <w:rPr>
          <w:rFonts w:ascii="Arial" w:hAnsi="Arial" w:cs="Arial"/>
          <w:noProof/>
          <w:sz w:val="22"/>
        </w:rPr>
        <w:object w:dxaOrig="1440" w:dyaOrig="1440" w14:anchorId="73D3A4BA">
          <v:shape id="_x0000_s2436" type="#_x0000_t75" style="position:absolute;margin-left:-22pt;margin-top:23.3pt;width:498.35pt;height:221.3pt;z-index:251658269">
            <v:imagedata r:id="rId90" o:title=""/>
            <w10:wrap type="topAndBottom"/>
          </v:shape>
          <o:OLEObject Type="Embed" ProgID="Visio.Drawing.11" ShapeID="_x0000_s2436" DrawAspect="Content" ObjectID="_1777893328" r:id="rId91"/>
        </w:obje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EC1AE5" w:rsidP="002412ED">
      <w:pPr>
        <w:pStyle w:val="BodyText2"/>
        <w:jc w:val="both"/>
        <w:rPr>
          <w:rFonts w:ascii="Arial" w:hAnsi="Arial" w:cs="Arial"/>
          <w:i w:val="0"/>
        </w:rPr>
      </w:pPr>
      <w:r>
        <w:rPr>
          <w:rFonts w:ascii="Arial" w:hAnsi="Arial" w:cs="Arial"/>
          <w:i w:val="0"/>
          <w:noProof/>
          <w:lang w:eastAsia="en-GB"/>
        </w:rPr>
        <w:object w:dxaOrig="1440" w:dyaOrig="1440" w14:anchorId="1963647D">
          <v:shape id="_x0000_s2437" type="#_x0000_t75" style="position:absolute;left:0;text-align:left;margin-left:-.65pt;margin-top:-18.1pt;width:484.5pt;height:198.05pt;z-index:251658270">
            <v:imagedata r:id="rId92" o:title=""/>
            <w10:wrap type="topAndBottom"/>
          </v:shape>
          <o:OLEObject Type="Embed" ProgID="Visio.Drawing.11" ShapeID="_x0000_s2437" DrawAspect="Content" ObjectID="_1777893329" r:id="rId93"/>
        </w:obje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 xml:space="preserve">Total Year Round cost = 425 X 10  = 4,250 </w:t>
      </w:r>
      <w:proofErr w:type="spellStart"/>
      <w:r>
        <w:rPr>
          <w:rFonts w:ascii="Arial" w:hAnsi="Arial" w:cs="Arial"/>
          <w:i w:val="0"/>
        </w:rPr>
        <w:t>MWkm</w:t>
      </w:r>
      <w:proofErr w:type="spellEnd"/>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w:t>
      </w:r>
      <w:proofErr w:type="spellStart"/>
      <w:r w:rsidRPr="00E010AE">
        <w:rPr>
          <w:rFonts w:ascii="Arial" w:hAnsi="Arial" w:cs="Arial"/>
          <w:i w:val="0"/>
        </w:rPr>
        <w:t>MWkm</w:t>
      </w:r>
      <w:proofErr w:type="spellEnd"/>
      <w:r w:rsidRPr="00E010AE">
        <w:rPr>
          <w:rFonts w:ascii="Arial" w:hAnsi="Arial" w:cs="Arial"/>
          <w:i w:val="0"/>
        </w:rPr>
        <w:t xml:space="preserve"> cost</w:t>
      </w:r>
      <w:r w:rsidR="002412ED" w:rsidRPr="002412ED">
        <w:rPr>
          <w:rFonts w:ascii="Arial" w:hAnsi="Arial" w:cs="Arial"/>
          <w:i w:val="0"/>
        </w:rPr>
        <w:t xml:space="preserve"> </w:t>
      </w:r>
      <w:r w:rsidR="002412ED">
        <w:rPr>
          <w:rFonts w:ascii="Arial" w:hAnsi="Arial" w:cs="Arial"/>
          <w:i w:val="0"/>
        </w:rPr>
        <w:t xml:space="preserve">and Year Round </w:t>
      </w:r>
      <w:proofErr w:type="spellStart"/>
      <w:r w:rsidR="002412ED">
        <w:rPr>
          <w:rFonts w:ascii="Arial" w:hAnsi="Arial" w:cs="Arial"/>
          <w:i w:val="0"/>
        </w:rPr>
        <w:t>MWkm</w:t>
      </w:r>
      <w:proofErr w:type="spellEnd"/>
      <w:r w:rsidR="002412ED">
        <w:rPr>
          <w:rFonts w:ascii="Arial" w:hAnsi="Arial" w:cs="Arial"/>
          <w:i w:val="0"/>
        </w:rPr>
        <w:t xml:space="preserve">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5EAA3CD"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 xml:space="preserve">.5 </w:t>
      </w:r>
      <w:proofErr w:type="spellStart"/>
      <w:r w:rsidR="006661FE">
        <w:rPr>
          <w:rFonts w:ascii="Arial" w:hAnsi="Arial"/>
          <w:sz w:val="22"/>
        </w:rPr>
        <w:t>MWkm</w:t>
      </w:r>
      <w:proofErr w:type="spellEnd"/>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2"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442D244F" id="Canvas 398" o:spid="_x0000_s1026" editas="canvas" style="position:absolute;margin-left:-8.9pt;margin-top:24.85pt;width:212.5pt;height:83.85pt;z-index:251658272"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r>
        <w:rPr>
          <w:rFonts w:ascii="Arial" w:hAnsi="Arial"/>
          <w:sz w:val="22"/>
        </w:rPr>
        <w:t>Thus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w:t>
      </w:r>
      <w:proofErr w:type="spellStart"/>
      <w:r w:rsidR="009C3D34">
        <w:rPr>
          <w:rFonts w:ascii="Arial" w:hAnsi="Arial"/>
          <w:sz w:val="22"/>
        </w:rPr>
        <w:t>i.e</w:t>
      </w:r>
      <w:proofErr w:type="spellEnd"/>
      <w:r w:rsidR="009C3D34">
        <w:rPr>
          <w:rFonts w:ascii="Arial" w:hAnsi="Arial"/>
          <w:sz w:val="22"/>
        </w:rPr>
        <w:t xml:space="preserv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414" w:name="_Toc32201103"/>
      <w:r>
        <w:br w:type="page"/>
      </w:r>
      <w:bookmarkStart w:id="415" w:name="_Toc49661153"/>
      <w:bookmarkStart w:id="416" w:name="_Toc274049732"/>
      <w:r w:rsidR="00CD2194" w:rsidRPr="00C5521A">
        <w:rPr>
          <w:color w:val="auto"/>
        </w:rPr>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1753"/>
        <w:gridCol w:w="1753"/>
        <w:gridCol w:w="1753"/>
        <w:gridCol w:w="1736"/>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Zonal </w:t>
            </w:r>
            <w:proofErr w:type="spellStart"/>
            <w:r w:rsidRPr="000B6C0D">
              <w:rPr>
                <w:rFonts w:ascii="Arial" w:hAnsi="Arial" w:cs="Arial"/>
                <w:b/>
                <w:sz w:val="22"/>
                <w:szCs w:val="22"/>
                <w:lang w:eastAsia="en-US"/>
              </w:rPr>
              <w:t>MWkm</w:t>
            </w:r>
            <w:proofErr w:type="spellEnd"/>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w:t>
      </w:r>
      <w:proofErr w:type="spellStart"/>
      <w:r w:rsidRPr="000B6C0D">
        <w:rPr>
          <w:rFonts w:ascii="Arial" w:hAnsi="Arial" w:cs="Arial"/>
          <w:sz w:val="22"/>
          <w:szCs w:val="22"/>
          <w:lang w:eastAsia="en-US"/>
        </w:rPr>
        <w:t>Doundary</w:t>
      </w:r>
      <w:proofErr w:type="spellEnd"/>
      <w:r w:rsidRPr="000B6C0D">
        <w:rPr>
          <w:rFonts w:ascii="Arial" w:hAnsi="Arial" w:cs="Arial"/>
          <w:sz w:val="22"/>
          <w:szCs w:val="22"/>
          <w:lang w:eastAsia="en-US"/>
        </w:rPr>
        <w:t xml:space="preserve">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w:t>
      </w:r>
      <w:proofErr w:type="spellStart"/>
      <w:r w:rsidRPr="000B6C0D">
        <w:rPr>
          <w:rFonts w:ascii="Arial" w:hAnsi="Arial" w:cs="Arial"/>
          <w:sz w:val="22"/>
          <w:szCs w:val="22"/>
          <w:lang w:eastAsia="en-US"/>
        </w:rPr>
        <w:t>MWkm</w:t>
      </w:r>
      <w:proofErr w:type="spellEnd"/>
      <w:r w:rsidRPr="000B6C0D">
        <w:rPr>
          <w:rFonts w:ascii="Arial" w:hAnsi="Arial" w:cs="Arial"/>
          <w:sz w:val="22"/>
          <w:szCs w:val="22"/>
          <w:lang w:eastAsia="en-US"/>
        </w:rPr>
        <w:t xml:space="preserve"> of 0).  These not-shared zonal incremental km are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1752"/>
        <w:gridCol w:w="1752"/>
        <w:gridCol w:w="1752"/>
        <w:gridCol w:w="1726"/>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Shared Zonal </w:t>
            </w:r>
            <w:proofErr w:type="spellStart"/>
            <w:r w:rsidRPr="000B6C0D">
              <w:rPr>
                <w:rFonts w:ascii="Arial" w:hAnsi="Arial" w:cs="Arial"/>
                <w:b/>
                <w:sz w:val="22"/>
                <w:szCs w:val="22"/>
                <w:lang w:eastAsia="en-US"/>
              </w:rPr>
              <w:t>MWkm</w:t>
            </w:r>
            <w:proofErr w:type="spellEnd"/>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w:t>
      </w:r>
      <w:proofErr w:type="spellStart"/>
      <w:r w:rsidRPr="000B6C0D">
        <w:rPr>
          <w:rFonts w:ascii="Arial" w:hAnsi="Arial" w:cs="Arial"/>
          <w:sz w:val="22"/>
          <w:szCs w:val="22"/>
          <w:lang w:eastAsia="en-US"/>
        </w:rPr>
        <w:t>MWkm</w:t>
      </w:r>
      <w:proofErr w:type="spellEnd"/>
      <w:r w:rsidRPr="000B6C0D">
        <w:rPr>
          <w:rFonts w:ascii="Arial" w:hAnsi="Arial" w:cs="Arial"/>
          <w:sz w:val="22"/>
          <w:szCs w:val="22"/>
          <w:lang w:eastAsia="en-US"/>
        </w:rPr>
        <w:t xml:space="preserve"> of 0).  These not-shared zonal incremental km are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1755"/>
        <w:gridCol w:w="1749"/>
        <w:gridCol w:w="1747"/>
        <w:gridCol w:w="1730"/>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Not-Shared Zonal </w:t>
            </w:r>
            <w:proofErr w:type="spellStart"/>
            <w:r w:rsidRPr="000B6C0D">
              <w:rPr>
                <w:rFonts w:ascii="Arial" w:hAnsi="Arial" w:cs="Arial"/>
                <w:b/>
                <w:sz w:val="22"/>
                <w:szCs w:val="22"/>
                <w:lang w:eastAsia="en-US"/>
              </w:rPr>
              <w:t>MWkm</w:t>
            </w:r>
            <w:proofErr w:type="spellEnd"/>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t>14.2</w:t>
      </w:r>
      <w:r>
        <w:rPr>
          <w:color w:val="auto"/>
          <w:sz w:val="28"/>
          <w:szCs w:val="28"/>
        </w:rPr>
        <w:t>3</w:t>
      </w:r>
      <w:r w:rsidR="006661FE" w:rsidRPr="00FE40FB">
        <w:rPr>
          <w:color w:val="auto"/>
          <w:sz w:val="28"/>
          <w:szCs w:val="28"/>
        </w:rPr>
        <w:t xml:space="preserve"> Example: Calculation of Zonal Generation Tariff</w:t>
      </w:r>
      <w:bookmarkEnd w:id="414"/>
      <w:bookmarkEnd w:id="415"/>
      <w:bookmarkEnd w:id="416"/>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In order to calculate the generation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page" w:tblpX="1" w:tblpY="-91"/>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CD5631">
        <w:trPr>
          <w:trHeight w:val="530"/>
        </w:trPr>
        <w:tc>
          <w:tcPr>
            <w:tcW w:w="589" w:type="dxa"/>
            <w:shd w:val="solid" w:color="FFFFFF" w:fill="auto"/>
            <w:vAlign w:val="center"/>
          </w:tcPr>
          <w:p w14:paraId="43017067" w14:textId="77777777" w:rsidR="00010EB2" w:rsidRDefault="00010EB2" w:rsidP="00010EB2">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010EB2">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010EB2">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010EB2">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010EB2">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010EB2">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010EB2">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010EB2">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CD5631">
        <w:trPr>
          <w:trHeight w:val="204"/>
        </w:trPr>
        <w:tc>
          <w:tcPr>
            <w:tcW w:w="589" w:type="dxa"/>
            <w:shd w:val="solid" w:color="FFFFFF" w:fill="auto"/>
          </w:tcPr>
          <w:p w14:paraId="4667B1AC"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010EB2">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010EB2">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010EB2">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010EB2">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010EB2">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010EB2">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010EB2">
            <w:pPr>
              <w:jc w:val="right"/>
              <w:rPr>
                <w:rFonts w:ascii="Arial" w:hAnsi="Arial"/>
                <w:snapToGrid w:val="0"/>
                <w:color w:val="000000"/>
              </w:rPr>
            </w:pPr>
            <w:r>
              <w:rPr>
                <w:rFonts w:ascii="Arial" w:hAnsi="Arial"/>
                <w:snapToGrid w:val="0"/>
              </w:rPr>
              <w:t>53.80</w:t>
            </w:r>
          </w:p>
        </w:tc>
      </w:tr>
      <w:tr w:rsidR="00010EB2" w14:paraId="29FD35DE" w14:textId="77777777" w:rsidTr="00CD5631">
        <w:trPr>
          <w:trHeight w:val="204"/>
        </w:trPr>
        <w:tc>
          <w:tcPr>
            <w:tcW w:w="589" w:type="dxa"/>
            <w:shd w:val="solid" w:color="FFFFFF" w:fill="auto"/>
          </w:tcPr>
          <w:p w14:paraId="202CC495"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010EB2">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010EB2">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010EB2">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010EB2">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010EB2">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010EB2">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010EB2">
            <w:pPr>
              <w:jc w:val="right"/>
              <w:rPr>
                <w:rFonts w:ascii="Arial" w:eastAsia="Arial Unicode MS" w:hAnsi="Arial"/>
              </w:rPr>
            </w:pPr>
            <w:r>
              <w:rPr>
                <w:rFonts w:ascii="Arial" w:hAnsi="Arial"/>
                <w:snapToGrid w:val="0"/>
              </w:rPr>
              <w:t>140.27</w:t>
            </w:r>
          </w:p>
        </w:tc>
      </w:tr>
      <w:tr w:rsidR="00010EB2" w14:paraId="771D642D" w14:textId="77777777" w:rsidTr="00CD5631">
        <w:trPr>
          <w:trHeight w:val="204"/>
        </w:trPr>
        <w:tc>
          <w:tcPr>
            <w:tcW w:w="589" w:type="dxa"/>
            <w:shd w:val="solid" w:color="FFFFFF" w:fill="auto"/>
          </w:tcPr>
          <w:p w14:paraId="720849D5" w14:textId="77777777" w:rsidR="00010EB2" w:rsidRDefault="00010EB2" w:rsidP="00010EB2">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010EB2">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010EB2">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010EB2">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010EB2">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010EB2">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010EB2">
            <w:pPr>
              <w:jc w:val="right"/>
              <w:rPr>
                <w:rFonts w:ascii="Arial" w:eastAsia="Arial Unicode MS" w:hAnsi="Arial"/>
              </w:rPr>
            </w:pPr>
            <w:r>
              <w:rPr>
                <w:rFonts w:ascii="Arial" w:hAnsi="Arial"/>
                <w:snapToGrid w:val="0"/>
                <w:color w:val="000000"/>
              </w:rPr>
              <w:t>28.65</w:t>
            </w:r>
          </w:p>
        </w:tc>
      </w:tr>
      <w:tr w:rsidR="00010EB2" w14:paraId="73954F97" w14:textId="77777777" w:rsidTr="00CD5631">
        <w:trPr>
          <w:trHeight w:val="234"/>
        </w:trPr>
        <w:tc>
          <w:tcPr>
            <w:tcW w:w="589" w:type="dxa"/>
            <w:shd w:val="solid" w:color="FFFFFF" w:fill="auto"/>
            <w:vAlign w:val="center"/>
          </w:tcPr>
          <w:p w14:paraId="3D98F8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010EB2">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010EB2">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010EB2">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010EB2">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010EB2">
            <w:pPr>
              <w:jc w:val="right"/>
              <w:rPr>
                <w:rFonts w:ascii="Arial" w:hAnsi="Arial"/>
                <w:color w:val="000000"/>
              </w:rPr>
            </w:pPr>
            <w:r>
              <w:rPr>
                <w:rFonts w:ascii="Arial" w:hAnsi="Arial"/>
                <w:snapToGrid w:val="0"/>
                <w:color w:val="000000"/>
              </w:rPr>
              <w:t>212.52</w:t>
            </w:r>
          </w:p>
        </w:tc>
      </w:tr>
      <w:tr w:rsidR="00010EB2" w14:paraId="2DC62462" w14:textId="77777777" w:rsidTr="00CD5631">
        <w:trPr>
          <w:trHeight w:val="219"/>
        </w:trPr>
        <w:tc>
          <w:tcPr>
            <w:tcW w:w="589" w:type="dxa"/>
            <w:shd w:val="solid" w:color="FFFFFF" w:fill="auto"/>
            <w:vAlign w:val="center"/>
          </w:tcPr>
          <w:p w14:paraId="421B41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010EB2">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010EB2">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010EB2">
            <w:pPr>
              <w:jc w:val="right"/>
              <w:rPr>
                <w:rFonts w:ascii="Arial" w:hAnsi="Arial"/>
                <w:snapToGrid w:val="0"/>
                <w:color w:val="000000"/>
              </w:rPr>
            </w:pPr>
            <w:r>
              <w:rPr>
                <w:noProof/>
              </w:rPr>
              <mc:AlternateContent>
                <mc:Choice Requires="wps">
                  <w:drawing>
                    <wp:anchor distT="0" distB="0" distL="114300" distR="114300" simplePos="0" relativeHeight="251658275"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9F3C72" id="Straight Connector 87" o:spid="_x0000_s1026" style="position:absolute;flip:y;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010EB2">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010EB2">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010EB2">
            <w:pPr>
              <w:jc w:val="right"/>
              <w:rPr>
                <w:rFonts w:ascii="Arial" w:hAnsi="Arial"/>
                <w:color w:val="000000"/>
              </w:rPr>
            </w:pPr>
            <w:r>
              <w:rPr>
                <w:rFonts w:ascii="Arial" w:hAnsi="Arial"/>
                <w:snapToGrid w:val="0"/>
                <w:color w:val="000000"/>
              </w:rPr>
              <w:t>81.58</w:t>
            </w:r>
          </w:p>
        </w:tc>
      </w:tr>
      <w:tr w:rsidR="00010EB2" w14:paraId="5FBEF1C8" w14:textId="77777777" w:rsidTr="00CD5631">
        <w:trPr>
          <w:trHeight w:val="226"/>
        </w:trPr>
        <w:tc>
          <w:tcPr>
            <w:tcW w:w="589" w:type="dxa"/>
            <w:shd w:val="solid" w:color="FFFFFF" w:fill="auto"/>
            <w:vAlign w:val="center"/>
          </w:tcPr>
          <w:p w14:paraId="256E9354" w14:textId="77777777" w:rsidR="00010EB2" w:rsidRDefault="00010EB2" w:rsidP="00010EB2">
            <w:pPr>
              <w:jc w:val="both"/>
              <w:rPr>
                <w:rFonts w:ascii="Arial" w:hAnsi="Arial"/>
                <w:color w:val="000000"/>
              </w:rPr>
            </w:pPr>
          </w:p>
        </w:tc>
        <w:tc>
          <w:tcPr>
            <w:tcW w:w="1010" w:type="dxa"/>
            <w:shd w:val="solid" w:color="FFFFFF" w:fill="auto"/>
            <w:vAlign w:val="center"/>
          </w:tcPr>
          <w:p w14:paraId="1E16BB2F" w14:textId="77777777" w:rsidR="00010EB2" w:rsidRDefault="00010EB2" w:rsidP="00010EB2">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010EB2">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010EB2">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010EB2">
            <w:pPr>
              <w:jc w:val="both"/>
              <w:rPr>
                <w:rFonts w:ascii="Arial" w:hAnsi="Arial"/>
                <w:color w:val="000000"/>
              </w:rPr>
            </w:pPr>
          </w:p>
        </w:tc>
        <w:tc>
          <w:tcPr>
            <w:tcW w:w="1459" w:type="dxa"/>
            <w:shd w:val="solid" w:color="FFFFFF" w:fill="auto"/>
          </w:tcPr>
          <w:p w14:paraId="46436A40" w14:textId="77777777" w:rsidR="00010EB2" w:rsidRDefault="00010EB2" w:rsidP="00010EB2">
            <w:pPr>
              <w:jc w:val="both"/>
              <w:rPr>
                <w:rFonts w:ascii="Arial" w:hAnsi="Arial"/>
                <w:color w:val="000000"/>
              </w:rPr>
            </w:pPr>
          </w:p>
        </w:tc>
        <w:tc>
          <w:tcPr>
            <w:tcW w:w="1459" w:type="dxa"/>
            <w:shd w:val="solid" w:color="FFFFFF" w:fill="auto"/>
          </w:tcPr>
          <w:p w14:paraId="234FE36E" w14:textId="77777777" w:rsidR="00010EB2" w:rsidRDefault="00010EB2" w:rsidP="00010EB2">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010EB2">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1"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1"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417" w:name="_Toc32201104"/>
      <w:bookmarkStart w:id="418" w:name="_Toc49661154"/>
      <w:bookmarkStart w:id="419"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417"/>
      <w:bookmarkEnd w:id="418"/>
      <w:bookmarkEnd w:id="419"/>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tbl>
      <w:tblPr>
        <w:tblW w:w="8790" w:type="dxa"/>
        <w:tblLayout w:type="fixed"/>
        <w:tblCellMar>
          <w:left w:w="30" w:type="dxa"/>
          <w:right w:w="30" w:type="dxa"/>
        </w:tblCellMar>
        <w:tblLook w:val="0000" w:firstRow="0" w:lastRow="0" w:firstColumn="0" w:lastColumn="0" w:noHBand="0" w:noVBand="0"/>
      </w:tblPr>
      <w:tblGrid>
        <w:gridCol w:w="1073"/>
        <w:gridCol w:w="1792"/>
        <w:gridCol w:w="1125"/>
        <w:gridCol w:w="1200"/>
        <w:gridCol w:w="960"/>
        <w:gridCol w:w="1320"/>
        <w:gridCol w:w="1320"/>
      </w:tblGrid>
      <w:tr w:rsidR="0070624C" w14:paraId="0045F2BE" w14:textId="77777777" w:rsidTr="00A477A1">
        <w:trPr>
          <w:trHeight w:val="614"/>
        </w:trPr>
        <w:tc>
          <w:tcPr>
            <w:tcW w:w="1073" w:type="dxa"/>
            <w:shd w:val="solid" w:color="FFFFFF" w:fill="auto"/>
            <w:vAlign w:val="center"/>
          </w:tcPr>
          <w:p w14:paraId="7402D708" w14:textId="77777777" w:rsidR="0070624C" w:rsidRDefault="0070624C" w:rsidP="00A477A1">
            <w:pPr>
              <w:jc w:val="both"/>
              <w:rPr>
                <w:rFonts w:ascii="Arial" w:hAnsi="Arial"/>
                <w:color w:val="000000"/>
              </w:rPr>
            </w:pPr>
          </w:p>
        </w:tc>
        <w:tc>
          <w:tcPr>
            <w:tcW w:w="1792" w:type="dxa"/>
            <w:shd w:val="solid" w:color="FFFFFF" w:fill="auto"/>
            <w:vAlign w:val="center"/>
          </w:tcPr>
          <w:p w14:paraId="2C003263" w14:textId="77777777" w:rsidR="0070624C" w:rsidRDefault="0070624C" w:rsidP="00A477A1">
            <w:pPr>
              <w:jc w:val="both"/>
              <w:rPr>
                <w:rFonts w:ascii="Arial" w:hAnsi="Arial"/>
                <w:color w:val="000000"/>
              </w:rPr>
            </w:pPr>
          </w:p>
        </w:tc>
        <w:tc>
          <w:tcPr>
            <w:tcW w:w="1125" w:type="dxa"/>
            <w:shd w:val="solid" w:color="FFFFFF" w:fill="auto"/>
            <w:vAlign w:val="center"/>
          </w:tcPr>
          <w:p w14:paraId="1E99C9C6" w14:textId="77777777" w:rsidR="0070624C" w:rsidRDefault="0070624C" w:rsidP="00A477A1">
            <w:pPr>
              <w:jc w:val="right"/>
              <w:rPr>
                <w:rFonts w:ascii="Arial" w:hAnsi="Arial"/>
                <w:color w:val="000000"/>
              </w:rPr>
            </w:pPr>
          </w:p>
        </w:tc>
        <w:tc>
          <w:tcPr>
            <w:tcW w:w="1200" w:type="dxa"/>
            <w:shd w:val="solid" w:color="FFFFFF" w:fill="auto"/>
          </w:tcPr>
          <w:p w14:paraId="0CDE6130" w14:textId="77777777" w:rsidR="0070624C" w:rsidRDefault="0070624C" w:rsidP="00A477A1">
            <w:pPr>
              <w:jc w:val="right"/>
              <w:rPr>
                <w:rFonts w:ascii="Arial" w:hAnsi="Arial"/>
                <w:color w:val="000000"/>
              </w:rPr>
            </w:pPr>
          </w:p>
        </w:tc>
        <w:tc>
          <w:tcPr>
            <w:tcW w:w="960" w:type="dxa"/>
            <w:shd w:val="solid" w:color="FFFFFF" w:fill="auto"/>
            <w:vAlign w:val="center"/>
          </w:tcPr>
          <w:p w14:paraId="4A432104" w14:textId="77777777" w:rsidR="0070624C" w:rsidRDefault="0070624C" w:rsidP="00A477A1">
            <w:pPr>
              <w:jc w:val="right"/>
              <w:rPr>
                <w:rFonts w:ascii="Arial" w:hAnsi="Arial"/>
                <w:color w:val="000000"/>
              </w:rPr>
            </w:pPr>
          </w:p>
        </w:tc>
        <w:tc>
          <w:tcPr>
            <w:tcW w:w="1320" w:type="dxa"/>
            <w:shd w:val="solid" w:color="FFFFFF" w:fill="auto"/>
          </w:tcPr>
          <w:p w14:paraId="0C56613C" w14:textId="77777777" w:rsidR="0070624C" w:rsidRDefault="0070624C" w:rsidP="00A477A1">
            <w:pPr>
              <w:jc w:val="right"/>
              <w:rPr>
                <w:rFonts w:ascii="Arial" w:hAnsi="Arial"/>
                <w:color w:val="000000"/>
              </w:rPr>
            </w:pPr>
          </w:p>
        </w:tc>
        <w:tc>
          <w:tcPr>
            <w:tcW w:w="1320" w:type="dxa"/>
            <w:shd w:val="solid" w:color="FFFFFF" w:fill="auto"/>
            <w:vAlign w:val="center"/>
          </w:tcPr>
          <w:p w14:paraId="68DCF8E9" w14:textId="77777777" w:rsidR="0070624C" w:rsidRDefault="0070624C" w:rsidP="00A477A1">
            <w:pPr>
              <w:jc w:val="right"/>
              <w:rPr>
                <w:rFonts w:ascii="Arial" w:hAnsi="Arial"/>
                <w:color w:val="000000"/>
              </w:rPr>
            </w:pPr>
          </w:p>
        </w:tc>
      </w:tr>
      <w:tr w:rsidR="0070624C" w14:paraId="37267B84" w14:textId="77777777" w:rsidTr="00A477A1">
        <w:trPr>
          <w:trHeight w:val="247"/>
        </w:trPr>
        <w:tc>
          <w:tcPr>
            <w:tcW w:w="1073" w:type="dxa"/>
            <w:shd w:val="solid" w:color="FFFFFF" w:fill="auto"/>
          </w:tcPr>
          <w:p w14:paraId="167E0C50" w14:textId="77777777" w:rsidR="0070624C" w:rsidRDefault="0070624C" w:rsidP="00A477A1">
            <w:pPr>
              <w:jc w:val="both"/>
              <w:rPr>
                <w:rFonts w:ascii="Arial" w:hAnsi="Arial"/>
                <w:color w:val="000000"/>
              </w:rPr>
            </w:pPr>
          </w:p>
        </w:tc>
        <w:tc>
          <w:tcPr>
            <w:tcW w:w="1792" w:type="dxa"/>
            <w:shd w:val="solid" w:color="FFFFFF" w:fill="auto"/>
          </w:tcPr>
          <w:p w14:paraId="7CAB0FC2" w14:textId="77777777" w:rsidR="0070624C" w:rsidRDefault="0070624C" w:rsidP="00A477A1">
            <w:pPr>
              <w:rPr>
                <w:rFonts w:ascii="Arial" w:hAnsi="Arial"/>
                <w:snapToGrid w:val="0"/>
                <w:color w:val="000000"/>
              </w:rPr>
            </w:pPr>
          </w:p>
        </w:tc>
        <w:tc>
          <w:tcPr>
            <w:tcW w:w="1125" w:type="dxa"/>
            <w:shd w:val="solid" w:color="FFFFFF" w:fill="auto"/>
            <w:vAlign w:val="bottom"/>
          </w:tcPr>
          <w:p w14:paraId="4988849C" w14:textId="77777777" w:rsidR="0070624C" w:rsidRDefault="0070624C" w:rsidP="00A477A1">
            <w:pPr>
              <w:jc w:val="right"/>
              <w:rPr>
                <w:rFonts w:ascii="Arial" w:eastAsia="Arial Unicode MS" w:hAnsi="Arial"/>
              </w:rPr>
            </w:pPr>
          </w:p>
        </w:tc>
        <w:tc>
          <w:tcPr>
            <w:tcW w:w="1200" w:type="dxa"/>
            <w:shd w:val="solid" w:color="FFFFFF" w:fill="auto"/>
          </w:tcPr>
          <w:p w14:paraId="15543FBF" w14:textId="77777777" w:rsidR="0070624C" w:rsidRDefault="0070624C" w:rsidP="00A477A1">
            <w:pPr>
              <w:jc w:val="right"/>
              <w:rPr>
                <w:rFonts w:ascii="Arial" w:hAnsi="Arial"/>
                <w:snapToGrid w:val="0"/>
              </w:rPr>
            </w:pPr>
          </w:p>
        </w:tc>
        <w:tc>
          <w:tcPr>
            <w:tcW w:w="960" w:type="dxa"/>
            <w:shd w:val="solid" w:color="FFFFFF" w:fill="auto"/>
            <w:vAlign w:val="bottom"/>
          </w:tcPr>
          <w:p w14:paraId="5C1E4B84" w14:textId="77777777" w:rsidR="0070624C" w:rsidRDefault="0070624C" w:rsidP="00A477A1">
            <w:pPr>
              <w:jc w:val="right"/>
              <w:rPr>
                <w:rFonts w:ascii="Arial" w:eastAsia="Arial Unicode MS" w:hAnsi="Arial"/>
              </w:rPr>
            </w:pPr>
          </w:p>
        </w:tc>
        <w:tc>
          <w:tcPr>
            <w:tcW w:w="1320" w:type="dxa"/>
            <w:shd w:val="solid" w:color="FFFFFF" w:fill="auto"/>
          </w:tcPr>
          <w:p w14:paraId="1143EB9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B18ACB" w14:textId="77777777" w:rsidR="0070624C" w:rsidRDefault="0070624C" w:rsidP="00A477A1">
            <w:pPr>
              <w:jc w:val="right"/>
              <w:rPr>
                <w:rFonts w:ascii="Arial" w:eastAsia="Arial Unicode MS" w:hAnsi="Arial"/>
              </w:rPr>
            </w:pPr>
          </w:p>
        </w:tc>
      </w:tr>
      <w:tr w:rsidR="0070624C" w14:paraId="4D54ECE8" w14:textId="77777777" w:rsidTr="00A477A1">
        <w:trPr>
          <w:trHeight w:val="247"/>
        </w:trPr>
        <w:tc>
          <w:tcPr>
            <w:tcW w:w="1073" w:type="dxa"/>
            <w:shd w:val="solid" w:color="FFFFFF" w:fill="auto"/>
          </w:tcPr>
          <w:p w14:paraId="5A5D54D6" w14:textId="77777777" w:rsidR="0070624C" w:rsidRDefault="0070624C" w:rsidP="00A477A1">
            <w:pPr>
              <w:jc w:val="both"/>
              <w:rPr>
                <w:rFonts w:ascii="Arial" w:hAnsi="Arial"/>
                <w:color w:val="000000"/>
              </w:rPr>
            </w:pPr>
          </w:p>
        </w:tc>
        <w:tc>
          <w:tcPr>
            <w:tcW w:w="1792" w:type="dxa"/>
            <w:shd w:val="solid" w:color="FFFFFF" w:fill="auto"/>
          </w:tcPr>
          <w:p w14:paraId="498C866F" w14:textId="77777777" w:rsidR="0070624C" w:rsidRDefault="0070624C" w:rsidP="00A477A1">
            <w:pPr>
              <w:rPr>
                <w:rFonts w:ascii="Arial" w:hAnsi="Arial"/>
                <w:snapToGrid w:val="0"/>
                <w:color w:val="000000"/>
              </w:rPr>
            </w:pPr>
          </w:p>
        </w:tc>
        <w:tc>
          <w:tcPr>
            <w:tcW w:w="1125" w:type="dxa"/>
            <w:shd w:val="solid" w:color="FFFFFF" w:fill="auto"/>
            <w:vAlign w:val="bottom"/>
          </w:tcPr>
          <w:p w14:paraId="2F0E315C" w14:textId="77777777" w:rsidR="0070624C" w:rsidRDefault="0070624C" w:rsidP="00A477A1">
            <w:pPr>
              <w:jc w:val="right"/>
              <w:rPr>
                <w:rFonts w:ascii="Arial" w:eastAsia="Arial Unicode MS" w:hAnsi="Arial"/>
              </w:rPr>
            </w:pPr>
          </w:p>
        </w:tc>
        <w:tc>
          <w:tcPr>
            <w:tcW w:w="1200" w:type="dxa"/>
            <w:shd w:val="solid" w:color="FFFFFF" w:fill="auto"/>
          </w:tcPr>
          <w:p w14:paraId="4E885284" w14:textId="77777777" w:rsidR="0070624C" w:rsidRDefault="0070624C" w:rsidP="00A477A1">
            <w:pPr>
              <w:jc w:val="right"/>
              <w:rPr>
                <w:rFonts w:ascii="Arial" w:hAnsi="Arial"/>
                <w:snapToGrid w:val="0"/>
              </w:rPr>
            </w:pPr>
          </w:p>
        </w:tc>
        <w:tc>
          <w:tcPr>
            <w:tcW w:w="960" w:type="dxa"/>
            <w:shd w:val="solid" w:color="FFFFFF" w:fill="auto"/>
            <w:vAlign w:val="bottom"/>
          </w:tcPr>
          <w:p w14:paraId="5ED25F5A" w14:textId="77777777" w:rsidR="0070624C" w:rsidRDefault="0070624C" w:rsidP="00A477A1">
            <w:pPr>
              <w:jc w:val="right"/>
              <w:rPr>
                <w:rFonts w:ascii="Arial" w:eastAsia="Arial Unicode MS" w:hAnsi="Arial"/>
              </w:rPr>
            </w:pPr>
          </w:p>
        </w:tc>
        <w:tc>
          <w:tcPr>
            <w:tcW w:w="1320" w:type="dxa"/>
            <w:shd w:val="solid" w:color="FFFFFF" w:fill="auto"/>
          </w:tcPr>
          <w:p w14:paraId="47A0F1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46C646A" w14:textId="77777777" w:rsidR="0070624C" w:rsidRDefault="0070624C" w:rsidP="00A477A1">
            <w:pPr>
              <w:jc w:val="right"/>
              <w:rPr>
                <w:rFonts w:ascii="Arial" w:eastAsia="Arial Unicode MS" w:hAnsi="Arial"/>
              </w:rPr>
            </w:pPr>
          </w:p>
        </w:tc>
      </w:tr>
      <w:tr w:rsidR="0070624C" w14:paraId="48A18E06" w14:textId="77777777" w:rsidTr="00A477A1">
        <w:trPr>
          <w:trHeight w:val="247"/>
        </w:trPr>
        <w:tc>
          <w:tcPr>
            <w:tcW w:w="1073" w:type="dxa"/>
            <w:shd w:val="solid" w:color="FFFFFF" w:fill="auto"/>
          </w:tcPr>
          <w:p w14:paraId="4E11552D" w14:textId="77777777" w:rsidR="0070624C" w:rsidRDefault="0070624C" w:rsidP="00A477A1">
            <w:pPr>
              <w:jc w:val="both"/>
              <w:rPr>
                <w:rFonts w:ascii="Arial" w:hAnsi="Arial"/>
                <w:color w:val="000000"/>
              </w:rPr>
            </w:pPr>
          </w:p>
        </w:tc>
        <w:tc>
          <w:tcPr>
            <w:tcW w:w="1792" w:type="dxa"/>
            <w:shd w:val="solid" w:color="FFFFFF" w:fill="auto"/>
          </w:tcPr>
          <w:p w14:paraId="09FD7179" w14:textId="77777777" w:rsidR="0070624C" w:rsidRDefault="0070624C" w:rsidP="00A477A1">
            <w:pPr>
              <w:rPr>
                <w:rFonts w:ascii="Arial" w:hAnsi="Arial"/>
                <w:snapToGrid w:val="0"/>
                <w:color w:val="000000"/>
              </w:rPr>
            </w:pPr>
          </w:p>
        </w:tc>
        <w:tc>
          <w:tcPr>
            <w:tcW w:w="1125" w:type="dxa"/>
            <w:shd w:val="solid" w:color="FFFFFF" w:fill="auto"/>
            <w:vAlign w:val="bottom"/>
          </w:tcPr>
          <w:p w14:paraId="5AF6E56E" w14:textId="77777777" w:rsidR="0070624C" w:rsidRDefault="0070624C" w:rsidP="00A477A1">
            <w:pPr>
              <w:jc w:val="right"/>
              <w:rPr>
                <w:rFonts w:ascii="Arial" w:eastAsia="Arial Unicode MS" w:hAnsi="Arial"/>
              </w:rPr>
            </w:pPr>
          </w:p>
        </w:tc>
        <w:tc>
          <w:tcPr>
            <w:tcW w:w="1200" w:type="dxa"/>
            <w:shd w:val="solid" w:color="FFFFFF" w:fill="auto"/>
          </w:tcPr>
          <w:p w14:paraId="4CCC88D3" w14:textId="77777777" w:rsidR="0070624C" w:rsidRDefault="0070624C" w:rsidP="00A477A1">
            <w:pPr>
              <w:jc w:val="right"/>
              <w:rPr>
                <w:rFonts w:ascii="Arial" w:hAnsi="Arial"/>
                <w:snapToGrid w:val="0"/>
              </w:rPr>
            </w:pPr>
          </w:p>
        </w:tc>
        <w:tc>
          <w:tcPr>
            <w:tcW w:w="960" w:type="dxa"/>
            <w:shd w:val="solid" w:color="FFFFFF" w:fill="auto"/>
            <w:vAlign w:val="bottom"/>
          </w:tcPr>
          <w:p w14:paraId="5DA9D4A7" w14:textId="77777777" w:rsidR="0070624C" w:rsidRDefault="0070624C" w:rsidP="00A477A1">
            <w:pPr>
              <w:jc w:val="right"/>
              <w:rPr>
                <w:rFonts w:ascii="Arial" w:eastAsia="Arial Unicode MS" w:hAnsi="Arial"/>
              </w:rPr>
            </w:pPr>
          </w:p>
        </w:tc>
        <w:tc>
          <w:tcPr>
            <w:tcW w:w="1320" w:type="dxa"/>
            <w:shd w:val="solid" w:color="FFFFFF" w:fill="auto"/>
          </w:tcPr>
          <w:p w14:paraId="574FE7E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F7F7B14" w14:textId="77777777" w:rsidR="0070624C" w:rsidRDefault="0070624C" w:rsidP="00A477A1">
            <w:pPr>
              <w:jc w:val="right"/>
              <w:rPr>
                <w:rFonts w:ascii="Arial" w:eastAsia="Arial Unicode MS" w:hAnsi="Arial"/>
              </w:rPr>
            </w:pPr>
          </w:p>
        </w:tc>
      </w:tr>
      <w:tr w:rsidR="0070624C" w14:paraId="01860F70" w14:textId="77777777" w:rsidTr="00A477A1">
        <w:trPr>
          <w:trHeight w:val="247"/>
        </w:trPr>
        <w:tc>
          <w:tcPr>
            <w:tcW w:w="1073" w:type="dxa"/>
            <w:shd w:val="solid" w:color="FFFFFF" w:fill="auto"/>
          </w:tcPr>
          <w:p w14:paraId="78D25B43" w14:textId="77777777" w:rsidR="0070624C" w:rsidRDefault="0070624C" w:rsidP="00A477A1">
            <w:pPr>
              <w:jc w:val="both"/>
              <w:rPr>
                <w:rFonts w:ascii="Arial" w:hAnsi="Arial"/>
                <w:color w:val="000000"/>
              </w:rPr>
            </w:pPr>
          </w:p>
        </w:tc>
        <w:tc>
          <w:tcPr>
            <w:tcW w:w="1792" w:type="dxa"/>
            <w:shd w:val="solid" w:color="FFFFFF" w:fill="auto"/>
          </w:tcPr>
          <w:p w14:paraId="39040670" w14:textId="77777777" w:rsidR="0070624C" w:rsidRDefault="0070624C" w:rsidP="00A477A1">
            <w:pPr>
              <w:rPr>
                <w:rFonts w:ascii="Arial" w:hAnsi="Arial"/>
                <w:snapToGrid w:val="0"/>
                <w:color w:val="000000"/>
              </w:rPr>
            </w:pPr>
          </w:p>
        </w:tc>
        <w:tc>
          <w:tcPr>
            <w:tcW w:w="1125" w:type="dxa"/>
            <w:shd w:val="solid" w:color="FFFFFF" w:fill="auto"/>
            <w:vAlign w:val="bottom"/>
          </w:tcPr>
          <w:p w14:paraId="6A77BC25" w14:textId="77777777" w:rsidR="0070624C" w:rsidRDefault="0070624C" w:rsidP="00A477A1">
            <w:pPr>
              <w:jc w:val="right"/>
              <w:rPr>
                <w:rFonts w:ascii="Arial" w:eastAsia="Arial Unicode MS" w:hAnsi="Arial"/>
              </w:rPr>
            </w:pPr>
          </w:p>
        </w:tc>
        <w:tc>
          <w:tcPr>
            <w:tcW w:w="1200" w:type="dxa"/>
            <w:shd w:val="solid" w:color="FFFFFF" w:fill="auto"/>
          </w:tcPr>
          <w:p w14:paraId="0E79BFE5" w14:textId="77777777" w:rsidR="0070624C" w:rsidRDefault="0070624C" w:rsidP="00A477A1">
            <w:pPr>
              <w:jc w:val="right"/>
              <w:rPr>
                <w:rFonts w:ascii="Arial" w:hAnsi="Arial"/>
                <w:snapToGrid w:val="0"/>
              </w:rPr>
            </w:pPr>
          </w:p>
        </w:tc>
        <w:tc>
          <w:tcPr>
            <w:tcW w:w="960" w:type="dxa"/>
            <w:shd w:val="solid" w:color="FFFFFF" w:fill="auto"/>
            <w:vAlign w:val="bottom"/>
          </w:tcPr>
          <w:p w14:paraId="6FC36F9B" w14:textId="77777777" w:rsidR="0070624C" w:rsidRDefault="0070624C" w:rsidP="00A477A1">
            <w:pPr>
              <w:jc w:val="right"/>
              <w:rPr>
                <w:rFonts w:ascii="Arial" w:eastAsia="Arial Unicode MS" w:hAnsi="Arial"/>
              </w:rPr>
            </w:pPr>
          </w:p>
        </w:tc>
        <w:tc>
          <w:tcPr>
            <w:tcW w:w="1320" w:type="dxa"/>
            <w:shd w:val="solid" w:color="FFFFFF" w:fill="auto"/>
          </w:tcPr>
          <w:p w14:paraId="379D8F1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287098C" w14:textId="77777777" w:rsidR="0070624C" w:rsidRDefault="0070624C" w:rsidP="00A477A1">
            <w:pPr>
              <w:jc w:val="right"/>
              <w:rPr>
                <w:rFonts w:ascii="Arial" w:eastAsia="Arial Unicode MS" w:hAnsi="Arial"/>
              </w:rPr>
            </w:pPr>
          </w:p>
        </w:tc>
      </w:tr>
      <w:tr w:rsidR="0070624C" w14:paraId="468B41F0" w14:textId="77777777" w:rsidTr="00A477A1">
        <w:trPr>
          <w:trHeight w:val="247"/>
        </w:trPr>
        <w:tc>
          <w:tcPr>
            <w:tcW w:w="1073" w:type="dxa"/>
            <w:shd w:val="solid" w:color="FFFFFF" w:fill="auto"/>
          </w:tcPr>
          <w:p w14:paraId="0F0AEB6C" w14:textId="77777777" w:rsidR="0070624C" w:rsidRDefault="0070624C" w:rsidP="00A477A1">
            <w:pPr>
              <w:jc w:val="both"/>
              <w:rPr>
                <w:rFonts w:ascii="Arial" w:hAnsi="Arial"/>
                <w:color w:val="000000"/>
              </w:rPr>
            </w:pPr>
          </w:p>
        </w:tc>
        <w:tc>
          <w:tcPr>
            <w:tcW w:w="1792" w:type="dxa"/>
            <w:shd w:val="solid" w:color="FFFFFF" w:fill="auto"/>
          </w:tcPr>
          <w:p w14:paraId="30F63666" w14:textId="77777777" w:rsidR="0070624C" w:rsidRDefault="0070624C" w:rsidP="00A477A1">
            <w:pPr>
              <w:rPr>
                <w:rFonts w:ascii="Arial" w:hAnsi="Arial"/>
                <w:snapToGrid w:val="0"/>
                <w:color w:val="000000"/>
              </w:rPr>
            </w:pPr>
          </w:p>
        </w:tc>
        <w:tc>
          <w:tcPr>
            <w:tcW w:w="1125" w:type="dxa"/>
            <w:shd w:val="solid" w:color="FFFFFF" w:fill="auto"/>
            <w:vAlign w:val="bottom"/>
          </w:tcPr>
          <w:p w14:paraId="7091B3D1" w14:textId="77777777" w:rsidR="0070624C" w:rsidRDefault="0070624C" w:rsidP="00A477A1">
            <w:pPr>
              <w:jc w:val="right"/>
              <w:rPr>
                <w:rFonts w:ascii="Arial" w:eastAsia="Arial Unicode MS" w:hAnsi="Arial"/>
              </w:rPr>
            </w:pPr>
          </w:p>
        </w:tc>
        <w:tc>
          <w:tcPr>
            <w:tcW w:w="1200" w:type="dxa"/>
            <w:shd w:val="solid" w:color="FFFFFF" w:fill="auto"/>
          </w:tcPr>
          <w:p w14:paraId="20AC496F" w14:textId="77777777" w:rsidR="0070624C" w:rsidRDefault="0070624C" w:rsidP="00A477A1">
            <w:pPr>
              <w:jc w:val="right"/>
              <w:rPr>
                <w:rFonts w:ascii="Arial" w:hAnsi="Arial"/>
                <w:snapToGrid w:val="0"/>
              </w:rPr>
            </w:pPr>
          </w:p>
        </w:tc>
        <w:tc>
          <w:tcPr>
            <w:tcW w:w="960" w:type="dxa"/>
            <w:shd w:val="solid" w:color="FFFFFF" w:fill="auto"/>
            <w:vAlign w:val="bottom"/>
          </w:tcPr>
          <w:p w14:paraId="0C89E3CB" w14:textId="77777777" w:rsidR="0070624C" w:rsidRDefault="0070624C" w:rsidP="00A477A1">
            <w:pPr>
              <w:jc w:val="right"/>
              <w:rPr>
                <w:rFonts w:ascii="Arial" w:eastAsia="Arial Unicode MS" w:hAnsi="Arial"/>
              </w:rPr>
            </w:pPr>
          </w:p>
        </w:tc>
        <w:tc>
          <w:tcPr>
            <w:tcW w:w="1320" w:type="dxa"/>
            <w:shd w:val="solid" w:color="FFFFFF" w:fill="auto"/>
          </w:tcPr>
          <w:p w14:paraId="20F4ACA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658F53B5" w14:textId="77777777" w:rsidR="0070624C" w:rsidRDefault="0070624C" w:rsidP="00A477A1">
            <w:pPr>
              <w:jc w:val="right"/>
              <w:rPr>
                <w:rFonts w:ascii="Arial" w:eastAsia="Arial Unicode MS" w:hAnsi="Arial"/>
              </w:rPr>
            </w:pPr>
          </w:p>
        </w:tc>
      </w:tr>
      <w:tr w:rsidR="0070624C" w14:paraId="4563B7CB" w14:textId="77777777" w:rsidTr="00A477A1">
        <w:trPr>
          <w:trHeight w:val="247"/>
        </w:trPr>
        <w:tc>
          <w:tcPr>
            <w:tcW w:w="1073" w:type="dxa"/>
            <w:shd w:val="solid" w:color="FFFFFF" w:fill="auto"/>
          </w:tcPr>
          <w:p w14:paraId="676D5F57" w14:textId="77777777" w:rsidR="0070624C" w:rsidRDefault="0070624C" w:rsidP="00A477A1">
            <w:pPr>
              <w:jc w:val="both"/>
              <w:rPr>
                <w:rFonts w:ascii="Arial" w:hAnsi="Arial"/>
                <w:color w:val="000000"/>
              </w:rPr>
            </w:pPr>
          </w:p>
        </w:tc>
        <w:tc>
          <w:tcPr>
            <w:tcW w:w="1792" w:type="dxa"/>
            <w:shd w:val="solid" w:color="FFFFFF" w:fill="auto"/>
          </w:tcPr>
          <w:p w14:paraId="69EF6D8F" w14:textId="77777777" w:rsidR="0070624C" w:rsidRDefault="0070624C" w:rsidP="00A477A1">
            <w:pPr>
              <w:rPr>
                <w:rFonts w:ascii="Arial" w:hAnsi="Arial"/>
                <w:snapToGrid w:val="0"/>
                <w:color w:val="000000"/>
              </w:rPr>
            </w:pPr>
          </w:p>
        </w:tc>
        <w:tc>
          <w:tcPr>
            <w:tcW w:w="1125" w:type="dxa"/>
            <w:shd w:val="solid" w:color="FFFFFF" w:fill="auto"/>
            <w:vAlign w:val="bottom"/>
          </w:tcPr>
          <w:p w14:paraId="214B08CD" w14:textId="77777777" w:rsidR="0070624C" w:rsidRDefault="0070624C" w:rsidP="00A477A1">
            <w:pPr>
              <w:jc w:val="right"/>
              <w:rPr>
                <w:rFonts w:ascii="Arial" w:eastAsia="Arial Unicode MS" w:hAnsi="Arial"/>
              </w:rPr>
            </w:pPr>
          </w:p>
        </w:tc>
        <w:tc>
          <w:tcPr>
            <w:tcW w:w="1200" w:type="dxa"/>
            <w:shd w:val="solid" w:color="FFFFFF" w:fill="auto"/>
          </w:tcPr>
          <w:p w14:paraId="569D71FE" w14:textId="77777777" w:rsidR="0070624C" w:rsidRDefault="0070624C" w:rsidP="00A477A1">
            <w:pPr>
              <w:jc w:val="right"/>
              <w:rPr>
                <w:rFonts w:ascii="Arial" w:hAnsi="Arial"/>
                <w:snapToGrid w:val="0"/>
              </w:rPr>
            </w:pPr>
          </w:p>
        </w:tc>
        <w:tc>
          <w:tcPr>
            <w:tcW w:w="960" w:type="dxa"/>
            <w:shd w:val="solid" w:color="FFFFFF" w:fill="auto"/>
            <w:vAlign w:val="bottom"/>
          </w:tcPr>
          <w:p w14:paraId="712B0F16" w14:textId="77777777" w:rsidR="0070624C" w:rsidRDefault="0070624C" w:rsidP="00A477A1">
            <w:pPr>
              <w:jc w:val="right"/>
              <w:rPr>
                <w:rFonts w:ascii="Arial" w:eastAsia="Arial Unicode MS" w:hAnsi="Arial"/>
              </w:rPr>
            </w:pPr>
          </w:p>
        </w:tc>
        <w:tc>
          <w:tcPr>
            <w:tcW w:w="1320" w:type="dxa"/>
            <w:shd w:val="solid" w:color="FFFFFF" w:fill="auto"/>
          </w:tcPr>
          <w:p w14:paraId="1BEEBBD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0A858CF" w14:textId="77777777" w:rsidR="0070624C" w:rsidRDefault="0070624C" w:rsidP="00A477A1">
            <w:pPr>
              <w:jc w:val="right"/>
              <w:rPr>
                <w:rFonts w:ascii="Arial" w:eastAsia="Arial Unicode MS" w:hAnsi="Arial"/>
              </w:rPr>
            </w:pPr>
          </w:p>
        </w:tc>
      </w:tr>
      <w:tr w:rsidR="0070624C" w14:paraId="06B389EA" w14:textId="77777777" w:rsidTr="00A477A1">
        <w:trPr>
          <w:trHeight w:val="247"/>
        </w:trPr>
        <w:tc>
          <w:tcPr>
            <w:tcW w:w="1073" w:type="dxa"/>
            <w:shd w:val="solid" w:color="FFFFFF" w:fill="auto"/>
          </w:tcPr>
          <w:p w14:paraId="1D8EC23C" w14:textId="77777777" w:rsidR="0070624C" w:rsidRDefault="0070624C" w:rsidP="00A477A1">
            <w:pPr>
              <w:jc w:val="both"/>
              <w:rPr>
                <w:rFonts w:ascii="Arial" w:hAnsi="Arial"/>
                <w:color w:val="000000"/>
              </w:rPr>
            </w:pPr>
          </w:p>
        </w:tc>
        <w:tc>
          <w:tcPr>
            <w:tcW w:w="1792" w:type="dxa"/>
            <w:shd w:val="solid" w:color="FFFFFF" w:fill="auto"/>
          </w:tcPr>
          <w:p w14:paraId="08BE4953" w14:textId="77777777" w:rsidR="0070624C" w:rsidRDefault="0070624C" w:rsidP="00A477A1">
            <w:pPr>
              <w:rPr>
                <w:rFonts w:ascii="Arial" w:hAnsi="Arial"/>
                <w:snapToGrid w:val="0"/>
                <w:color w:val="000000"/>
              </w:rPr>
            </w:pPr>
          </w:p>
        </w:tc>
        <w:tc>
          <w:tcPr>
            <w:tcW w:w="1125" w:type="dxa"/>
            <w:shd w:val="solid" w:color="FFFFFF" w:fill="auto"/>
            <w:vAlign w:val="bottom"/>
          </w:tcPr>
          <w:p w14:paraId="070F9A3F" w14:textId="77777777" w:rsidR="0070624C" w:rsidRDefault="0070624C" w:rsidP="00A477A1">
            <w:pPr>
              <w:jc w:val="right"/>
              <w:rPr>
                <w:rFonts w:ascii="Arial" w:eastAsia="Arial Unicode MS" w:hAnsi="Arial"/>
              </w:rPr>
            </w:pPr>
          </w:p>
        </w:tc>
        <w:tc>
          <w:tcPr>
            <w:tcW w:w="1200" w:type="dxa"/>
            <w:shd w:val="solid" w:color="FFFFFF" w:fill="auto"/>
          </w:tcPr>
          <w:p w14:paraId="7C9D12FD" w14:textId="77777777" w:rsidR="0070624C" w:rsidRDefault="0070624C" w:rsidP="00A477A1">
            <w:pPr>
              <w:jc w:val="right"/>
              <w:rPr>
                <w:rFonts w:ascii="Arial" w:hAnsi="Arial"/>
                <w:snapToGrid w:val="0"/>
              </w:rPr>
            </w:pPr>
          </w:p>
        </w:tc>
        <w:tc>
          <w:tcPr>
            <w:tcW w:w="960" w:type="dxa"/>
            <w:shd w:val="solid" w:color="FFFFFF" w:fill="auto"/>
            <w:vAlign w:val="bottom"/>
          </w:tcPr>
          <w:p w14:paraId="30EE6547" w14:textId="77777777" w:rsidR="0070624C" w:rsidRDefault="0070624C" w:rsidP="00A477A1">
            <w:pPr>
              <w:jc w:val="right"/>
              <w:rPr>
                <w:rFonts w:ascii="Arial" w:eastAsia="Arial Unicode MS" w:hAnsi="Arial"/>
              </w:rPr>
            </w:pPr>
          </w:p>
        </w:tc>
        <w:tc>
          <w:tcPr>
            <w:tcW w:w="1320" w:type="dxa"/>
            <w:shd w:val="solid" w:color="FFFFFF" w:fill="auto"/>
          </w:tcPr>
          <w:p w14:paraId="44B027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4F71A2A" w14:textId="77777777" w:rsidR="0070624C" w:rsidRDefault="0070624C" w:rsidP="00A477A1">
            <w:pPr>
              <w:jc w:val="right"/>
              <w:rPr>
                <w:rFonts w:ascii="Arial" w:eastAsia="Arial Unicode MS" w:hAnsi="Arial"/>
              </w:rPr>
            </w:pPr>
          </w:p>
        </w:tc>
      </w:tr>
      <w:tr w:rsidR="0070624C" w14:paraId="7B4CE6BA" w14:textId="77777777" w:rsidTr="00A477A1">
        <w:trPr>
          <w:trHeight w:val="247"/>
        </w:trPr>
        <w:tc>
          <w:tcPr>
            <w:tcW w:w="1073" w:type="dxa"/>
            <w:shd w:val="solid" w:color="FFFFFF" w:fill="auto"/>
          </w:tcPr>
          <w:p w14:paraId="30BE8284" w14:textId="77777777" w:rsidR="0070624C" w:rsidRDefault="0070624C" w:rsidP="00A477A1">
            <w:pPr>
              <w:jc w:val="both"/>
              <w:rPr>
                <w:rFonts w:ascii="Arial" w:hAnsi="Arial"/>
                <w:color w:val="000000"/>
              </w:rPr>
            </w:pPr>
          </w:p>
        </w:tc>
        <w:tc>
          <w:tcPr>
            <w:tcW w:w="1792" w:type="dxa"/>
            <w:shd w:val="solid" w:color="FFFFFF" w:fill="auto"/>
          </w:tcPr>
          <w:p w14:paraId="17A1D7C0" w14:textId="77777777" w:rsidR="0070624C" w:rsidRDefault="0070624C" w:rsidP="00A477A1">
            <w:pPr>
              <w:rPr>
                <w:rFonts w:ascii="Arial" w:hAnsi="Arial"/>
                <w:snapToGrid w:val="0"/>
                <w:color w:val="000000"/>
              </w:rPr>
            </w:pPr>
          </w:p>
        </w:tc>
        <w:tc>
          <w:tcPr>
            <w:tcW w:w="1125" w:type="dxa"/>
            <w:shd w:val="solid" w:color="FFFFFF" w:fill="auto"/>
            <w:vAlign w:val="bottom"/>
          </w:tcPr>
          <w:p w14:paraId="36DE9367" w14:textId="77777777" w:rsidR="0070624C" w:rsidRDefault="0070624C" w:rsidP="00A477A1">
            <w:pPr>
              <w:jc w:val="right"/>
              <w:rPr>
                <w:rFonts w:ascii="Arial" w:eastAsia="Arial Unicode MS" w:hAnsi="Arial"/>
              </w:rPr>
            </w:pPr>
          </w:p>
        </w:tc>
        <w:tc>
          <w:tcPr>
            <w:tcW w:w="1200" w:type="dxa"/>
            <w:shd w:val="solid" w:color="FFFFFF" w:fill="auto"/>
          </w:tcPr>
          <w:p w14:paraId="13C9A82B" w14:textId="77777777" w:rsidR="0070624C" w:rsidRDefault="0070624C" w:rsidP="00A477A1">
            <w:pPr>
              <w:jc w:val="right"/>
              <w:rPr>
                <w:rFonts w:ascii="Arial" w:hAnsi="Arial"/>
                <w:snapToGrid w:val="0"/>
              </w:rPr>
            </w:pPr>
          </w:p>
        </w:tc>
        <w:tc>
          <w:tcPr>
            <w:tcW w:w="960" w:type="dxa"/>
            <w:shd w:val="solid" w:color="FFFFFF" w:fill="auto"/>
            <w:vAlign w:val="bottom"/>
          </w:tcPr>
          <w:p w14:paraId="3A45339E" w14:textId="77777777" w:rsidR="0070624C" w:rsidRDefault="0070624C" w:rsidP="00A477A1">
            <w:pPr>
              <w:jc w:val="right"/>
              <w:rPr>
                <w:rFonts w:ascii="Arial" w:eastAsia="Arial Unicode MS" w:hAnsi="Arial"/>
              </w:rPr>
            </w:pPr>
          </w:p>
        </w:tc>
        <w:tc>
          <w:tcPr>
            <w:tcW w:w="1320" w:type="dxa"/>
            <w:shd w:val="solid" w:color="FFFFFF" w:fill="auto"/>
          </w:tcPr>
          <w:p w14:paraId="0BD9FE8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50566FE" w14:textId="77777777" w:rsidR="0070624C" w:rsidRDefault="0070624C" w:rsidP="00A477A1">
            <w:pPr>
              <w:jc w:val="right"/>
              <w:rPr>
                <w:rFonts w:ascii="Arial" w:eastAsia="Arial Unicode MS" w:hAnsi="Arial"/>
              </w:rPr>
            </w:pPr>
          </w:p>
        </w:tc>
      </w:tr>
      <w:tr w:rsidR="0070624C" w14:paraId="11DC65C0" w14:textId="77777777" w:rsidTr="00A477A1">
        <w:trPr>
          <w:trHeight w:val="247"/>
        </w:trPr>
        <w:tc>
          <w:tcPr>
            <w:tcW w:w="1073" w:type="dxa"/>
            <w:shd w:val="solid" w:color="FFFFFF" w:fill="auto"/>
          </w:tcPr>
          <w:p w14:paraId="503C6036" w14:textId="77777777" w:rsidR="0070624C" w:rsidRDefault="0070624C" w:rsidP="00A477A1">
            <w:pPr>
              <w:jc w:val="both"/>
              <w:rPr>
                <w:rFonts w:ascii="Arial" w:hAnsi="Arial"/>
                <w:color w:val="000000"/>
              </w:rPr>
            </w:pPr>
          </w:p>
        </w:tc>
        <w:tc>
          <w:tcPr>
            <w:tcW w:w="1792" w:type="dxa"/>
            <w:shd w:val="solid" w:color="FFFFFF" w:fill="auto"/>
          </w:tcPr>
          <w:p w14:paraId="3743CE29" w14:textId="77777777" w:rsidR="0070624C" w:rsidRDefault="0070624C" w:rsidP="00A477A1">
            <w:pPr>
              <w:rPr>
                <w:rFonts w:ascii="Arial" w:hAnsi="Arial"/>
                <w:snapToGrid w:val="0"/>
                <w:color w:val="000000"/>
              </w:rPr>
            </w:pPr>
          </w:p>
        </w:tc>
        <w:tc>
          <w:tcPr>
            <w:tcW w:w="1125" w:type="dxa"/>
            <w:shd w:val="solid" w:color="FFFFFF" w:fill="auto"/>
            <w:vAlign w:val="bottom"/>
          </w:tcPr>
          <w:p w14:paraId="3F48CCDE" w14:textId="77777777" w:rsidR="0070624C" w:rsidRDefault="0070624C" w:rsidP="00A477A1">
            <w:pPr>
              <w:jc w:val="right"/>
              <w:rPr>
                <w:rFonts w:ascii="Arial" w:eastAsia="Arial Unicode MS" w:hAnsi="Arial"/>
              </w:rPr>
            </w:pPr>
          </w:p>
        </w:tc>
        <w:tc>
          <w:tcPr>
            <w:tcW w:w="1200" w:type="dxa"/>
            <w:shd w:val="solid" w:color="FFFFFF" w:fill="auto"/>
          </w:tcPr>
          <w:p w14:paraId="66E82F8C" w14:textId="77777777" w:rsidR="0070624C" w:rsidRDefault="0070624C" w:rsidP="00A477A1">
            <w:pPr>
              <w:jc w:val="right"/>
              <w:rPr>
                <w:rFonts w:ascii="Arial" w:hAnsi="Arial"/>
                <w:snapToGrid w:val="0"/>
              </w:rPr>
            </w:pPr>
          </w:p>
        </w:tc>
        <w:tc>
          <w:tcPr>
            <w:tcW w:w="960" w:type="dxa"/>
            <w:shd w:val="solid" w:color="FFFFFF" w:fill="auto"/>
            <w:vAlign w:val="bottom"/>
          </w:tcPr>
          <w:p w14:paraId="7474F1F6" w14:textId="77777777" w:rsidR="0070624C" w:rsidRDefault="0070624C" w:rsidP="00A477A1">
            <w:pPr>
              <w:jc w:val="right"/>
              <w:rPr>
                <w:rFonts w:ascii="Arial" w:eastAsia="Arial Unicode MS" w:hAnsi="Arial"/>
              </w:rPr>
            </w:pPr>
          </w:p>
        </w:tc>
        <w:tc>
          <w:tcPr>
            <w:tcW w:w="1320" w:type="dxa"/>
            <w:shd w:val="solid" w:color="FFFFFF" w:fill="auto"/>
          </w:tcPr>
          <w:p w14:paraId="45735DFB"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E94A82" w14:textId="77777777" w:rsidR="0070624C" w:rsidRDefault="0070624C" w:rsidP="00A477A1">
            <w:pPr>
              <w:jc w:val="right"/>
              <w:rPr>
                <w:rFonts w:ascii="Arial" w:eastAsia="Arial Unicode MS" w:hAnsi="Arial"/>
              </w:rPr>
            </w:pPr>
          </w:p>
        </w:tc>
      </w:tr>
      <w:tr w:rsidR="0070624C" w14:paraId="7A61BDE6" w14:textId="77777777" w:rsidTr="00A477A1">
        <w:trPr>
          <w:trHeight w:val="247"/>
        </w:trPr>
        <w:tc>
          <w:tcPr>
            <w:tcW w:w="1073" w:type="dxa"/>
            <w:shd w:val="solid" w:color="FFFFFF" w:fill="auto"/>
          </w:tcPr>
          <w:p w14:paraId="4F38286D" w14:textId="77777777" w:rsidR="0070624C" w:rsidRDefault="0070624C" w:rsidP="00A477A1">
            <w:pPr>
              <w:jc w:val="both"/>
              <w:rPr>
                <w:rFonts w:ascii="Arial" w:hAnsi="Arial"/>
                <w:color w:val="000000"/>
              </w:rPr>
            </w:pPr>
          </w:p>
        </w:tc>
        <w:tc>
          <w:tcPr>
            <w:tcW w:w="1792" w:type="dxa"/>
            <w:shd w:val="solid" w:color="FFFFFF" w:fill="auto"/>
          </w:tcPr>
          <w:p w14:paraId="3873C7D9" w14:textId="77777777" w:rsidR="0070624C" w:rsidRDefault="0070624C" w:rsidP="00A477A1">
            <w:pPr>
              <w:rPr>
                <w:rFonts w:ascii="Arial" w:hAnsi="Arial"/>
                <w:snapToGrid w:val="0"/>
                <w:color w:val="000000"/>
              </w:rPr>
            </w:pPr>
          </w:p>
        </w:tc>
        <w:tc>
          <w:tcPr>
            <w:tcW w:w="1125" w:type="dxa"/>
            <w:shd w:val="solid" w:color="FFFFFF" w:fill="auto"/>
            <w:vAlign w:val="bottom"/>
          </w:tcPr>
          <w:p w14:paraId="4CC69909" w14:textId="77777777" w:rsidR="0070624C" w:rsidRDefault="0070624C" w:rsidP="00A477A1">
            <w:pPr>
              <w:jc w:val="right"/>
              <w:rPr>
                <w:rFonts w:ascii="Arial" w:eastAsia="Arial Unicode MS" w:hAnsi="Arial"/>
              </w:rPr>
            </w:pPr>
          </w:p>
        </w:tc>
        <w:tc>
          <w:tcPr>
            <w:tcW w:w="1200" w:type="dxa"/>
            <w:shd w:val="solid" w:color="FFFFFF" w:fill="auto"/>
          </w:tcPr>
          <w:p w14:paraId="79E9D9DD" w14:textId="77777777" w:rsidR="0070624C" w:rsidRDefault="0070624C" w:rsidP="00A477A1">
            <w:pPr>
              <w:jc w:val="right"/>
              <w:rPr>
                <w:rFonts w:ascii="Arial" w:hAnsi="Arial"/>
                <w:snapToGrid w:val="0"/>
              </w:rPr>
            </w:pPr>
          </w:p>
        </w:tc>
        <w:tc>
          <w:tcPr>
            <w:tcW w:w="960" w:type="dxa"/>
            <w:shd w:val="solid" w:color="FFFFFF" w:fill="auto"/>
            <w:vAlign w:val="bottom"/>
          </w:tcPr>
          <w:p w14:paraId="1B57ED32" w14:textId="77777777" w:rsidR="0070624C" w:rsidRDefault="0070624C" w:rsidP="00A477A1">
            <w:pPr>
              <w:jc w:val="right"/>
              <w:rPr>
                <w:rFonts w:ascii="Arial" w:eastAsia="Arial Unicode MS" w:hAnsi="Arial"/>
              </w:rPr>
            </w:pPr>
          </w:p>
        </w:tc>
        <w:tc>
          <w:tcPr>
            <w:tcW w:w="1320" w:type="dxa"/>
            <w:shd w:val="solid" w:color="FFFFFF" w:fill="auto"/>
          </w:tcPr>
          <w:p w14:paraId="17335F0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8D12413" w14:textId="77777777" w:rsidR="0070624C" w:rsidRDefault="0070624C" w:rsidP="00A477A1">
            <w:pPr>
              <w:jc w:val="right"/>
              <w:rPr>
                <w:rFonts w:ascii="Arial" w:eastAsia="Arial Unicode MS" w:hAnsi="Arial"/>
              </w:rPr>
            </w:pPr>
          </w:p>
        </w:tc>
      </w:tr>
      <w:tr w:rsidR="0070624C" w14:paraId="447805B8" w14:textId="77777777" w:rsidTr="00A477A1">
        <w:trPr>
          <w:trHeight w:val="247"/>
        </w:trPr>
        <w:tc>
          <w:tcPr>
            <w:tcW w:w="1073" w:type="dxa"/>
            <w:shd w:val="solid" w:color="FFFFFF" w:fill="auto"/>
          </w:tcPr>
          <w:p w14:paraId="12BF07F5" w14:textId="77777777" w:rsidR="0070624C" w:rsidRDefault="0070624C" w:rsidP="00A477A1">
            <w:pPr>
              <w:jc w:val="both"/>
              <w:rPr>
                <w:rFonts w:ascii="Arial" w:hAnsi="Arial"/>
                <w:color w:val="000000"/>
              </w:rPr>
            </w:pPr>
          </w:p>
        </w:tc>
        <w:tc>
          <w:tcPr>
            <w:tcW w:w="1792" w:type="dxa"/>
            <w:shd w:val="solid" w:color="FFFFFF" w:fill="auto"/>
          </w:tcPr>
          <w:p w14:paraId="45A10EF5" w14:textId="77777777" w:rsidR="0070624C" w:rsidRDefault="0070624C" w:rsidP="00A477A1">
            <w:pPr>
              <w:rPr>
                <w:rFonts w:ascii="Arial" w:hAnsi="Arial"/>
                <w:snapToGrid w:val="0"/>
                <w:color w:val="000000"/>
              </w:rPr>
            </w:pPr>
          </w:p>
        </w:tc>
        <w:tc>
          <w:tcPr>
            <w:tcW w:w="1125" w:type="dxa"/>
            <w:shd w:val="solid" w:color="FFFFFF" w:fill="auto"/>
            <w:vAlign w:val="bottom"/>
          </w:tcPr>
          <w:p w14:paraId="4EC79562" w14:textId="77777777" w:rsidR="0070624C" w:rsidRDefault="0070624C" w:rsidP="00A477A1">
            <w:pPr>
              <w:jc w:val="right"/>
              <w:rPr>
                <w:rFonts w:ascii="Arial" w:eastAsia="Arial Unicode MS" w:hAnsi="Arial"/>
              </w:rPr>
            </w:pPr>
          </w:p>
        </w:tc>
        <w:tc>
          <w:tcPr>
            <w:tcW w:w="1200" w:type="dxa"/>
            <w:shd w:val="solid" w:color="FFFFFF" w:fill="auto"/>
          </w:tcPr>
          <w:p w14:paraId="59BABC46" w14:textId="77777777" w:rsidR="0070624C" w:rsidRDefault="0070624C" w:rsidP="00A477A1">
            <w:pPr>
              <w:jc w:val="right"/>
              <w:rPr>
                <w:rFonts w:ascii="Arial" w:hAnsi="Arial"/>
                <w:snapToGrid w:val="0"/>
              </w:rPr>
            </w:pPr>
          </w:p>
        </w:tc>
        <w:tc>
          <w:tcPr>
            <w:tcW w:w="960" w:type="dxa"/>
            <w:shd w:val="solid" w:color="FFFFFF" w:fill="auto"/>
            <w:vAlign w:val="bottom"/>
          </w:tcPr>
          <w:p w14:paraId="6BD5A3F1" w14:textId="77777777" w:rsidR="0070624C" w:rsidRDefault="0070624C" w:rsidP="00A477A1">
            <w:pPr>
              <w:jc w:val="right"/>
              <w:rPr>
                <w:rFonts w:ascii="Arial" w:eastAsia="Arial Unicode MS" w:hAnsi="Arial"/>
              </w:rPr>
            </w:pPr>
          </w:p>
        </w:tc>
        <w:tc>
          <w:tcPr>
            <w:tcW w:w="1320" w:type="dxa"/>
            <w:shd w:val="solid" w:color="FFFFFF" w:fill="auto"/>
          </w:tcPr>
          <w:p w14:paraId="7DFF3E9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4106824" w14:textId="77777777" w:rsidR="0070624C" w:rsidRDefault="0070624C" w:rsidP="00A477A1">
            <w:pPr>
              <w:jc w:val="right"/>
              <w:rPr>
                <w:rFonts w:ascii="Arial" w:eastAsia="Arial Unicode MS" w:hAnsi="Arial"/>
              </w:rPr>
            </w:pPr>
          </w:p>
        </w:tc>
      </w:tr>
      <w:tr w:rsidR="0070624C" w14:paraId="1D8E59A8" w14:textId="77777777" w:rsidTr="00A477A1">
        <w:trPr>
          <w:trHeight w:val="247"/>
        </w:trPr>
        <w:tc>
          <w:tcPr>
            <w:tcW w:w="1073" w:type="dxa"/>
            <w:shd w:val="solid" w:color="FFFFFF" w:fill="auto"/>
          </w:tcPr>
          <w:p w14:paraId="4B80391D" w14:textId="77777777" w:rsidR="0070624C" w:rsidRDefault="0070624C" w:rsidP="00A477A1">
            <w:pPr>
              <w:jc w:val="both"/>
              <w:rPr>
                <w:rFonts w:ascii="Arial" w:hAnsi="Arial"/>
                <w:color w:val="000000"/>
              </w:rPr>
            </w:pPr>
          </w:p>
        </w:tc>
        <w:tc>
          <w:tcPr>
            <w:tcW w:w="1792" w:type="dxa"/>
            <w:shd w:val="solid" w:color="FFFFFF" w:fill="auto"/>
          </w:tcPr>
          <w:p w14:paraId="111BDC23" w14:textId="77777777" w:rsidR="0070624C" w:rsidRDefault="0070624C" w:rsidP="00A477A1">
            <w:pPr>
              <w:rPr>
                <w:rFonts w:ascii="Arial" w:hAnsi="Arial"/>
                <w:snapToGrid w:val="0"/>
                <w:color w:val="000000"/>
              </w:rPr>
            </w:pPr>
          </w:p>
        </w:tc>
        <w:tc>
          <w:tcPr>
            <w:tcW w:w="1125" w:type="dxa"/>
            <w:shd w:val="solid" w:color="FFFFFF" w:fill="auto"/>
            <w:vAlign w:val="bottom"/>
          </w:tcPr>
          <w:p w14:paraId="74D8F2F1" w14:textId="77777777" w:rsidR="0070624C" w:rsidRDefault="0070624C" w:rsidP="00A477A1">
            <w:pPr>
              <w:jc w:val="right"/>
              <w:rPr>
                <w:rFonts w:ascii="Arial" w:eastAsia="Arial Unicode MS" w:hAnsi="Arial"/>
              </w:rPr>
            </w:pPr>
          </w:p>
        </w:tc>
        <w:tc>
          <w:tcPr>
            <w:tcW w:w="1200" w:type="dxa"/>
            <w:shd w:val="solid" w:color="FFFFFF" w:fill="auto"/>
          </w:tcPr>
          <w:p w14:paraId="41ED0BA6" w14:textId="77777777" w:rsidR="0070624C" w:rsidRDefault="0070624C" w:rsidP="00A477A1">
            <w:pPr>
              <w:jc w:val="right"/>
              <w:rPr>
                <w:rFonts w:ascii="Arial" w:hAnsi="Arial"/>
                <w:snapToGrid w:val="0"/>
              </w:rPr>
            </w:pPr>
          </w:p>
        </w:tc>
        <w:tc>
          <w:tcPr>
            <w:tcW w:w="960" w:type="dxa"/>
            <w:shd w:val="solid" w:color="FFFFFF" w:fill="auto"/>
            <w:vAlign w:val="bottom"/>
          </w:tcPr>
          <w:p w14:paraId="3DE4C223" w14:textId="77777777" w:rsidR="0070624C" w:rsidRDefault="0070624C" w:rsidP="00A477A1">
            <w:pPr>
              <w:jc w:val="right"/>
              <w:rPr>
                <w:rFonts w:ascii="Arial" w:eastAsia="Arial Unicode MS" w:hAnsi="Arial"/>
              </w:rPr>
            </w:pPr>
          </w:p>
        </w:tc>
        <w:tc>
          <w:tcPr>
            <w:tcW w:w="1320" w:type="dxa"/>
            <w:shd w:val="solid" w:color="FFFFFF" w:fill="auto"/>
          </w:tcPr>
          <w:p w14:paraId="0BF88299"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7B6DECE" w14:textId="77777777" w:rsidR="0070624C" w:rsidRDefault="0070624C" w:rsidP="00A477A1">
            <w:pPr>
              <w:jc w:val="right"/>
              <w:rPr>
                <w:rFonts w:ascii="Arial" w:eastAsia="Arial Unicode MS" w:hAnsi="Arial"/>
              </w:rPr>
            </w:pPr>
          </w:p>
        </w:tc>
      </w:tr>
      <w:tr w:rsidR="0070624C" w14:paraId="38B608BB" w14:textId="77777777" w:rsidTr="00A477A1">
        <w:trPr>
          <w:trHeight w:val="247"/>
        </w:trPr>
        <w:tc>
          <w:tcPr>
            <w:tcW w:w="1073" w:type="dxa"/>
            <w:shd w:val="solid" w:color="FFFFFF" w:fill="auto"/>
          </w:tcPr>
          <w:p w14:paraId="79124D2E" w14:textId="77777777" w:rsidR="0070624C" w:rsidRDefault="0070624C" w:rsidP="00A477A1">
            <w:pPr>
              <w:jc w:val="both"/>
              <w:rPr>
                <w:rFonts w:ascii="Arial" w:hAnsi="Arial"/>
                <w:color w:val="000000"/>
              </w:rPr>
            </w:pPr>
          </w:p>
        </w:tc>
        <w:tc>
          <w:tcPr>
            <w:tcW w:w="1792" w:type="dxa"/>
            <w:shd w:val="solid" w:color="FFFFFF" w:fill="auto"/>
          </w:tcPr>
          <w:p w14:paraId="4E27E508" w14:textId="77777777" w:rsidR="0070624C" w:rsidRDefault="0070624C" w:rsidP="00A477A1">
            <w:pPr>
              <w:rPr>
                <w:rFonts w:ascii="Arial" w:hAnsi="Arial"/>
                <w:snapToGrid w:val="0"/>
                <w:color w:val="000000"/>
              </w:rPr>
            </w:pPr>
          </w:p>
        </w:tc>
        <w:tc>
          <w:tcPr>
            <w:tcW w:w="1125" w:type="dxa"/>
            <w:shd w:val="solid" w:color="FFFFFF" w:fill="auto"/>
            <w:vAlign w:val="bottom"/>
          </w:tcPr>
          <w:p w14:paraId="6B8A3F8B" w14:textId="77777777" w:rsidR="0070624C" w:rsidRDefault="0070624C" w:rsidP="00A477A1">
            <w:pPr>
              <w:jc w:val="right"/>
              <w:rPr>
                <w:rFonts w:ascii="Arial" w:eastAsia="Arial Unicode MS" w:hAnsi="Arial"/>
              </w:rPr>
            </w:pPr>
          </w:p>
        </w:tc>
        <w:tc>
          <w:tcPr>
            <w:tcW w:w="1200" w:type="dxa"/>
            <w:shd w:val="solid" w:color="FFFFFF" w:fill="auto"/>
          </w:tcPr>
          <w:p w14:paraId="31B496F5" w14:textId="77777777" w:rsidR="0070624C" w:rsidRDefault="0070624C" w:rsidP="00A477A1">
            <w:pPr>
              <w:jc w:val="right"/>
              <w:rPr>
                <w:rFonts w:ascii="Arial" w:hAnsi="Arial"/>
                <w:snapToGrid w:val="0"/>
              </w:rPr>
            </w:pPr>
          </w:p>
        </w:tc>
        <w:tc>
          <w:tcPr>
            <w:tcW w:w="960" w:type="dxa"/>
            <w:shd w:val="solid" w:color="FFFFFF" w:fill="auto"/>
            <w:vAlign w:val="bottom"/>
          </w:tcPr>
          <w:p w14:paraId="780FF85D" w14:textId="77777777" w:rsidR="0070624C" w:rsidRDefault="0070624C" w:rsidP="00A477A1">
            <w:pPr>
              <w:jc w:val="right"/>
              <w:rPr>
                <w:rFonts w:ascii="Arial" w:eastAsia="Arial Unicode MS" w:hAnsi="Arial"/>
              </w:rPr>
            </w:pPr>
          </w:p>
        </w:tc>
        <w:tc>
          <w:tcPr>
            <w:tcW w:w="1320" w:type="dxa"/>
            <w:shd w:val="solid" w:color="FFFFFF" w:fill="auto"/>
          </w:tcPr>
          <w:p w14:paraId="17B7ECF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609956C" w14:textId="77777777" w:rsidR="0070624C" w:rsidRDefault="0070624C" w:rsidP="00A477A1">
            <w:pPr>
              <w:jc w:val="right"/>
              <w:rPr>
                <w:rFonts w:ascii="Arial" w:eastAsia="Arial Unicode MS" w:hAnsi="Arial"/>
              </w:rPr>
            </w:pPr>
          </w:p>
        </w:tc>
      </w:tr>
      <w:tr w:rsidR="0070624C" w14:paraId="66DBA5B5" w14:textId="77777777" w:rsidTr="00A477A1">
        <w:trPr>
          <w:trHeight w:val="247"/>
        </w:trPr>
        <w:tc>
          <w:tcPr>
            <w:tcW w:w="1073" w:type="dxa"/>
            <w:shd w:val="solid" w:color="FFFFFF" w:fill="auto"/>
          </w:tcPr>
          <w:p w14:paraId="3A79C620" w14:textId="77777777" w:rsidR="0070624C" w:rsidRDefault="0070624C" w:rsidP="00A477A1">
            <w:pPr>
              <w:jc w:val="both"/>
              <w:rPr>
                <w:rFonts w:ascii="Arial" w:hAnsi="Arial"/>
                <w:color w:val="000000"/>
              </w:rPr>
            </w:pPr>
          </w:p>
        </w:tc>
        <w:tc>
          <w:tcPr>
            <w:tcW w:w="1792" w:type="dxa"/>
            <w:shd w:val="solid" w:color="FFFFFF" w:fill="auto"/>
          </w:tcPr>
          <w:p w14:paraId="6CB28B72" w14:textId="77777777" w:rsidR="0070624C" w:rsidRDefault="0070624C" w:rsidP="00A477A1">
            <w:pPr>
              <w:rPr>
                <w:rFonts w:ascii="Arial" w:hAnsi="Arial"/>
                <w:snapToGrid w:val="0"/>
                <w:color w:val="000000"/>
              </w:rPr>
            </w:pPr>
          </w:p>
        </w:tc>
        <w:tc>
          <w:tcPr>
            <w:tcW w:w="1125" w:type="dxa"/>
            <w:shd w:val="solid" w:color="FFFFFF" w:fill="auto"/>
            <w:vAlign w:val="bottom"/>
          </w:tcPr>
          <w:p w14:paraId="189C7BBE" w14:textId="77777777" w:rsidR="0070624C" w:rsidRDefault="0070624C" w:rsidP="00A477A1">
            <w:pPr>
              <w:jc w:val="right"/>
              <w:rPr>
                <w:rFonts w:ascii="Arial" w:eastAsia="Arial Unicode MS" w:hAnsi="Arial"/>
              </w:rPr>
            </w:pPr>
          </w:p>
        </w:tc>
        <w:tc>
          <w:tcPr>
            <w:tcW w:w="1200" w:type="dxa"/>
            <w:shd w:val="solid" w:color="FFFFFF" w:fill="auto"/>
          </w:tcPr>
          <w:p w14:paraId="4643EE15" w14:textId="77777777" w:rsidR="0070624C" w:rsidRDefault="0070624C" w:rsidP="00A477A1">
            <w:pPr>
              <w:jc w:val="right"/>
              <w:rPr>
                <w:rFonts w:ascii="Arial" w:hAnsi="Arial"/>
                <w:snapToGrid w:val="0"/>
              </w:rPr>
            </w:pPr>
          </w:p>
        </w:tc>
        <w:tc>
          <w:tcPr>
            <w:tcW w:w="960" w:type="dxa"/>
            <w:shd w:val="solid" w:color="FFFFFF" w:fill="auto"/>
            <w:vAlign w:val="bottom"/>
          </w:tcPr>
          <w:p w14:paraId="37116F1A" w14:textId="77777777" w:rsidR="0070624C" w:rsidRDefault="0070624C" w:rsidP="00A477A1">
            <w:pPr>
              <w:jc w:val="right"/>
              <w:rPr>
                <w:rFonts w:ascii="Arial" w:eastAsia="Arial Unicode MS" w:hAnsi="Arial"/>
              </w:rPr>
            </w:pPr>
          </w:p>
        </w:tc>
        <w:tc>
          <w:tcPr>
            <w:tcW w:w="1320" w:type="dxa"/>
            <w:shd w:val="solid" w:color="FFFFFF" w:fill="auto"/>
          </w:tcPr>
          <w:p w14:paraId="32DFF94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56A3763" w14:textId="77777777" w:rsidR="0070624C" w:rsidRDefault="0070624C" w:rsidP="00A477A1">
            <w:pPr>
              <w:jc w:val="right"/>
              <w:rPr>
                <w:rFonts w:ascii="Arial" w:eastAsia="Arial Unicode MS" w:hAnsi="Arial"/>
              </w:rPr>
            </w:pPr>
          </w:p>
        </w:tc>
      </w:tr>
      <w:tr w:rsidR="0070624C" w14:paraId="513FF5BA" w14:textId="77777777" w:rsidTr="00A477A1">
        <w:trPr>
          <w:trHeight w:val="247"/>
        </w:trPr>
        <w:tc>
          <w:tcPr>
            <w:tcW w:w="1073" w:type="dxa"/>
            <w:shd w:val="solid" w:color="FFFFFF" w:fill="auto"/>
          </w:tcPr>
          <w:p w14:paraId="1370FB4E" w14:textId="77777777" w:rsidR="0070624C" w:rsidRDefault="0070624C" w:rsidP="00A477A1">
            <w:pPr>
              <w:jc w:val="both"/>
              <w:rPr>
                <w:rFonts w:ascii="Arial" w:hAnsi="Arial"/>
                <w:color w:val="000000"/>
              </w:rPr>
            </w:pPr>
          </w:p>
        </w:tc>
        <w:tc>
          <w:tcPr>
            <w:tcW w:w="1792" w:type="dxa"/>
            <w:shd w:val="solid" w:color="FFFFFF" w:fill="auto"/>
          </w:tcPr>
          <w:p w14:paraId="70659E0C" w14:textId="77777777" w:rsidR="0070624C" w:rsidRDefault="0070624C" w:rsidP="00A477A1">
            <w:pPr>
              <w:rPr>
                <w:rFonts w:ascii="Arial" w:hAnsi="Arial"/>
                <w:snapToGrid w:val="0"/>
                <w:color w:val="000000"/>
              </w:rPr>
            </w:pPr>
          </w:p>
        </w:tc>
        <w:tc>
          <w:tcPr>
            <w:tcW w:w="1125" w:type="dxa"/>
            <w:shd w:val="solid" w:color="FFFFFF" w:fill="auto"/>
            <w:vAlign w:val="bottom"/>
          </w:tcPr>
          <w:p w14:paraId="056D33D7" w14:textId="77777777" w:rsidR="0070624C" w:rsidRDefault="0070624C" w:rsidP="00A477A1">
            <w:pPr>
              <w:jc w:val="right"/>
              <w:rPr>
                <w:rFonts w:ascii="Arial" w:eastAsia="Arial Unicode MS" w:hAnsi="Arial"/>
              </w:rPr>
            </w:pPr>
          </w:p>
        </w:tc>
        <w:tc>
          <w:tcPr>
            <w:tcW w:w="1200" w:type="dxa"/>
            <w:shd w:val="solid" w:color="FFFFFF" w:fill="auto"/>
          </w:tcPr>
          <w:p w14:paraId="496A6DC9" w14:textId="77777777" w:rsidR="0070624C" w:rsidRDefault="0070624C" w:rsidP="00A477A1">
            <w:pPr>
              <w:jc w:val="right"/>
              <w:rPr>
                <w:rFonts w:ascii="Arial" w:hAnsi="Arial"/>
                <w:snapToGrid w:val="0"/>
              </w:rPr>
            </w:pPr>
          </w:p>
        </w:tc>
        <w:tc>
          <w:tcPr>
            <w:tcW w:w="960" w:type="dxa"/>
            <w:shd w:val="solid" w:color="FFFFFF" w:fill="auto"/>
            <w:vAlign w:val="bottom"/>
          </w:tcPr>
          <w:p w14:paraId="13029815" w14:textId="77777777" w:rsidR="0070624C" w:rsidRDefault="0070624C" w:rsidP="00A477A1">
            <w:pPr>
              <w:jc w:val="right"/>
              <w:rPr>
                <w:rFonts w:ascii="Arial" w:eastAsia="Arial Unicode MS" w:hAnsi="Arial"/>
              </w:rPr>
            </w:pPr>
          </w:p>
        </w:tc>
        <w:tc>
          <w:tcPr>
            <w:tcW w:w="1320" w:type="dxa"/>
            <w:shd w:val="solid" w:color="FFFFFF" w:fill="auto"/>
          </w:tcPr>
          <w:p w14:paraId="65910BDC"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880D389" w14:textId="77777777" w:rsidR="0070624C" w:rsidRDefault="0070624C" w:rsidP="00A477A1">
            <w:pPr>
              <w:jc w:val="right"/>
              <w:rPr>
                <w:rFonts w:ascii="Arial" w:eastAsia="Arial Unicode MS" w:hAnsi="Arial"/>
              </w:rPr>
            </w:pPr>
          </w:p>
        </w:tc>
      </w:tr>
      <w:tr w:rsidR="0070624C" w:rsidRPr="00C4515E" w14:paraId="755D997A" w14:textId="77777777" w:rsidTr="00A477A1">
        <w:trPr>
          <w:trHeight w:val="193"/>
        </w:trPr>
        <w:tc>
          <w:tcPr>
            <w:tcW w:w="1073" w:type="dxa"/>
            <w:shd w:val="solid" w:color="FFFFFF" w:fill="auto"/>
            <w:vAlign w:val="center"/>
          </w:tcPr>
          <w:p w14:paraId="1DC2BAF0" w14:textId="77777777" w:rsidR="0070624C" w:rsidRDefault="0070624C" w:rsidP="00A477A1">
            <w:pPr>
              <w:jc w:val="both"/>
              <w:rPr>
                <w:rFonts w:ascii="Arial" w:hAnsi="Arial"/>
                <w:color w:val="000000"/>
              </w:rPr>
            </w:pPr>
          </w:p>
        </w:tc>
        <w:tc>
          <w:tcPr>
            <w:tcW w:w="1792" w:type="dxa"/>
            <w:shd w:val="solid" w:color="FFFFFF" w:fill="auto"/>
            <w:vAlign w:val="center"/>
          </w:tcPr>
          <w:p w14:paraId="528A3EE9" w14:textId="77777777" w:rsidR="0070624C" w:rsidRDefault="0070624C" w:rsidP="00A477A1">
            <w:pPr>
              <w:jc w:val="both"/>
              <w:rPr>
                <w:rFonts w:ascii="Arial" w:hAnsi="Arial"/>
                <w:color w:val="000000"/>
              </w:rPr>
            </w:pPr>
          </w:p>
        </w:tc>
        <w:tc>
          <w:tcPr>
            <w:tcW w:w="1125" w:type="dxa"/>
            <w:shd w:val="solid" w:color="FFFFFF" w:fill="auto"/>
            <w:vAlign w:val="center"/>
          </w:tcPr>
          <w:p w14:paraId="1C9C538D" w14:textId="77777777" w:rsidR="0070624C" w:rsidRPr="00C4515E" w:rsidRDefault="0070624C" w:rsidP="00A477A1">
            <w:pPr>
              <w:jc w:val="right"/>
              <w:rPr>
                <w:rFonts w:ascii="Arial" w:hAnsi="Arial"/>
                <w:b/>
                <w:color w:val="000000"/>
              </w:rPr>
            </w:pPr>
          </w:p>
        </w:tc>
        <w:tc>
          <w:tcPr>
            <w:tcW w:w="1200" w:type="dxa"/>
            <w:shd w:val="solid" w:color="FFFFFF" w:fill="auto"/>
          </w:tcPr>
          <w:p w14:paraId="343E1912" w14:textId="77777777" w:rsidR="0070624C" w:rsidRPr="00C4515E" w:rsidRDefault="0070624C" w:rsidP="00A477A1">
            <w:pPr>
              <w:jc w:val="right"/>
              <w:rPr>
                <w:rFonts w:ascii="Arial" w:hAnsi="Arial"/>
                <w:b/>
                <w:snapToGrid w:val="0"/>
                <w:color w:val="000000"/>
              </w:rPr>
            </w:pPr>
          </w:p>
        </w:tc>
        <w:tc>
          <w:tcPr>
            <w:tcW w:w="960" w:type="dxa"/>
            <w:shd w:val="solid" w:color="FFFFFF" w:fill="auto"/>
            <w:vAlign w:val="center"/>
          </w:tcPr>
          <w:p w14:paraId="4D54A101" w14:textId="77777777" w:rsidR="0070624C" w:rsidRPr="00C4515E" w:rsidRDefault="0070624C" w:rsidP="00A477A1">
            <w:pPr>
              <w:jc w:val="right"/>
              <w:rPr>
                <w:rFonts w:ascii="Arial" w:hAnsi="Arial"/>
                <w:b/>
                <w:color w:val="000000"/>
              </w:rPr>
            </w:pPr>
          </w:p>
        </w:tc>
        <w:tc>
          <w:tcPr>
            <w:tcW w:w="1320" w:type="dxa"/>
            <w:shd w:val="solid" w:color="FFFFFF" w:fill="auto"/>
          </w:tcPr>
          <w:p w14:paraId="42B1788F" w14:textId="77777777" w:rsidR="0070624C" w:rsidRPr="00C4515E" w:rsidRDefault="0070624C" w:rsidP="00A477A1">
            <w:pPr>
              <w:jc w:val="right"/>
              <w:rPr>
                <w:rFonts w:ascii="Arial" w:hAnsi="Arial"/>
                <w:b/>
                <w:snapToGrid w:val="0"/>
                <w:color w:val="000000"/>
              </w:rPr>
            </w:pPr>
          </w:p>
        </w:tc>
        <w:tc>
          <w:tcPr>
            <w:tcW w:w="1320" w:type="dxa"/>
            <w:shd w:val="solid" w:color="FFFFFF" w:fill="auto"/>
            <w:vAlign w:val="center"/>
          </w:tcPr>
          <w:p w14:paraId="2D6ACD95" w14:textId="77777777" w:rsidR="0070624C" w:rsidRPr="00C4515E" w:rsidRDefault="0070624C" w:rsidP="00A477A1">
            <w:pPr>
              <w:jc w:val="right"/>
              <w:rPr>
                <w:rFonts w:ascii="Arial" w:hAnsi="Arial"/>
                <w:b/>
                <w:color w:val="000000"/>
              </w:rPr>
            </w:pPr>
          </w:p>
        </w:tc>
      </w:tr>
    </w:tbl>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Arial" w:hAnsi="Arial"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450E7C66" w14:textId="77777777" w:rsidR="00010EB2" w:rsidRDefault="006661FE" w:rsidP="00010EB2">
      <w:pPr>
        <w:ind w:left="709" w:hanging="709"/>
        <w:jc w:val="both"/>
        <w:rPr>
          <w:rFonts w:ascii="Arial" w:hAnsi="Arial" w:cs="Arial"/>
          <w:noProof/>
          <w:sz w:val="22"/>
          <w:szCs w:val="22"/>
        </w:rPr>
      </w:pPr>
      <w:r w:rsidRPr="004248A1">
        <w:rPr>
          <w:rFonts w:ascii="Arial" w:hAnsi="Arial" w:cs="Arial"/>
          <w:noProof/>
          <w:sz w:val="22"/>
          <w:szCs w:val="22"/>
        </w:rPr>
        <w:t>(vii)</w:t>
      </w:r>
      <w:r w:rsidRPr="004248A1">
        <w:rPr>
          <w:rFonts w:ascii="Arial" w:hAnsi="Arial" w:cs="Arial"/>
          <w:noProof/>
          <w:sz w:val="22"/>
          <w:szCs w:val="22"/>
        </w:rPr>
        <w:tab/>
        <w:t xml:space="preserve">The </w:t>
      </w:r>
      <w:r w:rsidR="00010EB2">
        <w:rPr>
          <w:rFonts w:ascii="Arial" w:hAnsi="Arial" w:cs="Arial"/>
          <w:noProof/>
          <w:sz w:val="22"/>
          <w:szCs w:val="22"/>
        </w:rPr>
        <w:t xml:space="preserve">Transmission Demand Residual tariff is subject to further adjustment to allow for the minimum £0/kW gross demand charge. The application of a discount for small generators pursuant to Licence Condition C13 will also affect the final gross demand tariff. </w:t>
      </w:r>
    </w:p>
    <w:p w14:paraId="57C73D47" w14:textId="77777777" w:rsidR="006661FE" w:rsidRPr="00CD5631" w:rsidRDefault="006661FE" w:rsidP="00010EB2">
      <w:pPr>
        <w:ind w:left="709" w:hanging="709"/>
        <w:jc w:val="both"/>
        <w:rPr>
          <w:rFonts w:ascii="Arial" w:hAnsi="Arial" w:cs="Arial"/>
          <w:b/>
          <w:sz w:val="28"/>
          <w:szCs w:val="28"/>
        </w:rPr>
      </w:pPr>
      <w:bookmarkStart w:id="420" w:name="_Ref491664379"/>
      <w:bookmarkStart w:id="421" w:name="_Toc32201105"/>
      <w:r w:rsidRPr="004248A1">
        <w:rPr>
          <w:rFonts w:ascii="Arial" w:hAnsi="Arial" w:cs="Arial"/>
          <w:sz w:val="22"/>
          <w:szCs w:val="22"/>
        </w:rPr>
        <w:br w:type="page"/>
      </w:r>
      <w:bookmarkStart w:id="422" w:name="_Toc49661155"/>
      <w:bookmarkStart w:id="423" w:name="_Toc274049734"/>
      <w:r w:rsidRPr="00CD5631">
        <w:rPr>
          <w:rFonts w:ascii="Arial" w:hAnsi="Arial" w:cs="Arial"/>
          <w:b/>
          <w:sz w:val="28"/>
          <w:szCs w:val="28"/>
        </w:rPr>
        <w:t>14.2</w:t>
      </w:r>
      <w:r w:rsidR="00436045" w:rsidRPr="00CD5631">
        <w:rPr>
          <w:rFonts w:ascii="Arial" w:hAnsi="Arial" w:cs="Arial"/>
          <w:b/>
          <w:sz w:val="28"/>
          <w:szCs w:val="28"/>
        </w:rPr>
        <w:t>5</w:t>
      </w:r>
      <w:r w:rsidRPr="00CD5631">
        <w:rPr>
          <w:rFonts w:ascii="Arial" w:hAnsi="Arial" w:cs="Arial"/>
          <w:b/>
          <w:sz w:val="28"/>
          <w:szCs w:val="28"/>
        </w:rPr>
        <w:t xml:space="preserve"> Reconciliation of </w:t>
      </w:r>
      <w:r w:rsidR="003A0CB9" w:rsidRPr="00CD5631">
        <w:rPr>
          <w:rFonts w:ascii="Arial" w:hAnsi="Arial" w:cs="Arial"/>
          <w:b/>
          <w:sz w:val="28"/>
          <w:szCs w:val="28"/>
        </w:rPr>
        <w:t xml:space="preserve">Gross </w:t>
      </w:r>
      <w:r w:rsidRPr="00CD5631">
        <w:rPr>
          <w:rFonts w:ascii="Arial" w:hAnsi="Arial" w:cs="Arial"/>
          <w:b/>
          <w:sz w:val="28"/>
          <w:szCs w:val="28"/>
        </w:rPr>
        <w:t>Demand Related Transmission Network Use of System Charges</w:t>
      </w:r>
      <w:bookmarkEnd w:id="420"/>
      <w:bookmarkEnd w:id="421"/>
      <w:bookmarkEnd w:id="422"/>
      <w:bookmarkEnd w:id="423"/>
    </w:p>
    <w:p w14:paraId="1186C009" w14:textId="77777777" w:rsidR="006661FE" w:rsidRDefault="006661FE" w:rsidP="006661FE">
      <w:pPr>
        <w:pStyle w:val="1"/>
        <w:jc w:val="both"/>
      </w:pPr>
    </w:p>
    <w:p w14:paraId="7981DAAE" w14:textId="77777777" w:rsidR="006661FE" w:rsidRPr="004248A1" w:rsidRDefault="006661FE" w:rsidP="006661FE">
      <w:pPr>
        <w:pStyle w:val="BodyText"/>
        <w:rPr>
          <w:rFonts w:ascii="Arial" w:hAnsi="Arial" w:cs="Arial"/>
          <w:sz w:val="22"/>
        </w:rPr>
      </w:pPr>
      <w:bookmarkStart w:id="424" w:name="_Hlt479666837"/>
      <w:bookmarkStart w:id="425" w:name="_Hlt506623598"/>
      <w:bookmarkEnd w:id="424"/>
      <w:bookmarkEnd w:id="425"/>
      <w:r w:rsidRPr="004248A1">
        <w:rPr>
          <w:rFonts w:ascii="Arial" w:hAnsi="Arial" w:cs="Arial"/>
          <w:sz w:val="22"/>
        </w:rPr>
        <w:t xml:space="preserve">This appendix illustrates the methodology used by </w:t>
      </w:r>
      <w:r w:rsidR="00E71EB2" w:rsidRPr="00E71EB2">
        <w:rPr>
          <w:rFonts w:ascii="Arial" w:hAnsi="Arial" w:cs="Arial"/>
          <w:b/>
          <w:sz w:val="22"/>
        </w:rPr>
        <w:t>The Company</w:t>
      </w:r>
      <w:r w:rsidRPr="004248A1">
        <w:rPr>
          <w:rFonts w:ascii="Arial" w:hAnsi="Arial" w:cs="Arial"/>
          <w:sz w:val="22"/>
        </w:rPr>
        <w:t xml:space="preserve"> in the reconciliation of Transmission Network Use of System charges for </w:t>
      </w:r>
      <w:r w:rsidR="003A0CB9">
        <w:rPr>
          <w:rFonts w:ascii="Arial" w:hAnsi="Arial" w:cs="Arial"/>
          <w:sz w:val="22"/>
        </w:rPr>
        <w:t xml:space="preserve">gross </w:t>
      </w:r>
      <w:r w:rsidRPr="004248A1">
        <w:rPr>
          <w:rFonts w:ascii="Arial" w:hAnsi="Arial" w:cs="Arial"/>
          <w:sz w:val="22"/>
        </w:rPr>
        <w:t>demand</w:t>
      </w:r>
      <w:r w:rsidR="005E531F">
        <w:rPr>
          <w:rFonts w:ascii="Arial" w:hAnsi="Arial" w:cs="Arial"/>
          <w:sz w:val="22"/>
        </w:rPr>
        <w:t xml:space="preserve">. </w:t>
      </w:r>
      <w:r w:rsidRPr="004248A1">
        <w:rPr>
          <w:rFonts w:ascii="Arial" w:hAnsi="Arial" w:cs="Arial"/>
          <w:sz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426" w:name="_Toc946728"/>
    </w:p>
    <w:p w14:paraId="2D914181" w14:textId="77777777" w:rsidR="006661FE" w:rsidRPr="004248A1" w:rsidRDefault="006661FE" w:rsidP="006661FE">
      <w:pPr>
        <w:pStyle w:val="Heading2"/>
        <w:rPr>
          <w:rFonts w:ascii="Arial" w:hAnsi="Arial" w:cs="Arial"/>
        </w:rPr>
      </w:pPr>
      <w:bookmarkStart w:id="427" w:name="_Toc32201106"/>
      <w:bookmarkStart w:id="428" w:name="_Toc49661156"/>
      <w:bookmarkStart w:id="429" w:name="_Toc274049735"/>
      <w:r w:rsidRPr="004248A1">
        <w:rPr>
          <w:rFonts w:ascii="Arial" w:hAnsi="Arial" w:cs="Arial"/>
        </w:rPr>
        <w:t>Monthly Charges</w:t>
      </w:r>
      <w:bookmarkEnd w:id="426"/>
      <w:bookmarkEnd w:id="427"/>
      <w:bookmarkEnd w:id="428"/>
      <w:bookmarkEnd w:id="429"/>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003A0CB9">
        <w:trPr>
          <w:trHeight w:val="1114"/>
        </w:trPr>
        <w:tc>
          <w:tcPr>
            <w:tcW w:w="629" w:type="dxa"/>
            <w:tcBorders>
              <w:top w:val="single" w:sz="4" w:space="0" w:color="auto"/>
              <w:bottom w:val="nil"/>
              <w:right w:val="nil"/>
            </w:tcBorders>
            <w:vAlign w:val="center"/>
          </w:tcPr>
          <w:p w14:paraId="0029D3A2" w14:textId="77777777" w:rsidR="003A0CB9" w:rsidRDefault="003A0CB9" w:rsidP="003A0CB9">
            <w:pPr>
              <w:rPr>
                <w:rFonts w:ascii="Arial" w:hAnsi="Arial"/>
                <w:sz w:val="22"/>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Default="003A0CB9" w:rsidP="003A0CB9">
            <w:pPr>
              <w:jc w:val="center"/>
              <w:rPr>
                <w:rFonts w:ascii="Arial" w:hAnsi="Arial"/>
                <w:sz w:val="22"/>
              </w:rPr>
            </w:pPr>
            <w:r>
              <w:rPr>
                <w:rFonts w:ascii="Arial" w:hAnsi="Arial"/>
                <w:sz w:val="22"/>
              </w:rPr>
              <w:t>Forecast HH</w:t>
            </w:r>
          </w:p>
          <w:p w14:paraId="605686D0" w14:textId="77777777" w:rsidR="003A0CB9" w:rsidRDefault="003A0CB9" w:rsidP="003A0CB9">
            <w:pPr>
              <w:jc w:val="center"/>
              <w:rPr>
                <w:rFonts w:ascii="Arial" w:hAnsi="Arial"/>
                <w:sz w:val="22"/>
              </w:rPr>
            </w:pPr>
            <w:r>
              <w:rPr>
                <w:rFonts w:ascii="Arial" w:hAnsi="Arial"/>
                <w:sz w:val="22"/>
              </w:rPr>
              <w:t>Triad Gross Demand</w:t>
            </w:r>
          </w:p>
          <w:p w14:paraId="727EBEA3" w14:textId="77777777" w:rsidR="003A0CB9" w:rsidRDefault="003A0CB9" w:rsidP="003A0CB9">
            <w:pPr>
              <w:jc w:val="center"/>
              <w:rPr>
                <w:rFonts w:ascii="Arial" w:hAnsi="Arial"/>
                <w:sz w:val="22"/>
              </w:rPr>
            </w:pPr>
            <w:r>
              <w:rPr>
                <w:rFonts w:ascii="Arial" w:hAnsi="Arial"/>
                <w:sz w:val="22"/>
              </w:rPr>
              <w:t>HHD</w:t>
            </w:r>
            <w:r>
              <w:rPr>
                <w:rFonts w:ascii="Arial" w:hAnsi="Arial"/>
                <w:sz w:val="22"/>
                <w:vertAlign w:val="subscript"/>
              </w:rPr>
              <w:t>F</w:t>
            </w:r>
            <w:r>
              <w:rPr>
                <w:rFonts w:ascii="Arial" w:hAnsi="Arial"/>
                <w:sz w:val="22"/>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Default="003A0CB9" w:rsidP="003A0CB9">
            <w:pPr>
              <w:jc w:val="center"/>
              <w:rPr>
                <w:rFonts w:ascii="Arial" w:hAnsi="Arial"/>
                <w:sz w:val="22"/>
              </w:rPr>
            </w:pPr>
            <w:r>
              <w:rPr>
                <w:rFonts w:ascii="Arial" w:hAnsi="Arial"/>
                <w:sz w:val="22"/>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Default="003A0CB9" w:rsidP="003A0CB9">
            <w:pPr>
              <w:jc w:val="center"/>
              <w:rPr>
                <w:rFonts w:ascii="Arial" w:hAnsi="Arial"/>
                <w:sz w:val="22"/>
              </w:rPr>
            </w:pPr>
            <w:r>
              <w:rPr>
                <w:rFonts w:ascii="Arial" w:hAnsi="Arial"/>
                <w:sz w:val="22"/>
              </w:rPr>
              <w:t>Forecast HH</w:t>
            </w:r>
          </w:p>
          <w:p w14:paraId="2F6B3307" w14:textId="77777777" w:rsidR="003A0CB9" w:rsidRDefault="003A0CB9" w:rsidP="003A0CB9">
            <w:pPr>
              <w:jc w:val="center"/>
              <w:rPr>
                <w:rFonts w:ascii="Arial" w:hAnsi="Arial"/>
                <w:sz w:val="22"/>
              </w:rPr>
            </w:pPr>
            <w:r>
              <w:rPr>
                <w:rFonts w:ascii="Arial" w:hAnsi="Arial"/>
                <w:sz w:val="22"/>
              </w:rPr>
              <w:t>Triad Embedded Export</w:t>
            </w:r>
          </w:p>
          <w:p w14:paraId="3E916823" w14:textId="77777777" w:rsidR="003A0CB9" w:rsidRPr="00436F3B" w:rsidRDefault="003A0CB9" w:rsidP="003A0CB9">
            <w:pPr>
              <w:tabs>
                <w:tab w:val="left" w:pos="1440"/>
              </w:tabs>
              <w:jc w:val="center"/>
              <w:rPr>
                <w:rFonts w:ascii="Arial" w:hAnsi="Arial"/>
                <w:sz w:val="22"/>
              </w:rPr>
            </w:pPr>
            <w:r>
              <w:rPr>
                <w:rFonts w:ascii="Arial" w:hAnsi="Arial"/>
                <w:sz w:val="22"/>
              </w:rPr>
              <w:t>HHEE</w:t>
            </w:r>
            <w:r w:rsidRPr="00C839FA">
              <w:rPr>
                <w:rFonts w:ascii="Arial" w:hAnsi="Arial"/>
                <w:sz w:val="22"/>
                <w:vertAlign w:val="subscript"/>
              </w:rPr>
              <w:t>F</w:t>
            </w:r>
            <w:r>
              <w:rPr>
                <w:rFonts w:ascii="Arial" w:hAnsi="Arial"/>
                <w:sz w:val="22"/>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Default="003A0CB9" w:rsidP="003A0CB9">
            <w:pPr>
              <w:jc w:val="center"/>
              <w:rPr>
                <w:rFonts w:ascii="Arial" w:hAnsi="Arial"/>
                <w:sz w:val="22"/>
              </w:rPr>
            </w:pPr>
            <w:r>
              <w:rPr>
                <w:rFonts w:ascii="Arial" w:hAnsi="Arial"/>
                <w:sz w:val="22"/>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Default="003A0CB9" w:rsidP="003A0CB9">
            <w:pPr>
              <w:jc w:val="center"/>
              <w:rPr>
                <w:rFonts w:ascii="Arial" w:hAnsi="Arial"/>
                <w:sz w:val="22"/>
              </w:rPr>
            </w:pPr>
            <w:r>
              <w:rPr>
                <w:rFonts w:ascii="Arial" w:hAnsi="Arial"/>
                <w:sz w:val="22"/>
              </w:rPr>
              <w:t>Forecast NHH</w:t>
            </w:r>
          </w:p>
          <w:p w14:paraId="05610066" w14:textId="77777777" w:rsidR="003A0CB9" w:rsidRDefault="003A0CB9" w:rsidP="003A0CB9">
            <w:pPr>
              <w:jc w:val="center"/>
              <w:rPr>
                <w:rFonts w:ascii="Arial" w:hAnsi="Arial"/>
                <w:sz w:val="22"/>
              </w:rPr>
            </w:pPr>
            <w:r>
              <w:rPr>
                <w:rFonts w:ascii="Arial" w:hAnsi="Arial"/>
                <w:sz w:val="22"/>
              </w:rPr>
              <w:t>Energy Consumption</w:t>
            </w:r>
          </w:p>
          <w:p w14:paraId="755905BE" w14:textId="77777777" w:rsidR="003A0CB9" w:rsidRDefault="003A0CB9" w:rsidP="003A0CB9">
            <w:pPr>
              <w:jc w:val="center"/>
              <w:rPr>
                <w:rFonts w:ascii="Arial" w:hAnsi="Arial"/>
                <w:sz w:val="22"/>
              </w:rPr>
            </w:pPr>
            <w:r>
              <w:rPr>
                <w:rFonts w:ascii="Arial" w:hAnsi="Arial"/>
                <w:sz w:val="22"/>
              </w:rPr>
              <w:t>NHHC</w:t>
            </w:r>
            <w:r>
              <w:rPr>
                <w:rFonts w:ascii="Arial" w:hAnsi="Arial"/>
                <w:sz w:val="22"/>
                <w:vertAlign w:val="subscript"/>
              </w:rPr>
              <w:t>F</w:t>
            </w:r>
            <w:r>
              <w:rPr>
                <w:rFonts w:ascii="Arial" w:hAnsi="Arial"/>
                <w:sz w:val="22"/>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Default="003A0CB9" w:rsidP="003A0CB9">
            <w:pPr>
              <w:jc w:val="center"/>
              <w:rPr>
                <w:rFonts w:ascii="Arial" w:hAnsi="Arial"/>
                <w:sz w:val="22"/>
              </w:rPr>
            </w:pPr>
            <w:r>
              <w:rPr>
                <w:rFonts w:ascii="Arial" w:hAnsi="Arial"/>
                <w:sz w:val="22"/>
              </w:rPr>
              <w:t>NHH Monthly Invoiced Amount (£)</w:t>
            </w:r>
          </w:p>
        </w:tc>
        <w:tc>
          <w:tcPr>
            <w:tcW w:w="1227" w:type="dxa"/>
            <w:tcBorders>
              <w:top w:val="single" w:sz="4" w:space="0" w:color="auto"/>
              <w:left w:val="nil"/>
              <w:bottom w:val="nil"/>
            </w:tcBorders>
            <w:vAlign w:val="center"/>
          </w:tcPr>
          <w:p w14:paraId="38701C48" w14:textId="77777777" w:rsidR="003A0CB9" w:rsidRDefault="003A0CB9" w:rsidP="003A0CB9">
            <w:pPr>
              <w:jc w:val="center"/>
              <w:rPr>
                <w:rFonts w:ascii="Arial" w:hAnsi="Arial"/>
                <w:sz w:val="22"/>
              </w:rPr>
            </w:pPr>
            <w:r>
              <w:rPr>
                <w:rFonts w:ascii="Arial" w:hAnsi="Arial"/>
                <w:sz w:val="22"/>
              </w:rPr>
              <w:t>Net Monthly Invoiced Amount (£)</w:t>
            </w:r>
          </w:p>
        </w:tc>
      </w:tr>
      <w:tr w:rsidR="003A0CB9" w:rsidRPr="00506BD8" w14:paraId="51F1984F" w14:textId="77777777" w:rsidTr="003A0CB9">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Default="003A0CB9" w:rsidP="003A0CB9">
            <w:pPr>
              <w:jc w:val="center"/>
              <w:rPr>
                <w:rFonts w:ascii="Arial" w:hAnsi="Arial"/>
                <w:sz w:val="22"/>
              </w:rPr>
            </w:pPr>
            <w:r>
              <w:rPr>
                <w:rFonts w:ascii="Arial" w:hAnsi="Arial"/>
                <w:sz w:val="22"/>
              </w:rPr>
              <w:t>Apr</w:t>
            </w:r>
          </w:p>
        </w:tc>
        <w:tc>
          <w:tcPr>
            <w:tcW w:w="1226" w:type="dxa"/>
            <w:tcBorders>
              <w:top w:val="single" w:sz="4" w:space="0" w:color="auto"/>
              <w:left w:val="single" w:sz="4" w:space="0" w:color="auto"/>
              <w:bottom w:val="nil"/>
              <w:right w:val="nil"/>
            </w:tcBorders>
            <w:vAlign w:val="center"/>
          </w:tcPr>
          <w:p w14:paraId="41567E7F"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2E3FAC2C" w14:textId="77777777" w:rsidR="003A0CB9" w:rsidRDefault="003A0CB9" w:rsidP="003A0CB9">
            <w:pPr>
              <w:pStyle w:val="CommentText"/>
              <w:jc w:val="center"/>
              <w:rPr>
                <w:sz w:val="22"/>
              </w:rPr>
            </w:pPr>
            <w:r>
              <w:rPr>
                <w:sz w:val="22"/>
              </w:rPr>
              <w:t>10,000</w:t>
            </w:r>
          </w:p>
        </w:tc>
        <w:tc>
          <w:tcPr>
            <w:tcW w:w="1227" w:type="dxa"/>
            <w:tcBorders>
              <w:top w:val="nil"/>
              <w:left w:val="single" w:sz="4" w:space="0" w:color="auto"/>
              <w:bottom w:val="nil"/>
              <w:right w:val="single" w:sz="4" w:space="0" w:color="auto"/>
            </w:tcBorders>
          </w:tcPr>
          <w:p w14:paraId="5BBCEC40" w14:textId="77777777" w:rsidR="003A0CB9" w:rsidRDefault="003A0CB9" w:rsidP="003A0CB9">
            <w:pPr>
              <w:pStyle w:val="CommentText"/>
              <w:jc w:val="center"/>
              <w:rPr>
                <w:sz w:val="22"/>
              </w:rPr>
            </w:pPr>
            <w:r>
              <w:rPr>
                <w:sz w:val="22"/>
              </w:rPr>
              <w:t>-600</w:t>
            </w:r>
          </w:p>
        </w:tc>
        <w:tc>
          <w:tcPr>
            <w:tcW w:w="1226" w:type="dxa"/>
            <w:tcBorders>
              <w:top w:val="nil"/>
              <w:left w:val="single" w:sz="4" w:space="0" w:color="auto"/>
              <w:bottom w:val="nil"/>
              <w:right w:val="single" w:sz="4" w:space="0" w:color="auto"/>
            </w:tcBorders>
          </w:tcPr>
          <w:p w14:paraId="79C02C09" w14:textId="77777777" w:rsidR="003A0CB9" w:rsidRPr="00B8144F" w:rsidRDefault="003A0CB9" w:rsidP="003A0CB9">
            <w:pPr>
              <w:pStyle w:val="CommentText"/>
              <w:jc w:val="center"/>
              <w:rPr>
                <w:rFonts w:cs="Arial"/>
                <w:sz w:val="22"/>
              </w:rPr>
            </w:pPr>
            <w:r>
              <w:rPr>
                <w:rFonts w:cs="Arial"/>
                <w:sz w:val="22"/>
              </w:rPr>
              <w:t>(250)</w:t>
            </w:r>
          </w:p>
        </w:tc>
        <w:tc>
          <w:tcPr>
            <w:tcW w:w="1227" w:type="dxa"/>
            <w:tcBorders>
              <w:top w:val="nil"/>
              <w:left w:val="single" w:sz="4" w:space="0" w:color="auto"/>
              <w:bottom w:val="nil"/>
            </w:tcBorders>
          </w:tcPr>
          <w:p w14:paraId="5C665ED6" w14:textId="77777777" w:rsidR="003A0CB9" w:rsidRDefault="003A0CB9" w:rsidP="003A0CB9">
            <w:pPr>
              <w:pStyle w:val="CommentText"/>
              <w:jc w:val="center"/>
              <w:rPr>
                <w:sz w:val="22"/>
              </w:rPr>
            </w:pPr>
            <w:r>
              <w:rPr>
                <w:sz w:val="22"/>
              </w:rPr>
              <w:t>15,000,000</w:t>
            </w:r>
          </w:p>
        </w:tc>
        <w:tc>
          <w:tcPr>
            <w:tcW w:w="1226" w:type="dxa"/>
            <w:tcBorders>
              <w:top w:val="nil"/>
              <w:left w:val="single" w:sz="4" w:space="0" w:color="auto"/>
              <w:bottom w:val="nil"/>
            </w:tcBorders>
          </w:tcPr>
          <w:p w14:paraId="5E512476" w14:textId="77777777" w:rsidR="003A0CB9" w:rsidRDefault="003A0CB9" w:rsidP="003A0CB9">
            <w:pPr>
              <w:pStyle w:val="CommentText"/>
              <w:jc w:val="center"/>
              <w:rPr>
                <w:sz w:val="22"/>
              </w:rPr>
            </w:pPr>
            <w:r>
              <w:rPr>
                <w:sz w:val="22"/>
              </w:rPr>
              <w:t>15,000</w:t>
            </w:r>
          </w:p>
        </w:tc>
        <w:tc>
          <w:tcPr>
            <w:tcW w:w="1227" w:type="dxa"/>
            <w:tcBorders>
              <w:top w:val="single" w:sz="4" w:space="0" w:color="auto"/>
              <w:left w:val="single" w:sz="4" w:space="0" w:color="auto"/>
              <w:bottom w:val="nil"/>
            </w:tcBorders>
            <w:vAlign w:val="center"/>
          </w:tcPr>
          <w:p w14:paraId="69F0B235" w14:textId="77777777" w:rsidR="003A0CB9" w:rsidRPr="00B8144F" w:rsidRDefault="003A0CB9" w:rsidP="003A0CB9">
            <w:pPr>
              <w:pStyle w:val="CommentText"/>
              <w:jc w:val="center"/>
              <w:rPr>
                <w:rFonts w:cs="Arial"/>
                <w:sz w:val="22"/>
              </w:rPr>
            </w:pPr>
            <w:r w:rsidRPr="00B8144F">
              <w:rPr>
                <w:rFonts w:cs="Arial"/>
                <w:sz w:val="22"/>
              </w:rPr>
              <w:t>24,750</w:t>
            </w:r>
          </w:p>
        </w:tc>
      </w:tr>
      <w:tr w:rsidR="003A0CB9" w:rsidRPr="00506BD8" w14:paraId="161C28D7" w14:textId="77777777" w:rsidTr="003A0CB9">
        <w:trPr>
          <w:trHeight w:val="154"/>
        </w:trPr>
        <w:tc>
          <w:tcPr>
            <w:tcW w:w="629" w:type="dxa"/>
            <w:tcBorders>
              <w:top w:val="nil"/>
              <w:left w:val="single" w:sz="4" w:space="0" w:color="auto"/>
              <w:bottom w:val="nil"/>
              <w:right w:val="nil"/>
            </w:tcBorders>
            <w:vAlign w:val="center"/>
          </w:tcPr>
          <w:p w14:paraId="3C6CEE9C" w14:textId="77777777" w:rsidR="003A0CB9" w:rsidRDefault="003A0CB9" w:rsidP="003A0CB9">
            <w:pPr>
              <w:jc w:val="center"/>
              <w:rPr>
                <w:rFonts w:ascii="Arial" w:hAnsi="Arial"/>
                <w:sz w:val="22"/>
              </w:rPr>
            </w:pPr>
            <w:r>
              <w:rPr>
                <w:rFonts w:ascii="Arial" w:hAnsi="Arial"/>
                <w:sz w:val="22"/>
              </w:rPr>
              <w:t>May</w:t>
            </w:r>
          </w:p>
        </w:tc>
        <w:tc>
          <w:tcPr>
            <w:tcW w:w="1226" w:type="dxa"/>
            <w:tcBorders>
              <w:top w:val="nil"/>
              <w:left w:val="single" w:sz="4" w:space="0" w:color="auto"/>
              <w:bottom w:val="nil"/>
              <w:right w:val="nil"/>
            </w:tcBorders>
            <w:vAlign w:val="center"/>
          </w:tcPr>
          <w:p w14:paraId="3A0A9D54" w14:textId="77777777" w:rsidR="003A0CB9" w:rsidRDefault="003A0CB9" w:rsidP="003A0CB9">
            <w:pPr>
              <w:pStyle w:val="FootnoteText"/>
              <w:jc w:val="center"/>
              <w:rPr>
                <w:sz w:val="22"/>
              </w:rPr>
            </w:pPr>
            <w:r>
              <w:rPr>
                <w:sz w:val="22"/>
              </w:rPr>
              <w:t>12,000</w:t>
            </w:r>
          </w:p>
        </w:tc>
        <w:tc>
          <w:tcPr>
            <w:tcW w:w="1226" w:type="dxa"/>
            <w:tcBorders>
              <w:top w:val="nil"/>
              <w:left w:val="single" w:sz="4" w:space="0" w:color="auto"/>
              <w:bottom w:val="nil"/>
            </w:tcBorders>
          </w:tcPr>
          <w:p w14:paraId="4442845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46DCF6B8"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5F1D241"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91BC02F"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48A8AA3C"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09978D80"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rsidRPr="00506BD8" w14:paraId="21F0B4B3" w14:textId="77777777" w:rsidTr="003A0CB9">
        <w:trPr>
          <w:trHeight w:val="154"/>
        </w:trPr>
        <w:tc>
          <w:tcPr>
            <w:tcW w:w="629" w:type="dxa"/>
            <w:tcBorders>
              <w:top w:val="nil"/>
              <w:left w:val="single" w:sz="4" w:space="0" w:color="auto"/>
              <w:bottom w:val="nil"/>
              <w:right w:val="nil"/>
            </w:tcBorders>
            <w:vAlign w:val="center"/>
          </w:tcPr>
          <w:p w14:paraId="51578291" w14:textId="77777777" w:rsidR="003A0CB9" w:rsidRDefault="003A0CB9" w:rsidP="003A0CB9">
            <w:pPr>
              <w:jc w:val="center"/>
              <w:rPr>
                <w:rFonts w:ascii="Arial" w:hAnsi="Arial"/>
                <w:sz w:val="22"/>
              </w:rPr>
            </w:pPr>
            <w:r>
              <w:rPr>
                <w:rFonts w:ascii="Arial" w:hAnsi="Arial"/>
                <w:sz w:val="22"/>
              </w:rPr>
              <w:t>Jun</w:t>
            </w:r>
          </w:p>
        </w:tc>
        <w:tc>
          <w:tcPr>
            <w:tcW w:w="1226" w:type="dxa"/>
            <w:tcBorders>
              <w:top w:val="nil"/>
              <w:left w:val="single" w:sz="4" w:space="0" w:color="auto"/>
              <w:bottom w:val="nil"/>
              <w:right w:val="nil"/>
            </w:tcBorders>
            <w:vAlign w:val="center"/>
          </w:tcPr>
          <w:p w14:paraId="2538D2F0"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100107F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129C8E11"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1B02E025"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85DA73C"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1BE580B1"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4E86BC40"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rsidRPr="00506BD8" w14:paraId="1103DBAA" w14:textId="77777777" w:rsidTr="003A0CB9">
        <w:trPr>
          <w:trHeight w:val="154"/>
        </w:trPr>
        <w:tc>
          <w:tcPr>
            <w:tcW w:w="629" w:type="dxa"/>
            <w:tcBorders>
              <w:top w:val="nil"/>
              <w:left w:val="single" w:sz="4" w:space="0" w:color="auto"/>
              <w:bottom w:val="nil"/>
              <w:right w:val="nil"/>
            </w:tcBorders>
            <w:vAlign w:val="center"/>
          </w:tcPr>
          <w:p w14:paraId="2A50FB83" w14:textId="77777777" w:rsidR="003A0CB9" w:rsidRDefault="003A0CB9" w:rsidP="003A0CB9">
            <w:pPr>
              <w:jc w:val="center"/>
              <w:rPr>
                <w:rFonts w:ascii="Arial" w:hAnsi="Arial"/>
                <w:sz w:val="22"/>
              </w:rPr>
            </w:pPr>
            <w:r>
              <w:rPr>
                <w:rFonts w:ascii="Arial" w:hAnsi="Arial"/>
                <w:sz w:val="22"/>
              </w:rPr>
              <w:t>Jul</w:t>
            </w:r>
          </w:p>
        </w:tc>
        <w:tc>
          <w:tcPr>
            <w:tcW w:w="1226" w:type="dxa"/>
            <w:tcBorders>
              <w:top w:val="nil"/>
              <w:left w:val="single" w:sz="4" w:space="0" w:color="auto"/>
              <w:bottom w:val="nil"/>
              <w:right w:val="nil"/>
            </w:tcBorders>
            <w:vAlign w:val="center"/>
          </w:tcPr>
          <w:p w14:paraId="7FCDAB2D"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102CCE58"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21F4B626"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43FCA1C7"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DD71E31"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50AE21E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3578E88"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2D85EE85" w14:textId="77777777" w:rsidTr="003A0CB9">
        <w:trPr>
          <w:trHeight w:val="154"/>
        </w:trPr>
        <w:tc>
          <w:tcPr>
            <w:tcW w:w="629" w:type="dxa"/>
            <w:tcBorders>
              <w:top w:val="nil"/>
              <w:bottom w:val="nil"/>
              <w:right w:val="nil"/>
            </w:tcBorders>
            <w:vAlign w:val="center"/>
          </w:tcPr>
          <w:p w14:paraId="5C0EBD95" w14:textId="77777777" w:rsidR="003A0CB9" w:rsidRDefault="003A0CB9" w:rsidP="003A0CB9">
            <w:pPr>
              <w:jc w:val="center"/>
              <w:rPr>
                <w:rFonts w:ascii="Arial" w:hAnsi="Arial"/>
                <w:sz w:val="22"/>
              </w:rPr>
            </w:pPr>
            <w:r>
              <w:rPr>
                <w:rFonts w:ascii="Arial" w:hAnsi="Arial"/>
                <w:sz w:val="22"/>
              </w:rPr>
              <w:t>Aug</w:t>
            </w:r>
          </w:p>
        </w:tc>
        <w:tc>
          <w:tcPr>
            <w:tcW w:w="1226" w:type="dxa"/>
            <w:tcBorders>
              <w:top w:val="nil"/>
              <w:left w:val="single" w:sz="4" w:space="0" w:color="auto"/>
              <w:bottom w:val="nil"/>
              <w:right w:val="nil"/>
            </w:tcBorders>
            <w:vAlign w:val="center"/>
          </w:tcPr>
          <w:p w14:paraId="3C8BD924"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5C161604"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56576C6C"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72E74452"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2D34FCDE"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64D5ACE2"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74564AF1"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2054FE5F" w14:textId="77777777" w:rsidTr="003A0CB9">
        <w:trPr>
          <w:trHeight w:val="154"/>
        </w:trPr>
        <w:tc>
          <w:tcPr>
            <w:tcW w:w="629" w:type="dxa"/>
            <w:tcBorders>
              <w:top w:val="nil"/>
              <w:bottom w:val="nil"/>
              <w:right w:val="nil"/>
            </w:tcBorders>
            <w:vAlign w:val="center"/>
          </w:tcPr>
          <w:p w14:paraId="061C3E9C" w14:textId="77777777" w:rsidR="003A0CB9" w:rsidRDefault="003A0CB9" w:rsidP="003A0CB9">
            <w:pPr>
              <w:jc w:val="center"/>
              <w:rPr>
                <w:rFonts w:ascii="Arial" w:hAnsi="Arial"/>
                <w:sz w:val="22"/>
              </w:rPr>
            </w:pPr>
            <w:r>
              <w:rPr>
                <w:rFonts w:ascii="Arial" w:hAnsi="Arial"/>
                <w:sz w:val="22"/>
              </w:rPr>
              <w:t>Sep</w:t>
            </w:r>
          </w:p>
        </w:tc>
        <w:tc>
          <w:tcPr>
            <w:tcW w:w="1226" w:type="dxa"/>
            <w:tcBorders>
              <w:top w:val="nil"/>
              <w:left w:val="single" w:sz="4" w:space="0" w:color="auto"/>
              <w:bottom w:val="nil"/>
              <w:right w:val="nil"/>
            </w:tcBorders>
            <w:vAlign w:val="center"/>
          </w:tcPr>
          <w:p w14:paraId="049A956E"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39635DA0"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340B939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3B2A3192"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CBC7179"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445A1B14"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FCDAC3A"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56000E9B" w14:textId="77777777" w:rsidTr="003A0CB9">
        <w:trPr>
          <w:trHeight w:val="154"/>
        </w:trPr>
        <w:tc>
          <w:tcPr>
            <w:tcW w:w="629" w:type="dxa"/>
            <w:tcBorders>
              <w:top w:val="nil"/>
              <w:bottom w:val="nil"/>
              <w:right w:val="nil"/>
            </w:tcBorders>
            <w:vAlign w:val="center"/>
          </w:tcPr>
          <w:p w14:paraId="77AF390E" w14:textId="77777777" w:rsidR="003A0CB9" w:rsidRDefault="003A0CB9" w:rsidP="003A0CB9">
            <w:pPr>
              <w:jc w:val="center"/>
              <w:rPr>
                <w:rFonts w:ascii="Arial" w:hAnsi="Arial"/>
                <w:sz w:val="22"/>
              </w:rPr>
            </w:pPr>
            <w:r>
              <w:rPr>
                <w:rFonts w:ascii="Arial" w:hAnsi="Arial"/>
                <w:sz w:val="22"/>
              </w:rPr>
              <w:t>Oct</w:t>
            </w:r>
          </w:p>
        </w:tc>
        <w:tc>
          <w:tcPr>
            <w:tcW w:w="1226" w:type="dxa"/>
            <w:tcBorders>
              <w:top w:val="nil"/>
              <w:left w:val="single" w:sz="4" w:space="0" w:color="auto"/>
              <w:bottom w:val="nil"/>
              <w:right w:val="nil"/>
            </w:tcBorders>
            <w:vAlign w:val="center"/>
          </w:tcPr>
          <w:p w14:paraId="182CD748"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0B4BAF1D"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7189A9B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49411545"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60D9C3AB"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1D345B8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7CA80CCD"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7E188E6F" w14:textId="77777777" w:rsidTr="003A0CB9">
        <w:trPr>
          <w:trHeight w:val="154"/>
        </w:trPr>
        <w:tc>
          <w:tcPr>
            <w:tcW w:w="629" w:type="dxa"/>
            <w:tcBorders>
              <w:top w:val="nil"/>
              <w:bottom w:val="nil"/>
              <w:right w:val="nil"/>
            </w:tcBorders>
            <w:vAlign w:val="center"/>
          </w:tcPr>
          <w:p w14:paraId="5B3D2D25" w14:textId="77777777" w:rsidR="003A0CB9" w:rsidRDefault="003A0CB9" w:rsidP="003A0CB9">
            <w:pPr>
              <w:jc w:val="center"/>
              <w:rPr>
                <w:rFonts w:ascii="Arial" w:hAnsi="Arial"/>
                <w:sz w:val="22"/>
              </w:rPr>
            </w:pPr>
            <w:r>
              <w:rPr>
                <w:rFonts w:ascii="Arial" w:hAnsi="Arial"/>
                <w:sz w:val="22"/>
              </w:rPr>
              <w:t>Nov</w:t>
            </w:r>
          </w:p>
        </w:tc>
        <w:tc>
          <w:tcPr>
            <w:tcW w:w="1226" w:type="dxa"/>
            <w:tcBorders>
              <w:top w:val="nil"/>
              <w:left w:val="single" w:sz="4" w:space="0" w:color="auto"/>
              <w:bottom w:val="nil"/>
              <w:right w:val="nil"/>
            </w:tcBorders>
            <w:vAlign w:val="center"/>
          </w:tcPr>
          <w:p w14:paraId="54F9C04D"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0C533E57"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708B4673"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A1AA87C"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BBE5684"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3009EC02"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07AFCB57"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089D4625" w14:textId="77777777" w:rsidTr="003A0CB9">
        <w:trPr>
          <w:trHeight w:val="154"/>
        </w:trPr>
        <w:tc>
          <w:tcPr>
            <w:tcW w:w="629" w:type="dxa"/>
            <w:tcBorders>
              <w:top w:val="nil"/>
              <w:bottom w:val="nil"/>
              <w:right w:val="nil"/>
            </w:tcBorders>
            <w:vAlign w:val="center"/>
          </w:tcPr>
          <w:p w14:paraId="0F1D439F" w14:textId="77777777" w:rsidR="003A0CB9" w:rsidRDefault="003A0CB9" w:rsidP="003A0CB9">
            <w:pPr>
              <w:jc w:val="center"/>
              <w:rPr>
                <w:rFonts w:ascii="Arial" w:hAnsi="Arial"/>
                <w:sz w:val="22"/>
              </w:rPr>
            </w:pPr>
            <w:r>
              <w:rPr>
                <w:rFonts w:ascii="Arial" w:hAnsi="Arial"/>
                <w:sz w:val="22"/>
              </w:rPr>
              <w:t>Dec</w:t>
            </w:r>
          </w:p>
        </w:tc>
        <w:tc>
          <w:tcPr>
            <w:tcW w:w="1226" w:type="dxa"/>
            <w:tcBorders>
              <w:top w:val="nil"/>
              <w:left w:val="single" w:sz="4" w:space="0" w:color="auto"/>
              <w:bottom w:val="nil"/>
              <w:right w:val="nil"/>
            </w:tcBorders>
            <w:vAlign w:val="center"/>
          </w:tcPr>
          <w:p w14:paraId="70B7D1A6"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56F2B18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3792964A"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D9C5879"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1FAC74A"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4CBC379A"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6BADE0FD"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39A8787D" w14:textId="77777777" w:rsidTr="003A0CB9">
        <w:trPr>
          <w:trHeight w:val="154"/>
        </w:trPr>
        <w:tc>
          <w:tcPr>
            <w:tcW w:w="629" w:type="dxa"/>
            <w:tcBorders>
              <w:top w:val="nil"/>
              <w:bottom w:val="nil"/>
              <w:right w:val="nil"/>
            </w:tcBorders>
            <w:vAlign w:val="center"/>
          </w:tcPr>
          <w:p w14:paraId="1498B337" w14:textId="77777777" w:rsidR="003A0CB9" w:rsidRDefault="003A0CB9" w:rsidP="003A0CB9">
            <w:pPr>
              <w:jc w:val="center"/>
              <w:rPr>
                <w:rFonts w:ascii="Arial" w:hAnsi="Arial"/>
                <w:sz w:val="22"/>
              </w:rPr>
            </w:pPr>
            <w:r>
              <w:rPr>
                <w:rFonts w:ascii="Arial" w:hAnsi="Arial"/>
                <w:sz w:val="22"/>
              </w:rPr>
              <w:t>Jan</w:t>
            </w:r>
          </w:p>
        </w:tc>
        <w:tc>
          <w:tcPr>
            <w:tcW w:w="1226" w:type="dxa"/>
            <w:tcBorders>
              <w:top w:val="nil"/>
              <w:left w:val="single" w:sz="4" w:space="0" w:color="auto"/>
              <w:bottom w:val="nil"/>
              <w:right w:val="nil"/>
            </w:tcBorders>
            <w:vAlign w:val="center"/>
          </w:tcPr>
          <w:p w14:paraId="411FFA2E"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02CD8F35"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22FB853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632B28E"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1F8A9B6"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3B93607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1FE89BA9"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413ECA86" w14:textId="77777777" w:rsidTr="003A0CB9">
        <w:trPr>
          <w:trHeight w:val="154"/>
        </w:trPr>
        <w:tc>
          <w:tcPr>
            <w:tcW w:w="629" w:type="dxa"/>
            <w:tcBorders>
              <w:top w:val="nil"/>
              <w:bottom w:val="nil"/>
              <w:right w:val="nil"/>
            </w:tcBorders>
            <w:vAlign w:val="center"/>
          </w:tcPr>
          <w:p w14:paraId="0F2321F0" w14:textId="77777777" w:rsidR="003A0CB9" w:rsidRDefault="003A0CB9" w:rsidP="003A0CB9">
            <w:pPr>
              <w:jc w:val="center"/>
              <w:rPr>
                <w:rFonts w:ascii="Arial" w:hAnsi="Arial"/>
                <w:sz w:val="22"/>
              </w:rPr>
            </w:pPr>
            <w:r>
              <w:rPr>
                <w:rFonts w:ascii="Arial" w:hAnsi="Arial"/>
                <w:sz w:val="22"/>
              </w:rPr>
              <w:t>Feb</w:t>
            </w:r>
          </w:p>
        </w:tc>
        <w:tc>
          <w:tcPr>
            <w:tcW w:w="1226" w:type="dxa"/>
            <w:tcBorders>
              <w:top w:val="nil"/>
              <w:left w:val="single" w:sz="4" w:space="0" w:color="auto"/>
              <w:bottom w:val="nil"/>
              <w:right w:val="nil"/>
            </w:tcBorders>
            <w:vAlign w:val="center"/>
          </w:tcPr>
          <w:p w14:paraId="51D9B573"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2812DEA3"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76F3CF3B"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261F73C"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3566263"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24091C2D"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0C8ABB44"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0288B790" w14:textId="77777777" w:rsidTr="003A0CB9">
        <w:trPr>
          <w:trHeight w:val="154"/>
        </w:trPr>
        <w:tc>
          <w:tcPr>
            <w:tcW w:w="629" w:type="dxa"/>
            <w:tcBorders>
              <w:top w:val="nil"/>
              <w:bottom w:val="nil"/>
              <w:right w:val="nil"/>
            </w:tcBorders>
            <w:vAlign w:val="center"/>
          </w:tcPr>
          <w:p w14:paraId="20EC5C52" w14:textId="77777777" w:rsidR="003A0CB9" w:rsidRDefault="003A0CB9" w:rsidP="003A0CB9">
            <w:pPr>
              <w:jc w:val="center"/>
              <w:rPr>
                <w:rFonts w:ascii="Arial" w:hAnsi="Arial"/>
                <w:sz w:val="22"/>
              </w:rPr>
            </w:pPr>
            <w:r>
              <w:rPr>
                <w:rFonts w:ascii="Arial" w:hAnsi="Arial"/>
                <w:sz w:val="22"/>
              </w:rPr>
              <w:t>Mar</w:t>
            </w:r>
          </w:p>
        </w:tc>
        <w:tc>
          <w:tcPr>
            <w:tcW w:w="1226" w:type="dxa"/>
            <w:tcBorders>
              <w:top w:val="nil"/>
              <w:left w:val="single" w:sz="4" w:space="0" w:color="auto"/>
              <w:bottom w:val="nil"/>
              <w:right w:val="nil"/>
            </w:tcBorders>
            <w:vAlign w:val="center"/>
          </w:tcPr>
          <w:p w14:paraId="269E8BA9"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2B608C04"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31E84314"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36623700"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70E4C194"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12E34F04"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355B16DC"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1F5A4709" w14:textId="77777777" w:rsidTr="003A0CB9">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Default="003A0CB9" w:rsidP="003A0CB9">
            <w:pPr>
              <w:jc w:val="center"/>
              <w:rPr>
                <w:rFonts w:ascii="Arial" w:hAnsi="Arial"/>
                <w:sz w:val="22"/>
              </w:rPr>
            </w:pPr>
            <w:r>
              <w:rPr>
                <w:rFonts w:ascii="Arial" w:hAnsi="Arial"/>
                <w:sz w:val="22"/>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Default="003A0CB9" w:rsidP="003A0CB9">
            <w:pPr>
              <w:tabs>
                <w:tab w:val="decimal" w:pos="1876"/>
              </w:tabs>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Default="003A0CB9" w:rsidP="003A0CB9">
            <w:pPr>
              <w:tabs>
                <w:tab w:val="decimal" w:pos="-8756"/>
              </w:tabs>
              <w:jc w:val="center"/>
              <w:rPr>
                <w:rFonts w:ascii="Arial" w:hAnsi="Arial"/>
                <w:sz w:val="22"/>
              </w:rPr>
            </w:pPr>
            <w:r>
              <w:rPr>
                <w:rFonts w:ascii="Arial" w:hAnsi="Arial"/>
                <w:sz w:val="22"/>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Default="003A0CB9" w:rsidP="003A0CB9">
            <w:pPr>
              <w:jc w:val="center"/>
              <w:rPr>
                <w:rFonts w:ascii="Arial" w:hAnsi="Arial"/>
                <w:sz w:val="22"/>
              </w:rPr>
            </w:pPr>
            <w:r>
              <w:rPr>
                <w:rFonts w:ascii="Arial" w:hAnsi="Arial"/>
                <w:sz w:val="22"/>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Default="003A0CB9" w:rsidP="003A0CB9">
            <w:pPr>
              <w:tabs>
                <w:tab w:val="decimal" w:pos="-8756"/>
              </w:tabs>
              <w:jc w:val="center"/>
              <w:rPr>
                <w:rFonts w:ascii="Arial" w:hAnsi="Arial"/>
                <w:sz w:val="22"/>
              </w:rPr>
            </w:pPr>
            <w:r>
              <w:rPr>
                <w:rFonts w:ascii="Arial" w:hAnsi="Arial"/>
                <w:sz w:val="22"/>
              </w:rPr>
              <w:t>216,000</w:t>
            </w:r>
          </w:p>
        </w:tc>
        <w:tc>
          <w:tcPr>
            <w:tcW w:w="1227" w:type="dxa"/>
            <w:tcBorders>
              <w:top w:val="single" w:sz="4" w:space="0" w:color="auto"/>
              <w:left w:val="single" w:sz="4" w:space="0" w:color="auto"/>
              <w:bottom w:val="single" w:sz="4" w:space="0" w:color="auto"/>
            </w:tcBorders>
            <w:vAlign w:val="center"/>
          </w:tcPr>
          <w:p w14:paraId="571D6FE3" w14:textId="77777777" w:rsidR="003A0CB9" w:rsidRPr="00FD7741" w:rsidRDefault="003A0CB9" w:rsidP="003A0CB9">
            <w:pPr>
              <w:tabs>
                <w:tab w:val="decimal" w:pos="-8756"/>
              </w:tabs>
              <w:jc w:val="center"/>
              <w:rPr>
                <w:rFonts w:ascii="Arial" w:hAnsi="Arial" w:cs="Arial"/>
                <w:sz w:val="22"/>
              </w:rPr>
            </w:pPr>
            <w:r w:rsidRPr="00FD7741">
              <w:rPr>
                <w:rFonts w:ascii="Arial" w:hAnsi="Arial" w:cs="Arial"/>
                <w:sz w:val="22"/>
              </w:rPr>
              <w:t>297,000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already paid £45,000, so the remaining £171,000 was split into payments of £19,000 for the last nine months of the year.</w:t>
      </w:r>
    </w:p>
    <w:p w14:paraId="74ECAD28" w14:textId="77777777" w:rsidR="006661FE" w:rsidRPr="004248A1" w:rsidRDefault="006661FE" w:rsidP="006661FE">
      <w:pPr>
        <w:pStyle w:val="BodyText"/>
        <w:rPr>
          <w:rFonts w:ascii="Arial" w:hAnsi="Arial" w:cs="Arial"/>
          <w:sz w:val="22"/>
        </w:rPr>
      </w:pPr>
      <w:r w:rsidRPr="004248A1">
        <w:rPr>
          <w:rFonts w:ascii="Arial" w:hAnsi="Arial" w:cs="Arial"/>
          <w:sz w:val="22"/>
        </w:rPr>
        <w:t>The right hand column shows the net monthly charges for the BM Unit.</w:t>
      </w:r>
    </w:p>
    <w:p w14:paraId="36BBC587" w14:textId="77777777" w:rsidR="0022187C" w:rsidRDefault="0022187C" w:rsidP="0022187C">
      <w:pPr>
        <w:spacing w:after="240"/>
        <w:rPr>
          <w:rFonts w:ascii="Arial" w:hAnsi="Arial" w:cs="Arial"/>
        </w:rPr>
      </w:pPr>
      <w:r>
        <w:rPr>
          <w:rFonts w:ascii="Arial" w:hAnsi="Arial" w:cs="Arial"/>
        </w:rPr>
        <w:t xml:space="preserve">FDSC Forecast and Unmetered Supply Volume Forecast </w:t>
      </w:r>
    </w:p>
    <w:p w14:paraId="5C959865" w14:textId="77777777" w:rsidR="006661FE" w:rsidRPr="00CD5631" w:rsidRDefault="0022187C" w:rsidP="00CD5631">
      <w:pPr>
        <w:spacing w:after="240"/>
        <w:rPr>
          <w:rFonts w:ascii="Arial" w:hAnsi="Arial" w:cs="Arial"/>
        </w:rPr>
      </w:pPr>
      <w:r>
        <w:rPr>
          <w:rFonts w:ascii="Arial" w:hAnsi="Arial" w:cs="Arial"/>
        </w:rPr>
        <w:t xml:space="preserve">The User shall not be required to submit forecasts of FDSC or Unmetered Supply Volume. </w:t>
      </w:r>
      <w:r w:rsidR="00E71EB2" w:rsidRPr="00E71EB2">
        <w:rPr>
          <w:rFonts w:ascii="Arial" w:hAnsi="Arial" w:cs="Arial"/>
          <w:b/>
        </w:rPr>
        <w:t>The Company</w:t>
      </w:r>
      <w:r>
        <w:rPr>
          <w:rFonts w:ascii="Arial" w:hAnsi="Arial" w:cs="Arial"/>
        </w:rPr>
        <w:t xml:space="preserve"> shall use the latest daily actual FDSC and Unmetered Supply Volume prior to the forecast as the basis of the forecast. </w:t>
      </w:r>
    </w:p>
    <w:p w14:paraId="7204380D" w14:textId="77777777" w:rsidR="006661FE" w:rsidRDefault="006661FE" w:rsidP="006661FE">
      <w:pPr>
        <w:pStyle w:val="Heading2"/>
      </w:pPr>
      <w:bookmarkStart w:id="430" w:name="_Toc946729"/>
      <w:bookmarkStart w:id="431" w:name="_Toc32201107"/>
      <w:bookmarkStart w:id="432" w:name="_Toc49661157"/>
      <w:bookmarkStart w:id="433" w:name="_Toc274049736"/>
      <w:r>
        <w:t>Initial Reconciliation (Part 1</w:t>
      </w:r>
      <w:r w:rsidR="003A0CB9">
        <w:t>a</w:t>
      </w:r>
      <w:r>
        <w:t>)</w:t>
      </w:r>
      <w:bookmarkEnd w:id="430"/>
      <w:bookmarkEnd w:id="431"/>
      <w:bookmarkEnd w:id="432"/>
      <w:bookmarkEnd w:id="433"/>
    </w:p>
    <w:p w14:paraId="26E73100" w14:textId="77777777" w:rsidR="006661FE" w:rsidRDefault="006661FE" w:rsidP="006661FE">
      <w:pPr>
        <w:pStyle w:val="BodyText"/>
        <w:rPr>
          <w:sz w:val="22"/>
        </w:rPr>
      </w:pPr>
    </w:p>
    <w:p w14:paraId="0E4FA498"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The Supplier’s outturn HH triad </w:t>
      </w:r>
      <w:r w:rsidR="003A0CB9">
        <w:rPr>
          <w:rFonts w:ascii="Arial" w:hAnsi="Arial" w:cs="Arial"/>
          <w:sz w:val="22"/>
          <w:szCs w:val="22"/>
        </w:rPr>
        <w:t xml:space="preserve">gross </w:t>
      </w:r>
      <w:r w:rsidRPr="008E4447">
        <w:rPr>
          <w:rFonts w:ascii="Arial" w:hAnsi="Arial" w:cs="Arial"/>
          <w:sz w:val="22"/>
          <w:szCs w:val="22"/>
        </w:rPr>
        <w:t xml:space="preserve">demand, based on </w:t>
      </w:r>
      <w:r w:rsidRPr="008E4447">
        <w:rPr>
          <w:rFonts w:ascii="Arial" w:hAnsi="Arial" w:cs="Arial"/>
          <w:sz w:val="22"/>
          <w:szCs w:val="22"/>
          <w:u w:val="single"/>
        </w:rPr>
        <w:t>initial</w:t>
      </w:r>
      <w:r w:rsidRPr="008E4447">
        <w:rPr>
          <w:rFonts w:ascii="Arial" w:hAnsi="Arial" w:cs="Arial"/>
          <w:sz w:val="22"/>
          <w:szCs w:val="22"/>
        </w:rPr>
        <w:t xml:space="preserve"> settlement data (and therefore subject to change in subsequent settlement runs), was 9,000kW.  The HH triad</w:t>
      </w:r>
      <w:r w:rsidR="003A0CB9">
        <w:rPr>
          <w:rFonts w:ascii="Arial" w:hAnsi="Arial" w:cs="Arial"/>
          <w:sz w:val="22"/>
          <w:szCs w:val="22"/>
        </w:rPr>
        <w:t xml:space="preserve"> gross</w:t>
      </w:r>
      <w:r w:rsidRPr="008E4447">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77777777" w:rsidR="003A0CB9" w:rsidRDefault="003A0CB9" w:rsidP="003A0CB9">
      <w:pPr>
        <w:pStyle w:val="Heading2"/>
      </w:pPr>
      <w:r>
        <w:t>Initial Reconciliation (Part 1b)</w:t>
      </w:r>
    </w:p>
    <w:p w14:paraId="5536A400" w14:textId="77777777" w:rsidR="003A0CB9" w:rsidRDefault="003A0CB9" w:rsidP="003A0CB9">
      <w:pPr>
        <w:pStyle w:val="Heading2"/>
        <w:rPr>
          <w:rFonts w:ascii="Arial" w:hAnsi="Arial" w:cs="Arial"/>
          <w:szCs w:val="22"/>
        </w:rPr>
      </w:pPr>
    </w:p>
    <w:p w14:paraId="2C3E79D4" w14:textId="77777777" w:rsidR="003A0CB9" w:rsidRDefault="003A0CB9" w:rsidP="003A0CB9">
      <w:pPr>
        <w:pStyle w:val="BodyText"/>
        <w:rPr>
          <w:rFonts w:ascii="Arial" w:hAnsi="Arial" w:cs="Arial"/>
          <w:sz w:val="22"/>
          <w:szCs w:val="22"/>
        </w:rPr>
      </w:pPr>
      <w:r w:rsidRPr="008E4447">
        <w:rPr>
          <w:rFonts w:ascii="Arial" w:hAnsi="Arial" w:cs="Arial"/>
          <w:sz w:val="22"/>
          <w:szCs w:val="22"/>
        </w:rPr>
        <w:t>The Supplier’s outturn HH triad</w:t>
      </w:r>
      <w:r>
        <w:rPr>
          <w:rFonts w:ascii="Arial" w:hAnsi="Arial" w:cs="Arial"/>
          <w:sz w:val="22"/>
          <w:szCs w:val="22"/>
        </w:rPr>
        <w:t xml:space="preserve"> embedded export</w:t>
      </w:r>
      <w:r w:rsidRPr="008E4447">
        <w:rPr>
          <w:rFonts w:ascii="Arial" w:hAnsi="Arial" w:cs="Arial"/>
          <w:sz w:val="22"/>
          <w:szCs w:val="22"/>
        </w:rPr>
        <w:t xml:space="preserve">, based on </w:t>
      </w:r>
      <w:r w:rsidRPr="008E4447">
        <w:rPr>
          <w:rFonts w:ascii="Arial" w:hAnsi="Arial" w:cs="Arial"/>
          <w:sz w:val="22"/>
          <w:szCs w:val="22"/>
          <w:u w:val="single"/>
        </w:rPr>
        <w:t>initial</w:t>
      </w:r>
      <w:r w:rsidRPr="008E4447">
        <w:rPr>
          <w:rFonts w:ascii="Arial" w:hAnsi="Arial" w:cs="Arial"/>
          <w:sz w:val="22"/>
          <w:szCs w:val="22"/>
        </w:rPr>
        <w:t xml:space="preserve"> settlement data (and therefore subject to change in subsequent settlement runs), was</w:t>
      </w:r>
      <w:r>
        <w:rPr>
          <w:rFonts w:ascii="Arial" w:hAnsi="Arial" w:cs="Arial"/>
          <w:sz w:val="22"/>
          <w:szCs w:val="22"/>
        </w:rPr>
        <w:t xml:space="preserve"> 7</w:t>
      </w:r>
      <w:r w:rsidRPr="008E4447">
        <w:rPr>
          <w:rFonts w:ascii="Arial" w:hAnsi="Arial" w:cs="Arial"/>
          <w:sz w:val="22"/>
          <w:szCs w:val="22"/>
        </w:rPr>
        <w:t xml:space="preserve">00kW.  The HH triad </w:t>
      </w:r>
      <w:r>
        <w:rPr>
          <w:rFonts w:ascii="Arial" w:hAnsi="Arial" w:cs="Arial"/>
          <w:sz w:val="22"/>
          <w:szCs w:val="22"/>
        </w:rPr>
        <w:t>embedded export</w:t>
      </w:r>
      <w:r w:rsidRPr="008E4447">
        <w:rPr>
          <w:rFonts w:ascii="Arial" w:hAnsi="Arial" w:cs="Arial"/>
          <w:sz w:val="22"/>
          <w:szCs w:val="22"/>
        </w:rPr>
        <w:t xml:space="preserve">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77777777" w:rsidR="006661FE" w:rsidRPr="008E4447" w:rsidRDefault="006661FE" w:rsidP="006661FE">
      <w:pPr>
        <w:pStyle w:val="Heading2"/>
        <w:rPr>
          <w:rFonts w:ascii="Arial" w:hAnsi="Arial" w:cs="Arial"/>
          <w:szCs w:val="22"/>
        </w:rPr>
      </w:pPr>
      <w:bookmarkStart w:id="434" w:name="_Toc946730"/>
      <w:bookmarkStart w:id="435" w:name="_Toc32201108"/>
      <w:bookmarkStart w:id="436" w:name="_Toc49661158"/>
      <w:bookmarkStart w:id="437" w:name="_Toc274049737"/>
      <w:r w:rsidRPr="008E4447">
        <w:rPr>
          <w:rFonts w:ascii="Arial" w:hAnsi="Arial" w:cs="Arial"/>
          <w:szCs w:val="22"/>
        </w:rPr>
        <w:t>Initial Reconciliation (Part 2)</w:t>
      </w:r>
      <w:bookmarkEnd w:id="434"/>
      <w:bookmarkEnd w:id="435"/>
      <w:bookmarkEnd w:id="436"/>
      <w:bookmarkEnd w:id="437"/>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The Supplier's outturn NHH energy consumption, based on initial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77777777" w:rsidR="00FD5479" w:rsidRPr="008E4447" w:rsidRDefault="00EC1AE5" w:rsidP="00FD5479">
      <w:pPr>
        <w:pStyle w:val="Header"/>
        <w:tabs>
          <w:tab w:val="left" w:pos="2835"/>
        </w:tabs>
        <w:ind w:left="3402" w:hanging="3402"/>
        <w:jc w:val="center"/>
        <w:rPr>
          <w:rFonts w:ascii="Arial" w:hAnsi="Arial" w:cs="Arial"/>
          <w:b/>
          <w:szCs w:val="22"/>
        </w:rPr>
      </w:pPr>
      <w:hyperlink r:id="rId104" w:anchor="Initial!J104" w:history="1">
        <w:r w:rsidR="00FD5479">
          <w:rPr>
            <w:rStyle w:val="Hyperlink"/>
            <w:sz w:val="20"/>
          </w:rPr>
          <w:t>worked example 4.xls - Initial!J104</w:t>
        </w:r>
      </w:hyperlink>
      <w:r w:rsidR="00FD5479">
        <w:rPr>
          <w:sz w:val="20"/>
        </w:rPr>
        <w:tab/>
      </w:r>
      <w:r w:rsidR="00FD5479">
        <w:rPr>
          <w:rFonts w:ascii="Arial" w:hAnsi="Arial" w:cs="Arial"/>
          <w:szCs w:val="22"/>
        </w:rPr>
        <w:tab/>
      </w:r>
      <w:r w:rsidR="00FD5479" w:rsidRPr="008E4447">
        <w:rPr>
          <w:rFonts w:ascii="Arial" w:hAnsi="Arial" w:cs="Arial"/>
          <w:b/>
          <w:szCs w:val="22"/>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The monthly reconciliation amount is equal to the outturn energy consumption charge for that month less the NHH monthly invoiced amount.  Interest payments are calculated based on the monthly reconciliation amounts using Barclays Base Rate.</w:t>
      </w:r>
    </w:p>
    <w:p w14:paraId="67C993E3" w14:textId="77777777" w:rsidR="006661FE" w:rsidRPr="008E4447" w:rsidRDefault="006661FE" w:rsidP="006661FE">
      <w:pPr>
        <w:rPr>
          <w:rFonts w:ascii="Arial" w:hAnsi="Arial" w:cs="Arial"/>
          <w:sz w:val="22"/>
          <w:szCs w:val="22"/>
        </w:rPr>
      </w:pPr>
    </w:p>
    <w:p w14:paraId="3B3B66A6" w14:textId="77777777" w:rsidR="006661FE" w:rsidRPr="008E4447" w:rsidRDefault="006661FE" w:rsidP="006661FE">
      <w:pPr>
        <w:pStyle w:val="1"/>
        <w:rPr>
          <w:rFonts w:ascii="Arial" w:hAnsi="Arial" w:cs="Arial"/>
          <w:szCs w:val="22"/>
        </w:rPr>
      </w:pPr>
      <w:r w:rsidRPr="008E4447">
        <w:rPr>
          <w:rFonts w:ascii="Arial" w:hAnsi="Arial" w:cs="Arial"/>
          <w:szCs w:val="22"/>
        </w:rPr>
        <w:t>The net initial TNUoS demand reconciliation charge is therefore £6,</w:t>
      </w:r>
      <w:r w:rsidR="006C7CB4">
        <w:rPr>
          <w:rFonts w:ascii="Arial" w:hAnsi="Arial" w:cs="Arial"/>
          <w:szCs w:val="22"/>
        </w:rPr>
        <w:t>500</w:t>
      </w:r>
      <w:r w:rsidR="006C7CB4" w:rsidRPr="008E4447">
        <w:rPr>
          <w:rFonts w:ascii="Arial" w:hAnsi="Arial" w:cs="Arial"/>
          <w:szCs w:val="22"/>
        </w:rPr>
        <w:t xml:space="preserve"> </w:t>
      </w:r>
      <w:r w:rsidRPr="008E4447">
        <w:rPr>
          <w:rFonts w:ascii="Arial" w:hAnsi="Arial" w:cs="Arial"/>
          <w:szCs w:val="22"/>
        </w:rPr>
        <w:t>(£18,000</w:t>
      </w:r>
      <w:r w:rsidR="006C7CB4">
        <w:rPr>
          <w:rFonts w:ascii="Arial" w:hAnsi="Arial" w:cs="Arial"/>
          <w:szCs w:val="22"/>
        </w:rPr>
        <w:t xml:space="preserve"> = £500</w:t>
      </w:r>
      <w:r w:rsidRPr="008E4447">
        <w:rPr>
          <w:rFonts w:ascii="Arial" w:hAnsi="Arial" w:cs="Arial"/>
          <w:szCs w:val="22"/>
        </w:rPr>
        <w:t xml:space="preserve"> - £12,000).</w:t>
      </w:r>
      <w:bookmarkStart w:id="438" w:name="_Toc946732"/>
      <w:bookmarkStart w:id="439" w:name="_Toc32201109"/>
      <w:bookmarkStart w:id="440" w:name="_Toc49661159"/>
    </w:p>
    <w:p w14:paraId="70DDB975" w14:textId="77777777" w:rsidR="006661FE" w:rsidRDefault="006661FE" w:rsidP="006661FE">
      <w:pPr>
        <w:pStyle w:val="1"/>
        <w:rPr>
          <w:rFonts w:ascii="Arial" w:hAnsi="Arial" w:cs="Arial"/>
          <w:szCs w:val="22"/>
        </w:rPr>
      </w:pPr>
    </w:p>
    <w:p w14:paraId="05209E77" w14:textId="77777777" w:rsidR="0022187C" w:rsidRDefault="0022187C" w:rsidP="0022187C">
      <w:pPr>
        <w:keepNext/>
        <w:outlineLvl w:val="1"/>
        <w:rPr>
          <w:rFonts w:ascii="Arial" w:hAnsi="Arial" w:cs="Arial"/>
          <w:b/>
          <w:color w:val="008080"/>
        </w:rPr>
      </w:pPr>
      <w:r>
        <w:rPr>
          <w:rFonts w:ascii="Arial" w:hAnsi="Arial" w:cs="Arial"/>
          <w:b/>
          <w:color w:val="008080"/>
        </w:rPr>
        <w:t>Initial Reconciliation (Part 3)</w:t>
      </w:r>
    </w:p>
    <w:p w14:paraId="4F6BF081" w14:textId="77777777" w:rsidR="0022187C" w:rsidRDefault="0022187C" w:rsidP="0022187C">
      <w:pPr>
        <w:tabs>
          <w:tab w:val="left" w:pos="3119"/>
        </w:tabs>
        <w:spacing w:after="240"/>
        <w:rPr>
          <w:rFonts w:ascii="Arial" w:hAnsi="Arial" w:cs="Arial"/>
        </w:rPr>
      </w:pPr>
    </w:p>
    <w:p w14:paraId="7AF66452" w14:textId="77777777" w:rsidR="0022187C" w:rsidRDefault="00E71EB2" w:rsidP="0022187C">
      <w:pPr>
        <w:rPr>
          <w:rFonts w:ascii="Arial" w:hAnsi="Arial" w:cs="Arial"/>
        </w:rPr>
      </w:pPr>
      <w:r w:rsidRPr="00E71EB2">
        <w:rPr>
          <w:rFonts w:ascii="Arial" w:hAnsi="Arial" w:cs="Arial"/>
          <w:b/>
        </w:rPr>
        <w:t>The Company</w:t>
      </w:r>
      <w:r w:rsidR="0022187C" w:rsidRPr="00CD5631">
        <w:rPr>
          <w:rFonts w:ascii="Arial" w:hAnsi="Arial" w:cs="Arial"/>
          <w:b/>
        </w:rPr>
        <w:t>’s</w:t>
      </w:r>
      <w:r w:rsidR="0022187C">
        <w:rPr>
          <w:rFonts w:ascii="Arial" w:hAnsi="Arial" w:cs="Arial"/>
        </w:rPr>
        <w:t xml:space="preserve"> FDSC Forecast and Unmetered Supply Volume Forecast for the Supplier (as described in 14.17.20(b)) was as follows;</w:t>
      </w:r>
    </w:p>
    <w:p w14:paraId="5973875D" w14:textId="77777777" w:rsidR="0022187C" w:rsidRDefault="0022187C" w:rsidP="0022187C">
      <w:pPr>
        <w:tabs>
          <w:tab w:val="left" w:pos="3119"/>
        </w:tabs>
        <w:spacing w:after="240"/>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934"/>
        <w:gridCol w:w="2097"/>
        <w:gridCol w:w="1791"/>
        <w:gridCol w:w="1603"/>
        <w:gridCol w:w="1919"/>
      </w:tblGrid>
      <w:tr w:rsidR="0022187C" w14:paraId="6B5D6A62"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401CD214"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CB41432"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Transmission Demand Residual Quantity (A)</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778E38"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Tariff (B)</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6C97BBD4"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Days in month (C)</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140DAAC8"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Forecast Charge</w:t>
            </w:r>
          </w:p>
        </w:tc>
      </w:tr>
      <w:tr w:rsidR="0022187C" w14:paraId="36CD18D3"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9C7267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FDSC Band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81C710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25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2629483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£1/Site/Day</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18C3B5E1"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27253B0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 x C</w:t>
            </w:r>
          </w:p>
          <w:p w14:paraId="5A57320B"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25 x 1 x 30</w:t>
            </w:r>
          </w:p>
          <w:p w14:paraId="5E27C568"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£750</w:t>
            </w:r>
          </w:p>
        </w:tc>
      </w:tr>
      <w:tr w:rsidR="0022187C" w14:paraId="14B30D56"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3E1BA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FDSC Band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AB80765"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15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100A833"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£2/Site/Day</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14185B2"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49B2B6FC"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 x C</w:t>
            </w:r>
          </w:p>
          <w:p w14:paraId="6822B9A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15 x 2 x 30</w:t>
            </w:r>
          </w:p>
          <w:p w14:paraId="1739851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£900</w:t>
            </w:r>
          </w:p>
        </w:tc>
      </w:tr>
      <w:tr w:rsidR="0022187C" w14:paraId="7B4C34E8"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34135125"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41CB50E"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10kWh/day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C5AD84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£2.75/kWh</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4277E0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7A1B67E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w:t>
            </w:r>
          </w:p>
          <w:p w14:paraId="086ED993"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10 x 2.75 x 30</w:t>
            </w:r>
          </w:p>
          <w:p w14:paraId="1F9D943A"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£825</w:t>
            </w:r>
          </w:p>
        </w:tc>
      </w:tr>
    </w:tbl>
    <w:p w14:paraId="35969F32" w14:textId="77777777" w:rsidR="0022187C" w:rsidRDefault="0022187C" w:rsidP="0022187C">
      <w:pPr>
        <w:tabs>
          <w:tab w:val="left" w:pos="3119"/>
        </w:tabs>
        <w:spacing w:after="240"/>
        <w:rPr>
          <w:rFonts w:ascii="Arial" w:hAnsi="Arial" w:cs="Arial"/>
          <w:bCs/>
          <w:sz w:val="22"/>
          <w:szCs w:val="22"/>
        </w:rPr>
      </w:pPr>
      <w:r>
        <w:rPr>
          <w:rFonts w:ascii="Arial" w:hAnsi="Arial" w:cs="Arial"/>
          <w:bCs/>
        </w:rPr>
        <w:t>*Note – only 3 Charging Bands shown in this example for simplicity.</w:t>
      </w:r>
    </w:p>
    <w:p w14:paraId="6E65FED4" w14:textId="77777777" w:rsidR="0022187C" w:rsidRDefault="0022187C" w:rsidP="0022187C">
      <w:pPr>
        <w:tabs>
          <w:tab w:val="left" w:pos="3119"/>
        </w:tabs>
        <w:spacing w:after="240"/>
        <w:rPr>
          <w:rFonts w:ascii="Arial" w:hAnsi="Arial" w:cs="Arial"/>
          <w:bCs/>
        </w:rPr>
      </w:pPr>
      <w:r>
        <w:rPr>
          <w:rFonts w:ascii="Arial" w:hAnsi="Arial" w:cs="Arial"/>
          <w:bCs/>
        </w:rPr>
        <w:t>Transmission Demand Residual charges will be the sum of the charges for each Charging Band, therefore;</w:t>
      </w:r>
    </w:p>
    <w:p w14:paraId="59EDF7A9" w14:textId="77777777" w:rsidR="0022187C" w:rsidRDefault="0022187C" w:rsidP="0022187C">
      <w:pPr>
        <w:tabs>
          <w:tab w:val="left" w:pos="3119"/>
        </w:tabs>
        <w:spacing w:after="240"/>
        <w:rPr>
          <w:rFonts w:ascii="Arial" w:hAnsi="Arial" w:cs="Arial"/>
          <w:bCs/>
        </w:rPr>
      </w:pPr>
      <w:r>
        <w:rPr>
          <w:rFonts w:ascii="Arial" w:hAnsi="Arial" w:cs="Arial"/>
          <w:bCs/>
        </w:rPr>
        <w:t>Transmission Demand Residual = £750 + £900 + £825 = £2,475</w:t>
      </w:r>
    </w:p>
    <w:p w14:paraId="1942F6EC" w14:textId="77777777" w:rsidR="0022187C" w:rsidRDefault="0022187C" w:rsidP="0022187C">
      <w:pPr>
        <w:rPr>
          <w:rFonts w:ascii="Arial" w:hAnsi="Arial" w:cs="Arial"/>
          <w:lang w:eastAsia="en-US"/>
        </w:rPr>
      </w:pP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8"/>
        <w:gridCol w:w="2902"/>
        <w:gridCol w:w="3124"/>
      </w:tblGrid>
      <w:tr w:rsidR="0022187C" w14:paraId="4418234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25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40 Sites</w:t>
            </w:r>
          </w:p>
        </w:tc>
      </w:tr>
      <w:tr w:rsidR="0022187C" w14:paraId="73283327"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15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10 Sites</w:t>
            </w:r>
          </w:p>
        </w:tc>
      </w:tr>
      <w:tr w:rsidR="0022187C" w14:paraId="47F01EF6"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10kWh/day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8kWh/day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7777777" w:rsidR="0022187C" w:rsidRDefault="0022187C" w:rsidP="0022187C">
      <w:pPr>
        <w:rPr>
          <w:rFonts w:ascii="Arial" w:hAnsi="Arial" w:cs="Arial"/>
        </w:rPr>
      </w:pPr>
      <w:r>
        <w:rPr>
          <w:rFonts w:ascii="Arial" w:hAnsi="Arial" w:cs="Arial"/>
        </w:rPr>
        <w:t>FDSC Charging Band 1</w:t>
      </w:r>
      <w:r>
        <w:rPr>
          <w:rFonts w:ascii="Arial" w:hAnsi="Arial" w:cs="Arial"/>
        </w:rPr>
        <w:tab/>
        <w:t xml:space="preserve">= (40 Sites – 25 Sites) x </w:t>
      </w:r>
      <w:r>
        <w:rPr>
          <w:rFonts w:ascii="Arial" w:hAnsi="Arial" w:cs="Arial"/>
          <w:bCs/>
        </w:rPr>
        <w:t>£1/Site/Day x 30 days = £450</w:t>
      </w:r>
    </w:p>
    <w:p w14:paraId="65C2AEA1" w14:textId="77777777" w:rsidR="0022187C" w:rsidRDefault="0022187C" w:rsidP="0022187C">
      <w:pPr>
        <w:rPr>
          <w:rFonts w:ascii="Arial" w:hAnsi="Arial" w:cs="Arial"/>
        </w:rPr>
      </w:pPr>
    </w:p>
    <w:p w14:paraId="78B24F7F" w14:textId="77777777" w:rsidR="0022187C" w:rsidRDefault="0022187C" w:rsidP="0022187C">
      <w:pPr>
        <w:rPr>
          <w:rFonts w:ascii="Arial" w:hAnsi="Arial" w:cs="Arial"/>
        </w:rPr>
      </w:pPr>
      <w:r>
        <w:rPr>
          <w:rFonts w:ascii="Arial" w:hAnsi="Arial" w:cs="Arial"/>
        </w:rPr>
        <w:t xml:space="preserve">FDSC Charging Band 2 </w:t>
      </w:r>
      <w:r>
        <w:rPr>
          <w:rFonts w:ascii="Arial" w:hAnsi="Arial" w:cs="Arial"/>
        </w:rPr>
        <w:tab/>
        <w:t>= (10 Sites – 15 Sites) x £2/Site/Day x 30 Days = -£300</w:t>
      </w:r>
    </w:p>
    <w:p w14:paraId="6BA0A263" w14:textId="77777777" w:rsidR="0022187C" w:rsidRDefault="0022187C" w:rsidP="0022187C">
      <w:pPr>
        <w:rPr>
          <w:rFonts w:ascii="Arial" w:hAnsi="Arial" w:cs="Arial"/>
        </w:rPr>
      </w:pPr>
    </w:p>
    <w:p w14:paraId="0C82957F" w14:textId="77777777" w:rsidR="0022187C" w:rsidRDefault="0022187C" w:rsidP="0022187C">
      <w:pPr>
        <w:rPr>
          <w:rFonts w:ascii="Arial" w:hAnsi="Arial" w:cs="Arial"/>
        </w:rPr>
      </w:pPr>
      <w:r>
        <w:rPr>
          <w:rFonts w:ascii="Arial" w:hAnsi="Arial" w:cs="Arial"/>
        </w:rPr>
        <w:t>UMS Charging Band</w:t>
      </w:r>
      <w:r>
        <w:rPr>
          <w:rFonts w:ascii="Arial" w:hAnsi="Arial" w:cs="Arial"/>
        </w:rPr>
        <w:tab/>
      </w:r>
      <w:r>
        <w:rPr>
          <w:rFonts w:ascii="Arial" w:hAnsi="Arial" w:cs="Arial"/>
        </w:rPr>
        <w:tab/>
        <w:t>= (8kWh/day – 10kWh/day) x 2.75/kWh x 30 Days = -£165</w:t>
      </w:r>
    </w:p>
    <w:p w14:paraId="08ADE169" w14:textId="77777777" w:rsidR="0022187C" w:rsidRDefault="0022187C" w:rsidP="0022187C">
      <w:pPr>
        <w:rPr>
          <w:rFonts w:ascii="Arial" w:hAnsi="Arial" w:cs="Arial"/>
        </w:rPr>
      </w:pPr>
    </w:p>
    <w:p w14:paraId="11AD3C6F" w14:textId="77777777" w:rsidR="0022187C" w:rsidRDefault="0022187C" w:rsidP="0022187C">
      <w:pPr>
        <w:rPr>
          <w:rFonts w:ascii="Arial" w:hAnsi="Arial" w:cs="Arial"/>
        </w:rPr>
      </w:pPr>
      <w:r>
        <w:rPr>
          <w:rFonts w:ascii="Arial" w:hAnsi="Arial" w:cs="Arial"/>
        </w:rPr>
        <w:t>Consequently, the net final TNUoS demand reconciliation charge will be £1,135 (£5,000 + -£250 + -£3,600 + £450 - £300 - £165).</w:t>
      </w:r>
    </w:p>
    <w:bookmarkEnd w:id="438"/>
    <w:bookmarkEnd w:id="439"/>
    <w:bookmarkEnd w:id="440"/>
    <w:p w14:paraId="3DF42625" w14:textId="77777777" w:rsidR="006661FE" w:rsidRPr="008E4447" w:rsidRDefault="006661FE" w:rsidP="006661FE">
      <w:pPr>
        <w:rPr>
          <w:rFonts w:ascii="Arial" w:hAnsi="Arial" w:cs="Arial"/>
          <w:sz w:val="22"/>
          <w:szCs w:val="22"/>
        </w:rPr>
      </w:pPr>
    </w:p>
    <w:p w14:paraId="5A683FA4" w14:textId="77777777" w:rsidR="006661FE" w:rsidRPr="008E4447" w:rsidRDefault="006661FE" w:rsidP="006661FE">
      <w:pPr>
        <w:pStyle w:val="Header"/>
        <w:jc w:val="both"/>
        <w:rPr>
          <w:rFonts w:ascii="Arial" w:hAnsi="Arial" w:cs="Arial"/>
          <w:szCs w:val="22"/>
        </w:rPr>
      </w:pPr>
      <w:r w:rsidRPr="008E4447">
        <w:rPr>
          <w:rFonts w:ascii="Arial" w:hAnsi="Arial" w:cs="Arial"/>
          <w:szCs w:val="22"/>
        </w:rPr>
        <w:t>Interest payments are calculated based on the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7D9B385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Outturn data for BM Units with a net export over the Triad will be received at this stage and final reconciliation will be carried out, as required. Interest will be calculated as described above.</w:t>
      </w: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441" w:name="_Ref531684937"/>
      <w:bookmarkStart w:id="442" w:name="_Toc32201110"/>
      <w:r w:rsidRPr="008E4447">
        <w:rPr>
          <w:rFonts w:ascii="Arial" w:hAnsi="Arial" w:cs="Arial"/>
          <w:sz w:val="22"/>
          <w:szCs w:val="22"/>
        </w:rPr>
        <w:br w:type="page"/>
      </w:r>
      <w:bookmarkStart w:id="443" w:name="_Toc274049739"/>
      <w:bookmarkStart w:id="444" w:name="_Toc49661160"/>
      <w:r w:rsidRPr="00FE40FB">
        <w:rPr>
          <w:color w:val="auto"/>
          <w:sz w:val="28"/>
          <w:szCs w:val="28"/>
        </w:rPr>
        <w:t>14.2</w:t>
      </w:r>
      <w:r w:rsidR="00436045">
        <w:rPr>
          <w:color w:val="auto"/>
          <w:sz w:val="28"/>
          <w:szCs w:val="28"/>
        </w:rPr>
        <w:t>6</w:t>
      </w:r>
      <w:r w:rsidRPr="00FE40FB">
        <w:rPr>
          <w:color w:val="auto"/>
          <w:sz w:val="28"/>
          <w:szCs w:val="28"/>
        </w:rPr>
        <w:t xml:space="preserve"> Classification of parties for charging purposes</w:t>
      </w:r>
      <w:bookmarkEnd w:id="443"/>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4ANLTx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F6672C"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FWOJI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M1+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2k5FQ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5D4AD9"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BP7+Zd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O9c8js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E8SB9c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V48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SIejrqWUJ1IWYQxufTSaNIC/uGsp9QW3P8+CFScmc+W3EliUszTYrG8mZOweF0pryvC&#10;SoIqeOBsnO7C+DQODnXT0k1jHizckaO1Tmo/szrzp2QmE86vKEb/ep12Pb/17V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OzxXjw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U2M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O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DxzU2M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 xml:space="preserve">14.18.1 </w:t>
            </w:r>
            <w:proofErr w:type="spellStart"/>
            <w:r w:rsidRPr="00E010AE">
              <w:rPr>
                <w:rFonts w:ascii="Arial" w:hAnsi="Arial" w:cs="Arial"/>
                <w:b/>
                <w:sz w:val="22"/>
              </w:rPr>
              <w:t>i</w:t>
            </w:r>
            <w:proofErr w:type="spellEnd"/>
            <w:r w:rsidRPr="00E010AE">
              <w:rPr>
                <w:rFonts w:ascii="Arial" w:hAnsi="Arial" w:cs="Arial"/>
                <w:b/>
                <w:sz w:val="22"/>
              </w:rPr>
              <w:t>)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59E7DE"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0kMNIXAgAAMwQAAA4AAAAAAAAAAAAAAAAALgIAAGRycy9lMm9Eb2MueG1sUEsBAi0AFAAGAAgA&#10;AAAhAJgZdh/cAAAACgEAAA8AAAAAAAAAAAAAAAAAcQQAAGRycy9kb3ducmV2LnhtbFBLBQYAAAAA&#10;BAAEAPMAAAB6BQ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wcz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fLf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oejrqWUJ1IWYQxufTSaNIC/uGsp9QW3P8+CFScmc+W3EliUszTYrG8mZOweF0pryvC&#10;SoIqeOBsnO7C+DQODnXT0k1jHizckaO1Tmo/szrzp2QmE86vKEb/ep12Pb/17V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rl8t8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445" w:name="_Hlt501343668"/>
      <w:bookmarkStart w:id="446" w:name="_Hlt488742812"/>
      <w:bookmarkStart w:id="447" w:name="_Toc32201111"/>
      <w:bookmarkStart w:id="448" w:name="_Toc49661161"/>
      <w:bookmarkStart w:id="449" w:name="_Toc274049740"/>
      <w:bookmarkEnd w:id="441"/>
      <w:bookmarkEnd w:id="442"/>
      <w:bookmarkEnd w:id="444"/>
      <w:bookmarkEnd w:id="445"/>
      <w:bookmarkEnd w:id="446"/>
      <w:r w:rsidRPr="00FE40FB">
        <w:rPr>
          <w:color w:val="auto"/>
          <w:sz w:val="28"/>
          <w:szCs w:val="28"/>
        </w:rPr>
        <w:t>14.2</w:t>
      </w:r>
      <w:r w:rsidR="00436045">
        <w:rPr>
          <w:color w:val="auto"/>
          <w:sz w:val="28"/>
          <w:szCs w:val="28"/>
        </w:rPr>
        <w:t>7</w:t>
      </w:r>
      <w:r w:rsidRPr="00FE40FB">
        <w:rPr>
          <w:color w:val="auto"/>
          <w:sz w:val="28"/>
          <w:szCs w:val="28"/>
        </w:rPr>
        <w:t xml:space="preserve"> Transmission Network Use of System Charging Flowcharts</w:t>
      </w:r>
      <w:bookmarkEnd w:id="447"/>
      <w:bookmarkEnd w:id="448"/>
      <w:bookmarkEnd w:id="449"/>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450" w:name="_Toc32201112"/>
      <w:bookmarkStart w:id="451" w:name="_Toc49661162"/>
      <w:bookmarkStart w:id="452" w:name="_Toc274049741"/>
      <w:r>
        <w:t>Demand Charges</w:t>
      </w:r>
      <w:bookmarkEnd w:id="450"/>
      <w:bookmarkEnd w:id="451"/>
      <w:bookmarkEnd w:id="452"/>
    </w:p>
    <w:p w14:paraId="6FFEEB6C" w14:textId="77777777" w:rsidR="00E010AE" w:rsidRDefault="00EC1AE5" w:rsidP="006661FE">
      <w:pPr>
        <w:pStyle w:val="1"/>
        <w:jc w:val="both"/>
      </w:pPr>
      <w:bookmarkStart w:id="453" w:name="_Toc32201113"/>
      <w:bookmarkStart w:id="454" w:name="_Toc49661163"/>
      <w:r>
        <w:rPr>
          <w:noProof/>
          <w:sz w:val="20"/>
        </w:rPr>
        <w:object w:dxaOrig="1440" w:dyaOrig="1440" w14:anchorId="095B0C15">
          <v:shape id="_x0000_s2083" type="#_x0000_t75" style="position:absolute;left:0;text-align:left;margin-left:-18pt;margin-top:17.7pt;width:570.95pt;height:585pt;z-index:251658266">
            <v:imagedata r:id="rId105" o:title=""/>
            <w10:wrap type="topAndBottom"/>
          </v:shape>
          <o:OLEObject Type="Embed" ProgID="Visio.Drawing.11" ShapeID="_x0000_s2083" DrawAspect="Content" ObjectID="_1777893330" r:id="rId106"/>
        </w:object>
      </w:r>
      <w:r w:rsidR="006661FE">
        <w:t xml:space="preserve"> </w:t>
      </w:r>
      <w:r w:rsidR="006661FE">
        <w:br w:type="page"/>
        <w:t xml:space="preserve">Generation </w:t>
      </w:r>
    </w:p>
    <w:p w14:paraId="219A8812" w14:textId="77777777" w:rsidR="00E010AE" w:rsidRDefault="006661FE" w:rsidP="006661FE">
      <w:pPr>
        <w:pStyle w:val="1"/>
        <w:jc w:val="both"/>
      </w:pPr>
      <w:r>
        <w:t>Charges</w:t>
      </w:r>
      <w:bookmarkStart w:id="455" w:name="OLE_LINK9"/>
      <w:bookmarkStart w:id="456" w:name="OLE_LINK12"/>
      <w:bookmarkEnd w:id="453"/>
      <w:bookmarkEnd w:id="454"/>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455"/>
      <w:bookmarkEnd w:id="456"/>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457" w:name="_Toc274049742"/>
      <w:r w:rsidRPr="00FE40FB">
        <w:rPr>
          <w:color w:val="auto"/>
          <w:sz w:val="28"/>
          <w:szCs w:val="28"/>
        </w:rPr>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457"/>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458" w:name="_Toc274049743"/>
      <w:proofErr w:type="spellStart"/>
      <w:r w:rsidRPr="008E4447">
        <w:rPr>
          <w:rFonts w:ascii="Arial" w:hAnsi="Arial" w:cs="Arial"/>
          <w:szCs w:val="22"/>
        </w:rPr>
        <w:t>i</w:t>
      </w:r>
      <w:proofErr w:type="spellEnd"/>
      <w:r w:rsidRPr="008E4447">
        <w:rPr>
          <w:rFonts w:ascii="Arial" w:hAnsi="Arial" w:cs="Arial"/>
          <w:szCs w:val="22"/>
        </w:rPr>
        <w:t>)</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458"/>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459"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459"/>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460"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460"/>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461" w:name="_Toc70749747"/>
      <w:bookmarkStart w:id="462"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461"/>
      <w:bookmarkEnd w:id="462"/>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at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463" w:name="_Toc274049747"/>
      <w:r w:rsidRPr="00FE40FB">
        <w:rPr>
          <w:color w:val="auto"/>
          <w:sz w:val="28"/>
          <w:szCs w:val="28"/>
        </w:rPr>
        <w:t>14.2</w:t>
      </w:r>
      <w:r w:rsidR="00436045">
        <w:rPr>
          <w:color w:val="auto"/>
          <w:sz w:val="28"/>
          <w:szCs w:val="28"/>
        </w:rPr>
        <w:t>9</w:t>
      </w:r>
      <w:r w:rsidRPr="00FE40FB">
        <w:rPr>
          <w:color w:val="auto"/>
          <w:sz w:val="28"/>
          <w:szCs w:val="28"/>
        </w:rPr>
        <w:t xml:space="preserve"> Stability &amp; Predictability of TNUoS tariffs</w:t>
      </w:r>
      <w:bookmarkEnd w:id="463"/>
    </w:p>
    <w:p w14:paraId="70CE6CDB" w14:textId="77777777" w:rsidR="006661FE" w:rsidRDefault="006661FE">
      <w:pPr>
        <w:pStyle w:val="1"/>
        <w:jc w:val="both"/>
      </w:pPr>
    </w:p>
    <w:p w14:paraId="3A32FE67" w14:textId="77777777" w:rsidR="006661FE" w:rsidRPr="007B2988" w:rsidRDefault="006661FE" w:rsidP="006661FE">
      <w:pPr>
        <w:pStyle w:val="Heading2"/>
      </w:pPr>
      <w:bookmarkStart w:id="464" w:name="_Toc274049748"/>
      <w:r w:rsidRPr="007B2988">
        <w:t>Stability of tariffs</w:t>
      </w:r>
      <w:bookmarkEnd w:id="464"/>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w:t>
      </w:r>
      <w:proofErr w:type="spellStart"/>
      <w:r w:rsidRPr="007B2988">
        <w:rPr>
          <w:rFonts w:ascii="Arial" w:hAnsi="Arial" w:cs="Arial"/>
          <w:sz w:val="22"/>
          <w:szCs w:val="22"/>
        </w:rPr>
        <w:t>annuitised</w:t>
      </w:r>
      <w:proofErr w:type="spellEnd"/>
      <w:r w:rsidRPr="007B2988">
        <w:rPr>
          <w:rFonts w:ascii="Arial" w:hAnsi="Arial" w:cs="Arial"/>
          <w:sz w:val="22"/>
          <w:szCs w:val="22"/>
        </w:rPr>
        <w:t xml:space="preserve"> value of capital investment required to transport 1MW over 1km by a 400kV over-head line, changes annually according to </w:t>
      </w:r>
      <w:r w:rsidR="00220C6E">
        <w:rPr>
          <w:rFonts w:ascii="Arial" w:hAnsi="Arial" w:cs="Arial"/>
          <w:sz w:val="22"/>
          <w:szCs w:val="22"/>
        </w:rPr>
        <w:t>TOPI</w:t>
      </w:r>
      <w:r w:rsidRPr="007B2988">
        <w:rPr>
          <w:rFonts w:ascii="Arial" w:hAnsi="Arial" w:cs="Arial"/>
          <w:sz w:val="22"/>
          <w:szCs w:val="22"/>
        </w:rPr>
        <w:t>. The other elements used to derive the expansion constant are only reviewed at the beginning of a price control period to ensure that it remains cost-reflective.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465" w:name="_Toc274049749"/>
      <w:r w:rsidRPr="007B2988">
        <w:t>Predictability of tariffs</w:t>
      </w:r>
      <w:bookmarkEnd w:id="465"/>
    </w:p>
    <w:p w14:paraId="6552A630" w14:textId="77777777" w:rsidR="006661FE" w:rsidRPr="007B2988" w:rsidRDefault="006661FE" w:rsidP="006661FE">
      <w:pPr>
        <w:rPr>
          <w:rFonts w:ascii="Arial" w:hAnsi="Arial" w:cs="Arial"/>
          <w:b/>
          <w:sz w:val="22"/>
          <w:szCs w:val="22"/>
        </w:rPr>
      </w:pPr>
    </w:p>
    <w:p w14:paraId="2EBE7CE8" w14:textId="77777777" w:rsidR="006661FE" w:rsidRPr="007B2988" w:rsidRDefault="00E71EB2" w:rsidP="006661FE">
      <w:pPr>
        <w:jc w:val="both"/>
        <w:rPr>
          <w:rFonts w:ascii="Arial" w:hAnsi="Arial" w:cs="Arial"/>
          <w:sz w:val="22"/>
          <w:szCs w:val="22"/>
        </w:rPr>
      </w:pPr>
      <w:r w:rsidRPr="00E71EB2">
        <w:rPr>
          <w:rFonts w:ascii="Arial" w:hAnsi="Arial" w:cs="Arial"/>
          <w:b/>
          <w:sz w:val="22"/>
          <w:szCs w:val="22"/>
        </w:rPr>
        <w:t>The Company</w:t>
      </w:r>
      <w:r w:rsidR="006661FE" w:rsidRPr="007B2988">
        <w:rPr>
          <w:rFonts w:ascii="Arial" w:hAnsi="Arial" w:cs="Arial"/>
          <w:sz w:val="22"/>
          <w:szCs w:val="22"/>
        </w:rPr>
        <w:t xml:space="preserve"> revises TNUoS tariffs each year to ensure that these remain cost-reflective and take into account changes to allowable income under the price control and </w:t>
      </w:r>
      <w:r w:rsidR="00220C6E">
        <w:rPr>
          <w:rFonts w:ascii="Arial" w:hAnsi="Arial" w:cs="Arial"/>
          <w:sz w:val="22"/>
          <w:szCs w:val="22"/>
        </w:rPr>
        <w:t>TOPI</w:t>
      </w:r>
      <w:r w:rsidR="006661FE" w:rsidRPr="007B2988">
        <w:rPr>
          <w:rFonts w:ascii="Arial" w:hAnsi="Arial" w:cs="Arial"/>
          <w:sz w:val="22"/>
          <w:szCs w:val="22"/>
        </w:rPr>
        <w:t xml:space="preserve">.  There are a number of provisions within </w:t>
      </w:r>
      <w:r w:rsidR="00357487">
        <w:rPr>
          <w:rFonts w:ascii="Arial" w:hAnsi="Arial" w:cs="Arial"/>
          <w:sz w:val="22"/>
          <w:szCs w:val="22"/>
        </w:rPr>
        <w:t xml:space="preserve">the </w:t>
      </w:r>
      <w:r w:rsidR="006661FE" w:rsidRPr="007B2988">
        <w:rPr>
          <w:rFonts w:ascii="Arial" w:hAnsi="Arial" w:cs="Arial"/>
          <w:sz w:val="22"/>
          <w:szCs w:val="22"/>
        </w:rPr>
        <w:t xml:space="preserve">Transmission Licence and the CUSC designed to promote the predictability of annually varying charges.  Specifically, </w:t>
      </w:r>
      <w:r w:rsidRPr="00E71EB2">
        <w:rPr>
          <w:rFonts w:ascii="Arial" w:hAnsi="Arial" w:cs="Arial"/>
          <w:b/>
          <w:sz w:val="22"/>
          <w:szCs w:val="22"/>
        </w:rPr>
        <w:t>The Company</w:t>
      </w:r>
      <w:r w:rsidR="006661FE" w:rsidRPr="007B2988">
        <w:rPr>
          <w:rFonts w:ascii="Arial" w:hAnsi="Arial" w:cs="Arial"/>
          <w:sz w:val="22"/>
          <w:szCs w:val="22"/>
        </w:rPr>
        <w:t xml:space="preserve"> is required to give the Authority 150 </w:t>
      </w:r>
      <w:proofErr w:type="spellStart"/>
      <w:r w:rsidR="006661FE" w:rsidRPr="007B2988">
        <w:rPr>
          <w:rFonts w:ascii="Arial" w:hAnsi="Arial" w:cs="Arial"/>
          <w:sz w:val="22"/>
          <w:szCs w:val="22"/>
        </w:rPr>
        <w:t>days notice</w:t>
      </w:r>
      <w:proofErr w:type="spellEnd"/>
      <w:r w:rsidR="006661FE" w:rsidRPr="007B2988">
        <w:rPr>
          <w:rFonts w:ascii="Arial" w:hAnsi="Arial" w:cs="Arial"/>
          <w:sz w:val="22"/>
          <w:szCs w:val="22"/>
        </w:rPr>
        <w:t xml:space="preserve"> of its intention to change use of system charges together with a reasonable assessment of the proposals on those charges; and to give </w:t>
      </w:r>
      <w:r w:rsidR="006661FE">
        <w:rPr>
          <w:rFonts w:ascii="Arial" w:hAnsi="Arial" w:cs="Arial"/>
          <w:sz w:val="22"/>
          <w:szCs w:val="22"/>
        </w:rPr>
        <w:t>U</w:t>
      </w:r>
      <w:r w:rsidR="006661FE" w:rsidRPr="007B2988">
        <w:rPr>
          <w:rFonts w:ascii="Arial" w:hAnsi="Arial" w:cs="Arial"/>
          <w:sz w:val="22"/>
          <w:szCs w:val="22"/>
        </w:rPr>
        <w:t xml:space="preserve">sers 2 months written notice of any revised charges.  </w:t>
      </w:r>
      <w:r w:rsidRPr="00E71EB2">
        <w:rPr>
          <w:rFonts w:ascii="Arial" w:hAnsi="Arial" w:cs="Arial"/>
          <w:b/>
          <w:sz w:val="22"/>
          <w:szCs w:val="22"/>
        </w:rPr>
        <w:t>The Company</w:t>
      </w:r>
      <w:r w:rsidR="006661FE" w:rsidRPr="007B2988">
        <w:rPr>
          <w:rFonts w:ascii="Arial" w:hAnsi="Arial" w:cs="Arial"/>
          <w:sz w:val="22"/>
          <w:szCs w:val="22"/>
        </w:rPr>
        <w:t xml:space="preserve"> typically provides an additional </w:t>
      </w:r>
      <w:proofErr w:type="spellStart"/>
      <w:r w:rsidR="006661FE" w:rsidRPr="007B2988">
        <w:rPr>
          <w:rFonts w:ascii="Arial" w:hAnsi="Arial" w:cs="Arial"/>
          <w:sz w:val="22"/>
          <w:szCs w:val="22"/>
        </w:rPr>
        <w:t>months notice</w:t>
      </w:r>
      <w:proofErr w:type="spellEnd"/>
      <w:r w:rsidR="006661FE" w:rsidRPr="007B2988">
        <w:rPr>
          <w:rFonts w:ascii="Arial" w:hAnsi="Arial" w:cs="Arial"/>
          <w:sz w:val="22"/>
          <w:szCs w:val="22"/>
        </w:rPr>
        <w:t xml:space="preserv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More fundamentally, </w:t>
      </w:r>
      <w:r w:rsidR="00E71EB2" w:rsidRPr="00E71EB2">
        <w:rPr>
          <w:rFonts w:ascii="Arial" w:hAnsi="Arial" w:cs="Arial"/>
          <w:b/>
          <w:sz w:val="22"/>
          <w:szCs w:val="22"/>
        </w:rPr>
        <w:t>The Company</w:t>
      </w:r>
      <w:r w:rsidRPr="007B2988">
        <w:rPr>
          <w:rFonts w:ascii="Arial" w:hAnsi="Arial" w:cs="Arial"/>
          <w:sz w:val="22"/>
          <w:szCs w:val="22"/>
        </w:rPr>
        <w:t xml:space="preserve"> also provides </w:t>
      </w:r>
      <w:r>
        <w:rPr>
          <w:rFonts w:ascii="Arial" w:hAnsi="Arial" w:cs="Arial"/>
          <w:sz w:val="22"/>
          <w:szCs w:val="22"/>
        </w:rPr>
        <w:t>U</w:t>
      </w:r>
      <w:r w:rsidRPr="007B2988">
        <w:rPr>
          <w:rFonts w:ascii="Arial" w:hAnsi="Arial" w:cs="Arial"/>
          <w:sz w:val="22"/>
          <w:szCs w:val="22"/>
        </w:rPr>
        <w:t xml:space="preserve">sers with the tool used by </w:t>
      </w:r>
      <w:r w:rsidR="00E71EB2" w:rsidRPr="00E71EB2">
        <w:rPr>
          <w:rFonts w:ascii="Arial" w:hAnsi="Arial" w:cs="Arial"/>
          <w:b/>
          <w:sz w:val="22"/>
          <w:szCs w:val="22"/>
        </w:rPr>
        <w:t>The Company</w:t>
      </w:r>
      <w:r w:rsidRPr="007B2988">
        <w:rPr>
          <w:rFonts w:ascii="Arial" w:hAnsi="Arial" w:cs="Arial"/>
          <w:sz w:val="22"/>
          <w:szCs w:val="22"/>
        </w:rPr>
        <w:t xml:space="preserve"> to calculate tariffs. This allows </w:t>
      </w:r>
      <w:r>
        <w:rPr>
          <w:rFonts w:ascii="Arial" w:hAnsi="Arial" w:cs="Arial"/>
          <w:sz w:val="22"/>
          <w:szCs w:val="22"/>
        </w:rPr>
        <w:t>U</w:t>
      </w:r>
      <w:r w:rsidRPr="007B2988">
        <w:rPr>
          <w:rFonts w:ascii="Arial" w:hAnsi="Arial" w:cs="Arial"/>
          <w:sz w:val="22"/>
          <w:szCs w:val="22"/>
        </w:rPr>
        <w:t xml:space="preserve">sers to make their own predictions on how future changes in the generation and supply sectors will influence tariffs. Along with the price control information, the data from the Seven Year Statement, and </w:t>
      </w:r>
      <w:r>
        <w:rPr>
          <w:rFonts w:ascii="Arial" w:hAnsi="Arial" w:cs="Arial"/>
          <w:sz w:val="22"/>
          <w:szCs w:val="22"/>
        </w:rPr>
        <w:t>U</w:t>
      </w:r>
      <w:r w:rsidRPr="007B2988">
        <w:rPr>
          <w:rFonts w:ascii="Arial" w:hAnsi="Arial" w:cs="Arial"/>
          <w:sz w:val="22"/>
          <w:szCs w:val="22"/>
        </w:rPr>
        <w:t xml:space="preserve">sers own prediction of market activity, </w:t>
      </w:r>
      <w:r>
        <w:rPr>
          <w:rFonts w:ascii="Arial" w:hAnsi="Arial" w:cs="Arial"/>
          <w:sz w:val="22"/>
          <w:szCs w:val="22"/>
        </w:rPr>
        <w:t>U</w:t>
      </w:r>
      <w:r w:rsidRPr="007B2988">
        <w:rPr>
          <w:rFonts w:ascii="Arial" w:hAnsi="Arial" w:cs="Arial"/>
          <w:sz w:val="22"/>
          <w:szCs w:val="22"/>
        </w:rPr>
        <w:t xml:space="preserve">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To supplement this, </w:t>
      </w:r>
      <w:r w:rsidR="00E71EB2" w:rsidRPr="00E71EB2">
        <w:rPr>
          <w:rFonts w:ascii="Arial" w:hAnsi="Arial" w:cs="Arial"/>
          <w:b/>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Seven Year Statement.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w:t>
      </w:r>
      <w:proofErr w:type="spellStart"/>
      <w:r>
        <w:rPr>
          <w:rFonts w:ascii="Arial" w:hAnsi="Arial" w:cs="Arial"/>
          <w:sz w:val="22"/>
          <w:szCs w:val="22"/>
        </w:rPr>
        <w:t>days notice</w:t>
      </w:r>
      <w:proofErr w:type="spellEnd"/>
      <w:r>
        <w:rPr>
          <w:rFonts w:ascii="Arial" w:hAnsi="Arial" w:cs="Arial"/>
          <w:sz w:val="22"/>
          <w:szCs w:val="22"/>
        </w:rPr>
        <w:t xml:space="preserv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5212ED6F" w14:textId="77777777" w:rsidR="006661FE" w:rsidRPr="007B2988" w:rsidRDefault="006661FE">
      <w:pPr>
        <w:pStyle w:val="1"/>
        <w:jc w:val="both"/>
      </w:pPr>
    </w:p>
    <w:p w14:paraId="3B2B8E0C" w14:textId="77777777" w:rsidR="00750515" w:rsidRPr="009A4AC7" w:rsidRDefault="006661FE" w:rsidP="00750515">
      <w:pPr>
        <w:pStyle w:val="Heading1"/>
        <w:jc w:val="center"/>
        <w:rPr>
          <w:color w:val="auto"/>
        </w:rPr>
      </w:pPr>
      <w:r>
        <w:br w:type="page"/>
      </w:r>
      <w:bookmarkStart w:id="466" w:name="_Toc3598575"/>
      <w:bookmarkStart w:id="467" w:name="_Toc35675434"/>
      <w:bookmarkStart w:id="468" w:name="_Toc274049751"/>
      <w:r w:rsidR="00750515" w:rsidRPr="009A4AC7">
        <w:rPr>
          <w:color w:val="auto"/>
        </w:rPr>
        <w:t>Section 2 – The Statement of the Balancing Services Use of System Charging Methodology</w:t>
      </w:r>
    </w:p>
    <w:p w14:paraId="10F52A38" w14:textId="77777777" w:rsidR="00750515" w:rsidRPr="00512312" w:rsidRDefault="00750515" w:rsidP="00750515"/>
    <w:bookmarkEnd w:id="466"/>
    <w:bookmarkEnd w:id="467"/>
    <w:bookmarkEnd w:id="468"/>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469" w:name="_Hlt474031874"/>
      <w:bookmarkEnd w:id="469"/>
      <w:r>
        <w:rPr>
          <w:b/>
        </w:rPr>
        <w:fldChar w:fldCharType="begin"/>
      </w:r>
      <w:r>
        <w:rPr>
          <w:b/>
        </w:rPr>
        <w:instrText>tc \l2 "Transmission Services Use of System Charges Background</w:instrText>
      </w:r>
      <w:r>
        <w:rPr>
          <w:b/>
        </w:rPr>
        <w:fldChar w:fldCharType="end"/>
      </w:r>
    </w:p>
    <w:p w14:paraId="2C7D0FEF" w14:textId="77777777" w:rsidR="00750515" w:rsidRDefault="00750515" w:rsidP="007D27B2">
      <w:pPr>
        <w:pStyle w:val="1"/>
        <w:numPr>
          <w:ilvl w:val="0"/>
          <w:numId w:val="78"/>
        </w:numPr>
        <w:jc w:val="both"/>
      </w:pPr>
      <w:r>
        <w:t xml:space="preserve">The Transmission Licence allows </w:t>
      </w:r>
      <w:r w:rsidR="00E71EB2" w:rsidRPr="00E71EB2">
        <w:rPr>
          <w:b/>
        </w:rPr>
        <w:t>The Company</w:t>
      </w:r>
      <w:r>
        <w:t xml:space="preserve"> to derive revenue in respect of the Balancing Services Activity through the Balancing Services Use of System (</w:t>
      </w:r>
      <w:proofErr w:type="spellStart"/>
      <w:r>
        <w:t>BSUoS</w:t>
      </w:r>
      <w:proofErr w:type="spellEnd"/>
      <w:r>
        <w:t xml:space="preserve">) </w:t>
      </w:r>
      <w:r w:rsidR="00305F7A">
        <w:t>C</w:t>
      </w:r>
      <w:r>
        <w:t xml:space="preserve">harges.  This statement explains the methodology used in order to calculate the </w:t>
      </w:r>
      <w:proofErr w:type="spellStart"/>
      <w:r>
        <w:t>BSUoS</w:t>
      </w:r>
      <w:proofErr w:type="spellEnd"/>
      <w:r>
        <w:t xml:space="preserve"> </w:t>
      </w:r>
      <w:r w:rsidR="00305F7A">
        <w:t>C</w:t>
      </w:r>
      <w:r>
        <w:t>harges.</w:t>
      </w:r>
    </w:p>
    <w:p w14:paraId="54D910C6" w14:textId="77777777" w:rsidR="00750515" w:rsidRDefault="00750515" w:rsidP="00750515">
      <w:pPr>
        <w:pStyle w:val="1"/>
        <w:jc w:val="both"/>
      </w:pPr>
    </w:p>
    <w:p w14:paraId="26656AAD" w14:textId="77777777" w:rsidR="00750515" w:rsidRDefault="00750515" w:rsidP="007D27B2">
      <w:pPr>
        <w:pStyle w:val="1"/>
        <w:numPr>
          <w:ilvl w:val="0"/>
          <w:numId w:val="78"/>
        </w:numPr>
        <w:jc w:val="both"/>
      </w:pPr>
      <w:r>
        <w:t xml:space="preserve">The Balancing Services Activity is defined in the Transmission Licence as the activity undertaken by </w:t>
      </w:r>
      <w:r w:rsidR="00E71EB2" w:rsidRPr="00E71EB2">
        <w:rPr>
          <w:b/>
        </w:rPr>
        <w:t>The Company</w:t>
      </w:r>
      <w:r>
        <w:t xml:space="preserve"> as part of the Transmission Business including the operation of the </w:t>
      </w:r>
      <w:r w:rsidR="00305F7A">
        <w:t>NETS</w:t>
      </w:r>
      <w:r>
        <w:t xml:space="preserve"> and the procuring and using of Balancing Services for the purpose of balancing the </w:t>
      </w:r>
      <w:r w:rsidR="00305F7A">
        <w:t>NETS</w:t>
      </w:r>
      <w:r>
        <w:t>.</w:t>
      </w:r>
    </w:p>
    <w:p w14:paraId="1BBA3429" w14:textId="77777777" w:rsidR="00750515" w:rsidRDefault="00750515" w:rsidP="00750515">
      <w:pPr>
        <w:pStyle w:val="1"/>
        <w:jc w:val="both"/>
      </w:pPr>
    </w:p>
    <w:p w14:paraId="516FBD0B" w14:textId="77777777" w:rsidR="00750515" w:rsidRPr="00CF4B8F" w:rsidRDefault="00E71EB2" w:rsidP="007D27B2">
      <w:pPr>
        <w:pStyle w:val="1"/>
        <w:numPr>
          <w:ilvl w:val="0"/>
          <w:numId w:val="78"/>
        </w:numPr>
        <w:jc w:val="both"/>
      </w:pPr>
      <w:r w:rsidRPr="00E71EB2">
        <w:rPr>
          <w:b/>
        </w:rPr>
        <w:t>The Company</w:t>
      </w:r>
      <w:r w:rsidR="00750515">
        <w:t xml:space="preserve"> keeps the electricity system in balance (energy balancing) and maintains the quality and security of supply (system balancing).  </w:t>
      </w:r>
      <w:r w:rsidRPr="00E71EB2">
        <w:rPr>
          <w:b/>
        </w:rPr>
        <w:t>The Company</w:t>
      </w:r>
      <w:r w:rsidR="00750515" w:rsidRPr="00FE60D3">
        <w:t xml:space="preserve"> is incentivised on the procurement and utilisation of services to maintain the energy and system balance and other costs associated with operating the system. Users pay for the cost of these services and any incentivised payment/receipts through </w:t>
      </w:r>
      <w:proofErr w:type="spellStart"/>
      <w:r w:rsidR="00750515" w:rsidRPr="00FE60D3">
        <w:t>BSUoS</w:t>
      </w:r>
      <w:proofErr w:type="spellEnd"/>
      <w:r w:rsidR="00750515" w:rsidRPr="00FE60D3">
        <w:t xml:space="preserve"> </w:t>
      </w:r>
      <w:r w:rsidR="00305F7A">
        <w:t>C</w:t>
      </w:r>
      <w:r w:rsidR="00750515" w:rsidRPr="00FE60D3">
        <w:t>harge</w:t>
      </w:r>
      <w:r w:rsidR="00305F7A">
        <w:t>s</w:t>
      </w:r>
      <w:r w:rsidR="00750515" w:rsidRPr="00FE60D3">
        <w:t>.</w:t>
      </w:r>
      <w:r w:rsidR="00750515">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77777777" w:rsidR="00C837D0" w:rsidRDefault="00C837D0" w:rsidP="007D27B2">
      <w:pPr>
        <w:pStyle w:val="1"/>
        <w:numPr>
          <w:ilvl w:val="0"/>
          <w:numId w:val="78"/>
        </w:numPr>
        <w:jc w:val="both"/>
      </w:pPr>
      <w:proofErr w:type="spellStart"/>
      <w:r>
        <w:t>BSUoS</w:t>
      </w:r>
      <w:proofErr w:type="spellEnd"/>
      <w:r>
        <w:t xml:space="preserve"> Charges are calculated on a fixed price basis as described in Section 14.30.</w:t>
      </w:r>
    </w:p>
    <w:p w14:paraId="034D771E" w14:textId="77777777" w:rsidR="00750515" w:rsidRDefault="00750515" w:rsidP="00750515">
      <w:pPr>
        <w:pStyle w:val="1"/>
        <w:jc w:val="both"/>
      </w:pPr>
      <w:bookmarkStart w:id="470" w:name="_Hlk43984034"/>
    </w:p>
    <w:p w14:paraId="4DDF5EFD" w14:textId="77777777" w:rsidR="00750515" w:rsidRDefault="00750515" w:rsidP="007D27B2">
      <w:pPr>
        <w:pStyle w:val="1"/>
        <w:numPr>
          <w:ilvl w:val="0"/>
          <w:numId w:val="78"/>
        </w:numPr>
        <w:jc w:val="both"/>
      </w:pPr>
      <w:proofErr w:type="spellStart"/>
      <w:r>
        <w:t>BSUoS</w:t>
      </w:r>
      <w:proofErr w:type="spellEnd"/>
      <w:r>
        <w:t xml:space="preserve">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The Total Costs of the Balancing Mechanism</w:t>
      </w:r>
    </w:p>
    <w:p w14:paraId="1953AFD8"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Total Balancing Services Contract costs</w:t>
      </w:r>
    </w:p>
    <w:p w14:paraId="3A8DAFA9"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Payments/Receipts from</w:t>
      </w:r>
      <w:r w:rsidR="00357487">
        <w:rPr>
          <w:rFonts w:ascii="Arial" w:hAnsi="Arial"/>
          <w:sz w:val="22"/>
        </w:rPr>
        <w:t xml:space="preserve"> </w:t>
      </w:r>
      <w:r w:rsidR="00E71EB2" w:rsidRPr="00E71EB2">
        <w:rPr>
          <w:rFonts w:ascii="Arial" w:hAnsi="Arial"/>
          <w:b/>
          <w:sz w:val="22"/>
        </w:rPr>
        <w:t>The Company</w:t>
      </w:r>
      <w:r w:rsidR="00357487" w:rsidRPr="00CD5631">
        <w:rPr>
          <w:rFonts w:ascii="Arial" w:hAnsi="Arial"/>
          <w:b/>
          <w:sz w:val="22"/>
        </w:rPr>
        <w:t>’s</w:t>
      </w:r>
      <w:r w:rsidRPr="00FE60D3">
        <w:rPr>
          <w:rFonts w:ascii="Arial" w:hAnsi="Arial"/>
          <w:sz w:val="22"/>
        </w:rPr>
        <w:t xml:space="preserve"> incentive schemes</w:t>
      </w:r>
    </w:p>
    <w:p w14:paraId="6898B717"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Internal costs of operating the System</w:t>
      </w:r>
    </w:p>
    <w:p w14:paraId="45B4DF3F"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Costs associated with contracting for and developing Balancing Services</w:t>
      </w:r>
    </w:p>
    <w:p w14:paraId="46E55152"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Adjustments</w:t>
      </w:r>
    </w:p>
    <w:p w14:paraId="666DA408"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 xml:space="preserve">Costs invoiced to </w:t>
      </w:r>
      <w:r w:rsidR="00E71EB2" w:rsidRPr="00E71EB2">
        <w:rPr>
          <w:rFonts w:ascii="Arial" w:hAnsi="Arial"/>
          <w:b/>
          <w:sz w:val="22"/>
        </w:rPr>
        <w:t>The Company</w:t>
      </w:r>
      <w:r>
        <w:rPr>
          <w:rFonts w:ascii="Arial" w:hAnsi="Arial"/>
          <w:sz w:val="22"/>
        </w:rPr>
        <w:t xml:space="preserve"> associated with Manifest Errors and Special Provisions.</w:t>
      </w:r>
    </w:p>
    <w:p w14:paraId="173AC0AB" w14:textId="77777777" w:rsidR="00750515" w:rsidRDefault="00750515" w:rsidP="007D27B2">
      <w:pPr>
        <w:numPr>
          <w:ilvl w:val="0"/>
          <w:numId w:val="61"/>
        </w:numPr>
        <w:tabs>
          <w:tab w:val="clear" w:pos="1440"/>
          <w:tab w:val="num" w:pos="2347"/>
        </w:tabs>
        <w:ind w:left="2347"/>
        <w:rPr>
          <w:rFonts w:ascii="Arial" w:hAnsi="Arial"/>
          <w:sz w:val="22"/>
        </w:rPr>
      </w:pPr>
      <w:r w:rsidRPr="00CF4B8F">
        <w:rPr>
          <w:rFonts w:ascii="Arial" w:hAnsi="Arial"/>
          <w:sz w:val="22"/>
        </w:rPr>
        <w:t>BETTA implementation costs</w:t>
      </w:r>
    </w:p>
    <w:p w14:paraId="43FE19F7" w14:textId="77777777" w:rsidR="009016A7" w:rsidRPr="00C837D0" w:rsidRDefault="009016A7" w:rsidP="007D27B2">
      <w:pPr>
        <w:numPr>
          <w:ilvl w:val="0"/>
          <w:numId w:val="61"/>
        </w:numPr>
        <w:tabs>
          <w:tab w:val="clear" w:pos="1440"/>
          <w:tab w:val="num" w:pos="2347"/>
        </w:tabs>
        <w:ind w:left="2347"/>
        <w:rPr>
          <w:rFonts w:ascii="Arial" w:hAnsi="Arial"/>
          <w:sz w:val="22"/>
        </w:rPr>
      </w:pPr>
      <w:r w:rsidRPr="00C837D0">
        <w:rPr>
          <w:rFonts w:ascii="Arial" w:hAnsi="Arial"/>
          <w:sz w:val="22"/>
        </w:rPr>
        <w:t>Financing and administrative costs, as agreed by The Authority, associated with the management of the Covid Support Scheme in 14.30.1</w:t>
      </w:r>
      <w:r w:rsidR="00E71EB2">
        <w:rPr>
          <w:rFonts w:ascii="Arial" w:hAnsi="Arial"/>
          <w:sz w:val="22"/>
        </w:rPr>
        <w:t>3</w:t>
      </w:r>
      <w:r w:rsidR="00A37E34" w:rsidRPr="00C837D0">
        <w:rPr>
          <w:rFonts w:ascii="Arial" w:hAnsi="Arial"/>
          <w:sz w:val="22"/>
        </w:rPr>
        <w:t>, the Exceptional Costs Support Scheme in 14.30.21, and the Further Costs Support Scheme in 14.30.</w:t>
      </w:r>
      <w:r w:rsidR="00C837D0" w:rsidRPr="00C837D0">
        <w:rPr>
          <w:rFonts w:ascii="Arial" w:hAnsi="Arial"/>
          <w:sz w:val="22"/>
        </w:rPr>
        <w:t>2</w:t>
      </w:r>
      <w:r w:rsidR="00E71EB2">
        <w:rPr>
          <w:rFonts w:ascii="Arial" w:hAnsi="Arial"/>
          <w:sz w:val="22"/>
        </w:rPr>
        <w:t>7.</w:t>
      </w:r>
    </w:p>
    <w:bookmarkEnd w:id="470"/>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proofErr w:type="spellStart"/>
      <w:r w:rsidRPr="006D666F">
        <w:rPr>
          <w:rFonts w:ascii="Arial (W1)" w:hAnsi="Arial (W1)"/>
          <w:sz w:val="22"/>
          <w:lang w:eastAsia="en-US"/>
        </w:rPr>
        <w:t>BSUoS</w:t>
      </w:r>
      <w:proofErr w:type="spellEnd"/>
      <w:r w:rsidRPr="006D666F">
        <w:rPr>
          <w:rFonts w:ascii="Arial (W1)" w:hAnsi="Arial (W1)"/>
          <w:sz w:val="22"/>
          <w:lang w:eastAsia="en-US"/>
        </w:rPr>
        <w:t xml:space="preserve">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 xml:space="preserve">on the Fixed </w:t>
      </w:r>
      <w:proofErr w:type="spellStart"/>
      <w:r w:rsidRPr="006D666F">
        <w:rPr>
          <w:rFonts w:ascii="Arial (W1)" w:hAnsi="Arial (W1)"/>
          <w:sz w:val="22"/>
          <w:lang w:eastAsia="en-US"/>
        </w:rPr>
        <w:t>BSUoS</w:t>
      </w:r>
      <w:proofErr w:type="spellEnd"/>
      <w:r w:rsidRPr="006D666F">
        <w:rPr>
          <w:rFonts w:ascii="Arial (W1)" w:hAnsi="Arial (W1)"/>
          <w:sz w:val="22"/>
          <w:lang w:eastAsia="en-US"/>
        </w:rPr>
        <w:t xml:space="preserve"> Price.</w:t>
      </w:r>
    </w:p>
    <w:p w14:paraId="0F886A6C" w14:textId="77777777" w:rsidR="00C95284" w:rsidRPr="0085208F" w:rsidRDefault="00C95284" w:rsidP="00C95284">
      <w:pPr>
        <w:rPr>
          <w:rFonts w:ascii="Arial (W1)" w:hAnsi="Arial (W1)"/>
          <w:sz w:val="22"/>
          <w:lang w:eastAsia="en-US"/>
        </w:rPr>
      </w:pPr>
    </w:p>
    <w:p w14:paraId="7F677C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 xml:space="preserve">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will be the same for all Settlement Days within the same Fixed Price Period, unless a revised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comes into effect as outlined in Paragraph 14.30.18.</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 xml:space="preserve">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is calculated using forecast average Total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 xml:space="preserve">Calculation of forecast Total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 xml:space="preserve">Total </w:t>
      </w:r>
      <w:proofErr w:type="spellStart"/>
      <w:r>
        <w:rPr>
          <w:rFonts w:ascii="Arial (W1)" w:hAnsi="Arial (W1)"/>
          <w:sz w:val="22"/>
          <w:lang w:eastAsia="en-US"/>
        </w:rPr>
        <w:t>BSUoS</w:t>
      </w:r>
      <w:proofErr w:type="spellEnd"/>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for a Fixed Price Period t (</w:t>
      </w:r>
      <w:proofErr w:type="spellStart"/>
      <w:r w:rsidRPr="00625BEA">
        <w:rPr>
          <w:rFonts w:ascii="Arial (W1)" w:hAnsi="Arial (W1)"/>
          <w:sz w:val="22"/>
          <w:lang w:eastAsia="en-US"/>
        </w:rPr>
        <w:t>fBSUoSTOTt</w:t>
      </w:r>
      <w:proofErr w:type="spellEnd"/>
      <w:r w:rsidRPr="00625BEA">
        <w:rPr>
          <w:rFonts w:ascii="Arial (W1)" w:hAnsi="Arial (W1)"/>
          <w:sz w:val="22"/>
          <w:lang w:eastAsia="en-US"/>
        </w:rPr>
        <w:t xml:space="preserve">) </w:t>
      </w:r>
      <w:r>
        <w:rPr>
          <w:rFonts w:ascii="Arial (W1)" w:hAnsi="Arial (W1)"/>
          <w:sz w:val="22"/>
          <w:lang w:eastAsia="en-US"/>
        </w:rPr>
        <w:t>are</w:t>
      </w:r>
      <w:r w:rsidRPr="00625BEA">
        <w:rPr>
          <w:rFonts w:ascii="Arial (W1)" w:hAnsi="Arial (W1)"/>
          <w:sz w:val="22"/>
          <w:lang w:eastAsia="en-US"/>
        </w:rPr>
        <w:t xml:space="preserve"> calculated using the following formula:</w:t>
      </w:r>
    </w:p>
    <w:p w14:paraId="77E79E45" w14:textId="77777777" w:rsidR="00C95284" w:rsidRDefault="00C95284" w:rsidP="00C95284">
      <w:pPr>
        <w:pStyle w:val="ListParagraph"/>
        <w:ind w:left="1627"/>
        <w:rPr>
          <w:rFonts w:ascii="Arial (W1)" w:hAnsi="Arial (W1)"/>
          <w:sz w:val="22"/>
          <w:lang w:eastAsia="en-US"/>
        </w:rPr>
      </w:pPr>
    </w:p>
    <w:p w14:paraId="0BAFA7B1" w14:textId="3A06490A" w:rsidR="00C95284" w:rsidRPr="008A41B4" w:rsidRDefault="00EC1AE5" w:rsidP="00CD5631">
      <w:pPr>
        <w:ind w:left="144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proofErr w:type="spellStart"/>
      <w:r>
        <w:t>fBSUoSTOT</w:t>
      </w:r>
      <w:r w:rsidRPr="0085208F">
        <w:rPr>
          <w:vertAlign w:val="subscript"/>
        </w:rPr>
        <w:t>t</w:t>
      </w:r>
      <w:proofErr w:type="spellEnd"/>
      <w:r w:rsidRPr="009F1C91">
        <w:t xml:space="preserve"> </w:t>
      </w:r>
      <w:r>
        <w:t xml:space="preserve">= forecast average Total </w:t>
      </w:r>
      <w:proofErr w:type="spellStart"/>
      <w:r>
        <w:t>BSUoS</w:t>
      </w:r>
      <w:proofErr w:type="spellEnd"/>
      <w:r w:rsidRPr="00625BEA">
        <w:t xml:space="preserve"> </w:t>
      </w:r>
      <w:r>
        <w:t xml:space="preserve">Costs associated with </w:t>
      </w:r>
      <w:proofErr w:type="spellStart"/>
      <w:r>
        <w:t>BSUoS</w:t>
      </w:r>
      <w:proofErr w:type="spellEnd"/>
      <w:r w:rsidRPr="00625BEA">
        <w:t xml:space="preserve"> </w:t>
      </w:r>
      <w:r>
        <w:t>for the Fixed Price Period t</w:t>
      </w:r>
    </w:p>
    <w:p w14:paraId="58153FFA" w14:textId="77777777" w:rsidR="00C95284" w:rsidRDefault="00C95284" w:rsidP="00C95284">
      <w:pPr>
        <w:pStyle w:val="1"/>
        <w:ind w:left="1627"/>
        <w:jc w:val="both"/>
      </w:pPr>
    </w:p>
    <w:p w14:paraId="42444AD0" w14:textId="77777777" w:rsidR="00C95284" w:rsidRDefault="00C95284" w:rsidP="00C95284">
      <w:pPr>
        <w:pStyle w:val="1"/>
        <w:ind w:left="1627"/>
        <w:jc w:val="both"/>
      </w:pPr>
      <w:proofErr w:type="spellStart"/>
      <w:r>
        <w:t>fBSUoSEXT</w:t>
      </w:r>
      <w:r w:rsidRPr="0085208F">
        <w:rPr>
          <w:vertAlign w:val="subscript"/>
        </w:rPr>
        <w:t>t</w:t>
      </w:r>
      <w:proofErr w:type="spellEnd"/>
      <w:r w:rsidRPr="009F1C91">
        <w:t xml:space="preserve"> </w:t>
      </w:r>
      <w:r>
        <w:t xml:space="preserve">= forecast External </w:t>
      </w:r>
      <w:proofErr w:type="spellStart"/>
      <w:r>
        <w:t>BSUoS</w:t>
      </w:r>
      <w:proofErr w:type="spellEnd"/>
      <w:r>
        <w:t xml:space="preserve"> Costs. The terms which make up External </w:t>
      </w:r>
      <w:proofErr w:type="spellStart"/>
      <w:r>
        <w:t>BSUoS</w:t>
      </w:r>
      <w:proofErr w:type="spellEnd"/>
      <w:r>
        <w:t xml:space="preserve"> Costs are set out in Paragraph 14.30.23</w:t>
      </w:r>
    </w:p>
    <w:p w14:paraId="50F6E41B" w14:textId="77777777" w:rsidR="00C95284" w:rsidRDefault="00C95284" w:rsidP="00C95284">
      <w:pPr>
        <w:pStyle w:val="1"/>
        <w:ind w:left="1627"/>
        <w:jc w:val="both"/>
      </w:pPr>
    </w:p>
    <w:p w14:paraId="2A99B1C8" w14:textId="77777777" w:rsidR="00C95284" w:rsidRDefault="00C95284" w:rsidP="00C95284">
      <w:pPr>
        <w:pStyle w:val="ListParagraph"/>
        <w:ind w:left="1627"/>
        <w:rPr>
          <w:rFonts w:ascii="Arial (W1)" w:hAnsi="Arial (W1)"/>
          <w:sz w:val="22"/>
          <w:lang w:eastAsia="en-US"/>
        </w:rPr>
      </w:pPr>
      <w:proofErr w:type="spellStart"/>
      <w:r w:rsidRPr="009F1C91">
        <w:rPr>
          <w:rFonts w:ascii="Arial (W1)" w:hAnsi="Arial (W1)"/>
          <w:sz w:val="22"/>
          <w:lang w:eastAsia="en-US"/>
        </w:rPr>
        <w:t>fBSUoSINT</w:t>
      </w:r>
      <w:r w:rsidRPr="0085208F">
        <w:rPr>
          <w:rFonts w:ascii="Arial (W1)" w:hAnsi="Arial (W1)"/>
          <w:sz w:val="22"/>
          <w:vertAlign w:val="subscript"/>
          <w:lang w:eastAsia="en-US"/>
        </w:rPr>
        <w:t>t</w:t>
      </w:r>
      <w:proofErr w:type="spellEnd"/>
      <w:r w:rsidRPr="0085208F">
        <w:rPr>
          <w:rFonts w:ascii="Arial (W1)" w:hAnsi="Arial (W1)"/>
          <w:sz w:val="22"/>
          <w:vertAlign w:val="subscript"/>
          <w:lang w:eastAsia="en-US"/>
        </w:rPr>
        <w:t xml:space="preserve"> </w:t>
      </w:r>
      <w:r w:rsidRPr="009F1C91">
        <w:rPr>
          <w:rFonts w:ascii="Arial (W1)" w:hAnsi="Arial (W1)"/>
          <w:sz w:val="22"/>
          <w:lang w:eastAsia="en-US"/>
        </w:rPr>
        <w:t xml:space="preserve">= forecast Internal </w:t>
      </w:r>
      <w:proofErr w:type="spellStart"/>
      <w:r w:rsidRPr="009F1C91">
        <w:rPr>
          <w:rFonts w:ascii="Arial (W1)" w:hAnsi="Arial (W1)"/>
          <w:sz w:val="22"/>
          <w:lang w:eastAsia="en-US"/>
        </w:rPr>
        <w:t>BSUoS</w:t>
      </w:r>
      <w:proofErr w:type="spellEnd"/>
      <w:r w:rsidRPr="009F1C91">
        <w:rPr>
          <w:rFonts w:ascii="Arial (W1)" w:hAnsi="Arial (W1)"/>
          <w:sz w:val="22"/>
          <w:lang w:eastAsia="en-US"/>
        </w:rPr>
        <w:t xml:space="preserve"> </w:t>
      </w:r>
      <w:r>
        <w:rPr>
          <w:rFonts w:ascii="Arial (W1)" w:hAnsi="Arial (W1)"/>
          <w:sz w:val="22"/>
          <w:lang w:eastAsia="en-US"/>
        </w:rPr>
        <w:t>C</w:t>
      </w:r>
      <w:r w:rsidRPr="009F1C91">
        <w:rPr>
          <w:rFonts w:ascii="Arial (W1)" w:hAnsi="Arial (W1)"/>
          <w:sz w:val="22"/>
          <w:lang w:eastAsia="en-US"/>
        </w:rPr>
        <w:t xml:space="preserve">osts. The </w:t>
      </w:r>
      <w:r>
        <w:rPr>
          <w:rFonts w:ascii="Arial (W1)" w:hAnsi="Arial (W1)"/>
          <w:sz w:val="22"/>
          <w:lang w:eastAsia="en-US"/>
        </w:rPr>
        <w:t>terms</w:t>
      </w:r>
      <w:r w:rsidRPr="009F1C91">
        <w:rPr>
          <w:rFonts w:ascii="Arial (W1)" w:hAnsi="Arial (W1)"/>
          <w:sz w:val="22"/>
          <w:lang w:eastAsia="en-US"/>
        </w:rPr>
        <w:t xml:space="preserve"> which </w:t>
      </w:r>
      <w:r>
        <w:rPr>
          <w:rFonts w:ascii="Arial (W1)" w:hAnsi="Arial (W1)"/>
          <w:sz w:val="22"/>
          <w:lang w:eastAsia="en-US"/>
        </w:rPr>
        <w:t>make up</w:t>
      </w:r>
      <w:r w:rsidRPr="009F1C91">
        <w:rPr>
          <w:rFonts w:ascii="Arial (W1)" w:hAnsi="Arial (W1)"/>
          <w:sz w:val="22"/>
          <w:lang w:eastAsia="en-US"/>
        </w:rPr>
        <w:t xml:space="preserve"> </w:t>
      </w:r>
      <w:r>
        <w:rPr>
          <w:rFonts w:ascii="Arial (W1)" w:hAnsi="Arial (W1)"/>
          <w:sz w:val="22"/>
          <w:lang w:eastAsia="en-US"/>
        </w:rPr>
        <w:t>I</w:t>
      </w:r>
      <w:r w:rsidRPr="009F1C91">
        <w:rPr>
          <w:rFonts w:ascii="Arial (W1)" w:hAnsi="Arial (W1)"/>
          <w:sz w:val="22"/>
          <w:lang w:eastAsia="en-US"/>
        </w:rPr>
        <w:t xml:space="preserve">nternal </w:t>
      </w:r>
      <w:proofErr w:type="spellStart"/>
      <w:r w:rsidRPr="009F1C91">
        <w:rPr>
          <w:rFonts w:ascii="Arial (W1)" w:hAnsi="Arial (W1)"/>
          <w:sz w:val="22"/>
          <w:lang w:eastAsia="en-US"/>
        </w:rPr>
        <w:t>BSUoS</w:t>
      </w:r>
      <w:proofErr w:type="spellEnd"/>
      <w:r w:rsidRPr="009F1C91">
        <w:rPr>
          <w:rFonts w:ascii="Arial (W1)" w:hAnsi="Arial (W1)"/>
          <w:sz w:val="22"/>
          <w:lang w:eastAsia="en-US"/>
        </w:rPr>
        <w:t xml:space="preserve"> </w:t>
      </w:r>
      <w:r>
        <w:rPr>
          <w:rFonts w:ascii="Arial (W1)" w:hAnsi="Arial (W1)"/>
          <w:sz w:val="22"/>
          <w:lang w:eastAsia="en-US"/>
        </w:rPr>
        <w:t>C</w:t>
      </w:r>
      <w:r w:rsidRPr="009F1C91">
        <w:rPr>
          <w:rFonts w:ascii="Arial (W1)" w:hAnsi="Arial (W1)"/>
          <w:sz w:val="22"/>
          <w:lang w:eastAsia="en-US"/>
        </w:rPr>
        <w:t xml:space="preserve">osts </w:t>
      </w:r>
      <w:r>
        <w:rPr>
          <w:rFonts w:ascii="Arial (W1)" w:hAnsi="Arial (W1)"/>
          <w:sz w:val="22"/>
          <w:lang w:eastAsia="en-US"/>
        </w:rPr>
        <w:t>are set out</w:t>
      </w:r>
      <w:r w:rsidRPr="009F1C91">
        <w:rPr>
          <w:rFonts w:ascii="Arial (W1)" w:hAnsi="Arial (W1)"/>
          <w:sz w:val="22"/>
          <w:lang w:eastAsia="en-US"/>
        </w:rPr>
        <w:t xml:space="preserve"> in</w:t>
      </w:r>
      <w:r>
        <w:rPr>
          <w:rFonts w:ascii="Arial (W1)" w:hAnsi="Arial (W1)"/>
          <w:sz w:val="22"/>
          <w:lang w:eastAsia="en-US"/>
        </w:rPr>
        <w:t xml:space="preserve"> Paragraph</w:t>
      </w:r>
      <w:r w:rsidRPr="009F1C91">
        <w:rPr>
          <w:rFonts w:ascii="Arial (W1)" w:hAnsi="Arial (W1)"/>
          <w:sz w:val="22"/>
          <w:lang w:eastAsia="en-US"/>
        </w:rPr>
        <w:t xml:space="preserve"> 14.30.2</w:t>
      </w:r>
      <w:r>
        <w:rPr>
          <w:rFonts w:ascii="Arial (W1)" w:hAnsi="Arial (W1)"/>
          <w:sz w:val="22"/>
          <w:lang w:eastAsia="en-US"/>
        </w:rPr>
        <w:t>4</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proofErr w:type="spellStart"/>
      <w:r>
        <w:rPr>
          <w:rFonts w:ascii="Arial (W1)" w:hAnsi="Arial (W1)"/>
          <w:sz w:val="22"/>
          <w:lang w:eastAsia="en-US"/>
        </w:rPr>
        <w:t>kb</w:t>
      </w:r>
      <w:r>
        <w:rPr>
          <w:rFonts w:ascii="Arial (W1)" w:hAnsi="Arial (W1)"/>
          <w:sz w:val="22"/>
          <w:vertAlign w:val="subscript"/>
          <w:lang w:eastAsia="en-US"/>
        </w:rPr>
        <w:t>t</w:t>
      </w:r>
      <w:proofErr w:type="spellEnd"/>
      <w:r>
        <w:rPr>
          <w:rFonts w:ascii="Arial (W1)" w:hAnsi="Arial (W1)"/>
          <w:sz w:val="22"/>
          <w:vertAlign w:val="subscript"/>
          <w:lang w:eastAsia="en-US"/>
        </w:rPr>
        <w:t xml:space="preserve"> </w:t>
      </w:r>
      <w:r>
        <w:rPr>
          <w:rFonts w:ascii="Arial (W1)" w:hAnsi="Arial (W1)"/>
          <w:sz w:val="22"/>
          <w:lang w:eastAsia="en-US"/>
        </w:rPr>
        <w:t xml:space="preserve">= </w:t>
      </w:r>
      <w:r w:rsidRPr="00C56C81">
        <w:rPr>
          <w:rFonts w:ascii="Arial (W1)" w:hAnsi="Arial (W1)"/>
          <w:sz w:val="22"/>
          <w:lang w:eastAsia="en-US"/>
        </w:rPr>
        <w:t xml:space="preserve">the amount included in the Fixed </w:t>
      </w:r>
      <w:proofErr w:type="spellStart"/>
      <w:r w:rsidRPr="00C56C81">
        <w:rPr>
          <w:rFonts w:ascii="Arial (W1)" w:hAnsi="Arial (W1)"/>
          <w:sz w:val="22"/>
          <w:lang w:eastAsia="en-US"/>
        </w:rPr>
        <w:t>BSUoS</w:t>
      </w:r>
      <w:proofErr w:type="spellEnd"/>
      <w:r w:rsidRPr="00C56C81">
        <w:rPr>
          <w:rFonts w:ascii="Arial (W1)" w:hAnsi="Arial (W1)"/>
          <w:sz w:val="22"/>
          <w:lang w:eastAsia="en-US"/>
        </w:rPr>
        <w:t xml:space="preserve">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77777777" w:rsidR="00C95284"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 xml:space="preserve">The amount included to account for over or under recovery, described in Paragraph 14.30.4, is calculated by subtracting the forecast revenue collected via the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allocated to Total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Costs in Fixed Price Periods prior to Fixed Price Period t, from the latest forecast of Total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Costs, as calculated by applying the latest values to the formula in Paragraph 14.30.4, for those same Fixed Price Periods prior to Fixed Price Period t. This is inclusive of any revenue collected from Final Reconciliation (RF)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Charges, pursuant to Paragraph 14.31.4.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77777777" w:rsidR="00C95284"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 xml:space="preserve">The process described in Paragraph 14.30.5 does not apply to Final Reconciliation (RF)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Calculating the Fixed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 xml:space="preserve">The Fixed </w:t>
      </w:r>
      <w:proofErr w:type="spellStart"/>
      <w:r w:rsidRPr="00D0324D">
        <w:rPr>
          <w:rFonts w:ascii="Arial (W1)" w:hAnsi="Arial (W1)"/>
          <w:sz w:val="22"/>
          <w:lang w:eastAsia="en-US"/>
        </w:rPr>
        <w:t>BSUoS</w:t>
      </w:r>
      <w:proofErr w:type="spellEnd"/>
      <w:r w:rsidRPr="00D0324D">
        <w:rPr>
          <w:rFonts w:ascii="Arial (W1)" w:hAnsi="Arial (W1)"/>
          <w:sz w:val="22"/>
          <w:lang w:eastAsia="en-US"/>
        </w:rPr>
        <w:t xml:space="preserve">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EC1AE5"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proofErr w:type="spellStart"/>
      <w:r>
        <w:t>FixedBSUoSP</w:t>
      </w:r>
      <w:r w:rsidRPr="00376AE1">
        <w:rPr>
          <w:vertAlign w:val="subscript"/>
        </w:rPr>
        <w:t>t</w:t>
      </w:r>
      <w:proofErr w:type="spellEnd"/>
      <w:r w:rsidRPr="00376AE1">
        <w:rPr>
          <w:vertAlign w:val="subscript"/>
        </w:rPr>
        <w:t xml:space="preserve"> </w:t>
      </w:r>
      <w:r>
        <w:t xml:space="preserve">= the Fixed </w:t>
      </w:r>
      <w:proofErr w:type="spellStart"/>
      <w:r>
        <w:t>BSUoS</w:t>
      </w:r>
      <w:proofErr w:type="spellEnd"/>
      <w:r>
        <w:t xml:space="preserve"> Price for the Fixed Price Period t</w:t>
      </w:r>
    </w:p>
    <w:p w14:paraId="1624F03E" w14:textId="77777777" w:rsidR="00C95284" w:rsidRDefault="00C95284" w:rsidP="00C95284">
      <w:pPr>
        <w:pStyle w:val="1"/>
        <w:ind w:left="1627"/>
        <w:jc w:val="both"/>
      </w:pPr>
      <w:proofErr w:type="spellStart"/>
      <w:r>
        <w:t>fBSUoSTOT</w:t>
      </w:r>
      <w:r w:rsidRPr="00376AE1">
        <w:rPr>
          <w:vertAlign w:val="subscript"/>
        </w:rPr>
        <w:t>t</w:t>
      </w:r>
      <w:proofErr w:type="spellEnd"/>
      <w:r>
        <w:rPr>
          <w:vertAlign w:val="subscript"/>
        </w:rPr>
        <w:t xml:space="preserve"> </w:t>
      </w:r>
      <w:r>
        <w:t xml:space="preserve">= forecast average Total </w:t>
      </w:r>
      <w:proofErr w:type="spellStart"/>
      <w:r>
        <w:t>BSUoS</w:t>
      </w:r>
      <w:proofErr w:type="spellEnd"/>
      <w:r>
        <w:t xml:space="preserve">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proofErr w:type="spellStart"/>
      <w:r>
        <w:t>fTQM</w:t>
      </w:r>
      <w:r w:rsidRPr="00376AE1">
        <w:rPr>
          <w:vertAlign w:val="subscript"/>
        </w:rPr>
        <w:t>t</w:t>
      </w:r>
      <w:proofErr w:type="spellEnd"/>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proofErr w:type="spellStart"/>
      <w:r>
        <w:t>fSGQM</w:t>
      </w:r>
      <w:r w:rsidRPr="00376AE1">
        <w:rPr>
          <w:vertAlign w:val="subscript"/>
        </w:rPr>
        <w:t>t</w:t>
      </w:r>
      <w:proofErr w:type="spellEnd"/>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Notice of Fixed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Price</w:t>
      </w:r>
    </w:p>
    <w:p w14:paraId="37D71033" w14:textId="77777777" w:rsidR="00C95284" w:rsidRPr="0085208F" w:rsidRDefault="00C95284" w:rsidP="00C95284">
      <w:pPr>
        <w:rPr>
          <w:rFonts w:ascii="Arial (W1)" w:hAnsi="Arial (W1)"/>
          <w:sz w:val="22"/>
          <w:lang w:eastAsia="en-US"/>
        </w:rPr>
      </w:pPr>
    </w:p>
    <w:p w14:paraId="509556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 xml:space="preserve">are given a notice period of at least nine months of the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29C126DF" w14:textId="77777777"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P</w:t>
      </w:r>
      <w:r w:rsidRPr="0085208F">
        <w:rPr>
          <w:rFonts w:ascii="Arial (W1)" w:hAnsi="Arial (W1)"/>
          <w:sz w:val="22"/>
          <w:lang w:eastAsia="en-US"/>
        </w:rPr>
        <w:t>ara</w:t>
      </w:r>
      <w:r w:rsidRPr="00BA6E47">
        <w:rPr>
          <w:rFonts w:ascii="Arial (W1)" w:hAnsi="Arial (W1)"/>
          <w:sz w:val="22"/>
          <w:lang w:eastAsia="en-US"/>
        </w:rPr>
        <w:t xml:space="preserve">graph 14.30.8 does not apply for the first Fixed Price Period, where a notice period of at least six months will be given for the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w:t>
      </w: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Calculation of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Charges for BM Units</w:t>
      </w:r>
    </w:p>
    <w:p w14:paraId="4A2AC400" w14:textId="77777777" w:rsidR="00C95284" w:rsidRPr="0085208F" w:rsidRDefault="00C95284" w:rsidP="00C95284">
      <w:pPr>
        <w:pStyle w:val="ListParagraph"/>
        <w:rPr>
          <w:rFonts w:ascii="Arial (W1)" w:hAnsi="Arial (W1)"/>
          <w:sz w:val="22"/>
          <w:lang w:eastAsia="en-US"/>
        </w:rPr>
      </w:pPr>
    </w:p>
    <w:p w14:paraId="65ADFFFA" w14:textId="77777777"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 xml:space="preserve">The Total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Charges for an individual BM Unit are calculated for each Settlement Day, denoted by d, based on the BM Unit’s metered volumes for each Settlement Period, denoted by j, and based on the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w:t>
      </w:r>
    </w:p>
    <w:p w14:paraId="5F41FAB3" w14:textId="77777777" w:rsidR="00C95284" w:rsidRPr="0085208F" w:rsidRDefault="00C95284" w:rsidP="00C95284">
      <w:pPr>
        <w:pStyle w:val="ListParagraph"/>
        <w:rPr>
          <w:rFonts w:ascii="Arial (W1)" w:hAnsi="Arial (W1)"/>
          <w:sz w:val="22"/>
          <w:lang w:eastAsia="en-US"/>
        </w:rPr>
      </w:pPr>
    </w:p>
    <w:p w14:paraId="013B9FEA"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Supplier BM Units and Exempt Export BM Units, prefixed by </w:t>
      </w:r>
      <w:proofErr w:type="spellStart"/>
      <w:r w:rsidRPr="00D66F37">
        <w:rPr>
          <w:rFonts w:ascii="Arial (W1)" w:hAnsi="Arial (W1)"/>
          <w:sz w:val="22"/>
          <w:lang w:eastAsia="en-US"/>
        </w:rPr>
        <w:t>i</w:t>
      </w:r>
      <w:proofErr w:type="spellEnd"/>
      <w:r w:rsidRPr="00D66F37">
        <w:rPr>
          <w:rFonts w:ascii="Arial (W1)" w:hAnsi="Arial (W1)"/>
          <w:sz w:val="22"/>
          <w:lang w:eastAsia="en-US"/>
        </w:rPr>
        <w:t xml:space="preserve">, have their Total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Charges calculated by the following formula:</w:t>
      </w:r>
    </w:p>
    <w:p w14:paraId="67728349" w14:textId="77777777" w:rsidR="00C95284" w:rsidRDefault="00C95284" w:rsidP="00461271">
      <w:pPr>
        <w:pStyle w:val="ListParagraph"/>
        <w:ind w:left="1627"/>
        <w:rPr>
          <w:rFonts w:ascii="Arial (W1)" w:hAnsi="Arial (W1)"/>
          <w:sz w:val="22"/>
          <w:lang w:eastAsia="en-US"/>
        </w:rPr>
      </w:pPr>
    </w:p>
    <w:p w14:paraId="2F2378F7" w14:textId="626C47F0" w:rsidR="00C95284" w:rsidRPr="008A41B4" w:rsidRDefault="00EC1AE5"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7EE45AD1"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Where:</w:t>
      </w:r>
    </w:p>
    <w:p w14:paraId="197D01E2" w14:textId="77777777" w:rsidR="00C95284" w:rsidRPr="00786BBB" w:rsidRDefault="00C95284" w:rsidP="00C95284">
      <w:pPr>
        <w:pStyle w:val="ListParagraph"/>
        <w:ind w:left="1627"/>
        <w:rPr>
          <w:rFonts w:ascii="Arial (W1)" w:hAnsi="Arial (W1)"/>
          <w:sz w:val="22"/>
          <w:lang w:eastAsia="en-US"/>
        </w:rPr>
      </w:pPr>
    </w:p>
    <w:p w14:paraId="6BBDFB9D" w14:textId="77777777" w:rsidR="00C95284" w:rsidRPr="00786BBB" w:rsidRDefault="00C95284" w:rsidP="00C95284">
      <w:pPr>
        <w:pStyle w:val="ListParagraph"/>
        <w:ind w:left="1627"/>
        <w:rPr>
          <w:rFonts w:ascii="Arial (W1)" w:hAnsi="Arial (W1)"/>
          <w:sz w:val="22"/>
          <w:lang w:eastAsia="en-US"/>
        </w:rPr>
      </w:pPr>
      <w:proofErr w:type="spellStart"/>
      <w:r w:rsidRPr="00786BBB">
        <w:rPr>
          <w:rFonts w:ascii="Arial (W1)" w:hAnsi="Arial (W1)"/>
          <w:sz w:val="22"/>
          <w:lang w:eastAsia="en-US"/>
        </w:rPr>
        <w:t>BSUoSTOT</w:t>
      </w:r>
      <w:r w:rsidRPr="00972D70">
        <w:rPr>
          <w:rFonts w:ascii="Arial (W1)" w:hAnsi="Arial (W1)"/>
          <w:sz w:val="22"/>
          <w:vertAlign w:val="subscript"/>
          <w:lang w:eastAsia="en-US"/>
        </w:rPr>
        <w:t>id</w:t>
      </w:r>
      <w:proofErr w:type="spellEnd"/>
      <w:r w:rsidRPr="00786BBB">
        <w:rPr>
          <w:rFonts w:ascii="Arial (W1)" w:hAnsi="Arial (W1)"/>
          <w:sz w:val="22"/>
          <w:lang w:eastAsia="en-US"/>
        </w:rPr>
        <w:t xml:space="preserve"> = the Total </w:t>
      </w:r>
      <w:proofErr w:type="spellStart"/>
      <w:r w:rsidRPr="00786BBB">
        <w:rPr>
          <w:rFonts w:ascii="Arial (W1)" w:hAnsi="Arial (W1)"/>
          <w:sz w:val="22"/>
          <w:lang w:eastAsia="en-US"/>
        </w:rPr>
        <w:t>BSUoS</w:t>
      </w:r>
      <w:proofErr w:type="spellEnd"/>
      <w:r w:rsidRPr="00786BBB">
        <w:rPr>
          <w:rFonts w:ascii="Arial (W1)" w:hAnsi="Arial (W1)"/>
          <w:sz w:val="22"/>
          <w:lang w:eastAsia="en-US"/>
        </w:rPr>
        <w:t xml:space="preserve"> Charges for a </w:t>
      </w:r>
      <w:r>
        <w:rPr>
          <w:rFonts w:ascii="Arial (W1)" w:hAnsi="Arial (W1)"/>
          <w:sz w:val="22"/>
          <w:lang w:eastAsia="en-US"/>
        </w:rPr>
        <w:t xml:space="preserve">Supplier or Exempt Export </w:t>
      </w:r>
      <w:r w:rsidRPr="00786BBB">
        <w:rPr>
          <w:rFonts w:ascii="Arial (W1)" w:hAnsi="Arial (W1)"/>
          <w:sz w:val="22"/>
          <w:lang w:eastAsia="en-US"/>
        </w:rPr>
        <w:t xml:space="preserve">BM Unit </w:t>
      </w:r>
      <w:proofErr w:type="spellStart"/>
      <w:r>
        <w:rPr>
          <w:rFonts w:ascii="Arial (W1)" w:hAnsi="Arial (W1)"/>
          <w:sz w:val="22"/>
          <w:lang w:eastAsia="en-US"/>
        </w:rPr>
        <w:t>i</w:t>
      </w:r>
      <w:proofErr w:type="spellEnd"/>
      <w:r>
        <w:rPr>
          <w:rFonts w:ascii="Arial (W1)" w:hAnsi="Arial (W1)"/>
          <w:sz w:val="22"/>
          <w:lang w:eastAsia="en-US"/>
        </w:rPr>
        <w:t>,</w:t>
      </w:r>
      <w:r w:rsidRPr="00786BBB">
        <w:rPr>
          <w:rFonts w:ascii="Arial (W1)" w:hAnsi="Arial (W1)"/>
          <w:sz w:val="22"/>
          <w:lang w:eastAsia="en-US"/>
        </w:rPr>
        <w:t xml:space="preserve"> on Settlement Day d</w:t>
      </w:r>
    </w:p>
    <w:p w14:paraId="726A9EEF" w14:textId="77777777" w:rsidR="00C95284" w:rsidRPr="00786BBB" w:rsidRDefault="00C95284" w:rsidP="00C95284">
      <w:pPr>
        <w:pStyle w:val="ListParagraph"/>
        <w:ind w:left="1627"/>
        <w:rPr>
          <w:rFonts w:ascii="Arial (W1)" w:hAnsi="Arial (W1)"/>
          <w:sz w:val="22"/>
          <w:lang w:eastAsia="en-US"/>
        </w:rPr>
      </w:pPr>
    </w:p>
    <w:p w14:paraId="7F601C0C" w14:textId="77777777" w:rsidR="00C95284" w:rsidRPr="00786BBB" w:rsidRDefault="00C95284" w:rsidP="00C95284">
      <w:pPr>
        <w:pStyle w:val="ListParagraph"/>
        <w:ind w:left="1627"/>
        <w:rPr>
          <w:rFonts w:ascii="Arial (W1)" w:hAnsi="Arial (W1)"/>
          <w:sz w:val="22"/>
          <w:lang w:eastAsia="en-US"/>
        </w:rPr>
      </w:pPr>
      <w:proofErr w:type="spellStart"/>
      <w:r w:rsidRPr="00786BBB">
        <w:rPr>
          <w:rFonts w:ascii="Arial (W1)" w:hAnsi="Arial (W1)"/>
          <w:sz w:val="22"/>
          <w:lang w:eastAsia="en-US"/>
        </w:rPr>
        <w:t>FixedBSUoSP</w:t>
      </w:r>
      <w:r w:rsidRPr="00972D70">
        <w:rPr>
          <w:rFonts w:ascii="Arial (W1)" w:hAnsi="Arial (W1)"/>
          <w:sz w:val="22"/>
          <w:vertAlign w:val="subscript"/>
          <w:lang w:eastAsia="en-US"/>
        </w:rPr>
        <w:t>d</w:t>
      </w:r>
      <w:proofErr w:type="spellEnd"/>
      <w:r w:rsidRPr="00972D70">
        <w:rPr>
          <w:rFonts w:ascii="Arial (W1)" w:hAnsi="Arial (W1)"/>
          <w:sz w:val="22"/>
          <w:vertAlign w:val="subscript"/>
          <w:lang w:eastAsia="en-US"/>
        </w:rPr>
        <w:t xml:space="preserve"> </w:t>
      </w:r>
      <w:r w:rsidRPr="00786BBB">
        <w:rPr>
          <w:rFonts w:ascii="Arial (W1)" w:hAnsi="Arial (W1)"/>
          <w:sz w:val="22"/>
          <w:lang w:eastAsia="en-US"/>
        </w:rPr>
        <w:t xml:space="preserve">= the Fixed </w:t>
      </w:r>
      <w:proofErr w:type="spellStart"/>
      <w:r w:rsidRPr="00786BBB">
        <w:rPr>
          <w:rFonts w:ascii="Arial (W1)" w:hAnsi="Arial (W1)"/>
          <w:sz w:val="22"/>
          <w:lang w:eastAsia="en-US"/>
        </w:rPr>
        <w:t>BSUoS</w:t>
      </w:r>
      <w:proofErr w:type="spellEnd"/>
      <w:r w:rsidRPr="00786BBB">
        <w:rPr>
          <w:rFonts w:ascii="Arial (W1)" w:hAnsi="Arial (W1)"/>
          <w:sz w:val="22"/>
          <w:lang w:eastAsia="en-US"/>
        </w:rPr>
        <w:t xml:space="preserve"> Price on Settlement Day d. </w:t>
      </w:r>
    </w:p>
    <w:p w14:paraId="252107D9" w14:textId="77777777" w:rsidR="00C95284" w:rsidRPr="00786BBB" w:rsidRDefault="00C95284" w:rsidP="00C95284">
      <w:pPr>
        <w:pStyle w:val="ListParagraph"/>
        <w:ind w:left="1627"/>
        <w:rPr>
          <w:rFonts w:ascii="Arial (W1)" w:hAnsi="Arial (W1)"/>
          <w:sz w:val="22"/>
          <w:lang w:eastAsia="en-US"/>
        </w:rPr>
      </w:pPr>
    </w:p>
    <w:p w14:paraId="7F36E3AC" w14:textId="77777777" w:rsidR="00C95284" w:rsidRPr="0085208F" w:rsidRDefault="00C95284" w:rsidP="00C95284">
      <w:pPr>
        <w:pStyle w:val="ListParagraph"/>
        <w:ind w:left="1627"/>
        <w:rPr>
          <w:rFonts w:ascii="Arial (W1)" w:hAnsi="Arial (W1)"/>
          <w:sz w:val="22"/>
          <w:lang w:eastAsia="en-US"/>
        </w:rPr>
      </w:pPr>
      <w:proofErr w:type="spellStart"/>
      <w:r w:rsidRPr="00786BBB">
        <w:rPr>
          <w:rFonts w:ascii="Arial (W1)" w:hAnsi="Arial (W1)"/>
          <w:sz w:val="22"/>
          <w:lang w:eastAsia="en-US"/>
        </w:rPr>
        <w:t>SGQM</w:t>
      </w:r>
      <w:r w:rsidRPr="00972D70">
        <w:rPr>
          <w:rFonts w:ascii="Arial (W1)" w:hAnsi="Arial (W1)"/>
          <w:sz w:val="22"/>
          <w:vertAlign w:val="subscript"/>
          <w:lang w:eastAsia="en-US"/>
        </w:rPr>
        <w:t>i</w:t>
      </w:r>
      <w:r>
        <w:rPr>
          <w:rFonts w:ascii="Arial (W1)" w:hAnsi="Arial (W1)"/>
          <w:sz w:val="22"/>
          <w:vertAlign w:val="subscript"/>
          <w:lang w:eastAsia="en-US"/>
        </w:rPr>
        <w:t>j</w:t>
      </w:r>
      <w:proofErr w:type="spellEnd"/>
      <w:r w:rsidRPr="00786BBB">
        <w:rPr>
          <w:rFonts w:ascii="Arial (W1)" w:hAnsi="Arial (W1)"/>
          <w:sz w:val="22"/>
          <w:lang w:eastAsia="en-US"/>
        </w:rPr>
        <w:t xml:space="preserve"> = the Gross Demand </w:t>
      </w:r>
      <w:r>
        <w:rPr>
          <w:rFonts w:ascii="Arial (W1)" w:hAnsi="Arial (W1)"/>
          <w:sz w:val="22"/>
          <w:lang w:eastAsia="en-US"/>
        </w:rPr>
        <w:t xml:space="preserve">Supplier or Exempt Export </w:t>
      </w:r>
      <w:r w:rsidRPr="00786BBB">
        <w:rPr>
          <w:rFonts w:ascii="Arial (W1)" w:hAnsi="Arial (W1)"/>
          <w:sz w:val="22"/>
          <w:lang w:eastAsia="en-US"/>
        </w:rPr>
        <w:t xml:space="preserve">BM Unit Volume for a </w:t>
      </w:r>
      <w:r>
        <w:rPr>
          <w:rFonts w:ascii="Arial (W1)" w:hAnsi="Arial (W1)"/>
          <w:sz w:val="22"/>
          <w:lang w:eastAsia="en-US"/>
        </w:rPr>
        <w:t xml:space="preserve">Supplier or Exempt Export </w:t>
      </w:r>
      <w:r w:rsidRPr="00786BBB">
        <w:rPr>
          <w:rFonts w:ascii="Arial (W1)" w:hAnsi="Arial (W1)"/>
          <w:sz w:val="22"/>
          <w:lang w:eastAsia="en-US"/>
        </w:rPr>
        <w:t xml:space="preserve">BM Unit </w:t>
      </w:r>
      <w:proofErr w:type="spellStart"/>
      <w:r w:rsidRPr="00786BBB">
        <w:rPr>
          <w:rFonts w:ascii="Arial (W1)" w:hAnsi="Arial (W1)"/>
          <w:sz w:val="22"/>
          <w:lang w:eastAsia="en-US"/>
        </w:rPr>
        <w:t>i</w:t>
      </w:r>
      <w:proofErr w:type="spellEnd"/>
      <w:r w:rsidRPr="00786BBB">
        <w:rPr>
          <w:rFonts w:ascii="Arial (W1)" w:hAnsi="Arial (W1)"/>
          <w:sz w:val="22"/>
          <w:lang w:eastAsia="en-US"/>
        </w:rPr>
        <w:t xml:space="preserve"> </w:t>
      </w:r>
      <w:r>
        <w:rPr>
          <w:rFonts w:ascii="Arial (W1)" w:hAnsi="Arial (W1)"/>
          <w:sz w:val="22"/>
          <w:lang w:eastAsia="en-US"/>
        </w:rPr>
        <w:t>for Settlement Period j</w:t>
      </w:r>
    </w:p>
    <w:p w14:paraId="77C94780" w14:textId="77777777" w:rsidR="00C95284" w:rsidRPr="0085208F" w:rsidRDefault="00C95284" w:rsidP="00C95284">
      <w:pPr>
        <w:pStyle w:val="ListParagraph"/>
        <w:rPr>
          <w:rFonts w:ascii="Arial (W1)" w:hAnsi="Arial (W1)"/>
          <w:sz w:val="22"/>
          <w:lang w:eastAsia="en-US"/>
        </w:rPr>
      </w:pPr>
    </w:p>
    <w:p w14:paraId="7FC8E9D0"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All </w:t>
      </w:r>
      <w:r w:rsidRPr="00D66F37">
        <w:rPr>
          <w:rFonts w:ascii="Arial (W1)" w:hAnsi="Arial (W1)"/>
          <w:sz w:val="22"/>
          <w:lang w:eastAsia="en-US"/>
        </w:rPr>
        <w:t xml:space="preserve">Transmission Connected BM Units, prefixed by m, have their Total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Charges calculated by the following formula:</w:t>
      </w:r>
    </w:p>
    <w:p w14:paraId="59BEDB8E" w14:textId="77777777" w:rsidR="00C95284" w:rsidRDefault="00C95284" w:rsidP="00461271">
      <w:pPr>
        <w:rPr>
          <w:rFonts w:ascii="Arial (W1)" w:hAnsi="Arial (W1)"/>
          <w:sz w:val="22"/>
          <w:lang w:eastAsia="en-US"/>
        </w:rPr>
      </w:pPr>
    </w:p>
    <w:p w14:paraId="09F9AE55" w14:textId="0F4B5B2A" w:rsidR="00C95284" w:rsidRPr="008A41B4" w:rsidRDefault="00EC1AE5" w:rsidP="00C95284">
      <w:pPr>
        <w:pStyle w:val="ListParagraph"/>
        <w:ind w:left="1627"/>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00C95284">
      <w:pPr>
        <w:pStyle w:val="ListParagraph"/>
        <w:ind w:left="1627"/>
        <w:rPr>
          <w:rFonts w:ascii="Arial (W1)" w:hAnsi="Arial (W1)"/>
          <w:sz w:val="22"/>
          <w:lang w:eastAsia="en-US"/>
        </w:rPr>
      </w:pPr>
      <w:r w:rsidRPr="00D6554D">
        <w:rPr>
          <w:rFonts w:ascii="Arial (W1)" w:hAnsi="Arial (W1)"/>
          <w:sz w:val="22"/>
          <w:lang w:eastAsia="en-US"/>
        </w:rPr>
        <w:t>Where:</w:t>
      </w:r>
    </w:p>
    <w:p w14:paraId="34BFF685" w14:textId="77777777" w:rsidR="00C95284" w:rsidRPr="00D6554D" w:rsidRDefault="00C95284" w:rsidP="00C95284">
      <w:pPr>
        <w:pStyle w:val="ListParagraph"/>
        <w:ind w:left="1627"/>
        <w:rPr>
          <w:rFonts w:ascii="Arial (W1)" w:hAnsi="Arial (W1)"/>
          <w:sz w:val="22"/>
          <w:lang w:eastAsia="en-US"/>
        </w:rPr>
      </w:pPr>
    </w:p>
    <w:p w14:paraId="4361100D" w14:textId="77777777" w:rsidR="00C95284" w:rsidRPr="00D66F37" w:rsidRDefault="00C95284" w:rsidP="00C95284">
      <w:pPr>
        <w:pStyle w:val="ListParagraph"/>
        <w:ind w:left="1627"/>
        <w:rPr>
          <w:rFonts w:ascii="Arial (W1)" w:hAnsi="Arial (W1)"/>
          <w:sz w:val="22"/>
          <w:lang w:eastAsia="en-US"/>
        </w:rPr>
      </w:pPr>
      <w:proofErr w:type="spellStart"/>
      <w:r w:rsidRPr="00D66F37">
        <w:rPr>
          <w:rFonts w:ascii="Arial (W1)" w:hAnsi="Arial (W1)"/>
          <w:sz w:val="22"/>
          <w:lang w:eastAsia="en-US"/>
        </w:rPr>
        <w:t>BSUoSTOTmd</w:t>
      </w:r>
      <w:proofErr w:type="spellEnd"/>
      <w:r w:rsidRPr="00D66F37">
        <w:rPr>
          <w:rFonts w:ascii="Arial (W1)" w:hAnsi="Arial (W1)"/>
          <w:sz w:val="22"/>
          <w:lang w:eastAsia="en-US"/>
        </w:rPr>
        <w:t xml:space="preserve"> = the Total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Charges for a Transmission Connected BM Unit m on Settlement Day d</w:t>
      </w:r>
    </w:p>
    <w:p w14:paraId="7DB1A45A" w14:textId="77777777" w:rsidR="00C95284" w:rsidRPr="00D66F37" w:rsidRDefault="00C95284" w:rsidP="00C95284">
      <w:pPr>
        <w:pStyle w:val="ListParagraph"/>
        <w:ind w:left="1627"/>
        <w:rPr>
          <w:rFonts w:ascii="Arial (W1)" w:hAnsi="Arial (W1)"/>
          <w:sz w:val="22"/>
          <w:lang w:eastAsia="en-US"/>
        </w:rPr>
      </w:pPr>
    </w:p>
    <w:p w14:paraId="22FB0489" w14:textId="77777777" w:rsidR="00C95284" w:rsidRPr="00D66F37" w:rsidRDefault="00C95284" w:rsidP="00C95284">
      <w:pPr>
        <w:pStyle w:val="ListParagraph"/>
        <w:ind w:left="1627"/>
        <w:rPr>
          <w:rFonts w:ascii="Arial (W1)" w:hAnsi="Arial (W1)"/>
          <w:sz w:val="22"/>
          <w:lang w:eastAsia="en-US"/>
        </w:rPr>
      </w:pPr>
      <w:proofErr w:type="spellStart"/>
      <w:r w:rsidRPr="00D66F37">
        <w:rPr>
          <w:rFonts w:ascii="Arial (W1)" w:hAnsi="Arial (W1)"/>
          <w:sz w:val="22"/>
          <w:lang w:eastAsia="en-US"/>
        </w:rPr>
        <w:t>FixedBSUoSPd</w:t>
      </w:r>
      <w:proofErr w:type="spellEnd"/>
      <w:r w:rsidRPr="00D66F37">
        <w:rPr>
          <w:rFonts w:ascii="Arial (W1)" w:hAnsi="Arial (W1)"/>
          <w:sz w:val="22"/>
          <w:lang w:eastAsia="en-US"/>
        </w:rPr>
        <w:t xml:space="preserve"> = the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on Settlement Day d. </w:t>
      </w:r>
    </w:p>
    <w:p w14:paraId="12E9CEB8" w14:textId="77777777" w:rsidR="00C95284" w:rsidRPr="00D66F37" w:rsidRDefault="00C95284" w:rsidP="00C95284">
      <w:pPr>
        <w:pStyle w:val="ListParagraph"/>
        <w:ind w:left="1627"/>
        <w:rPr>
          <w:rFonts w:ascii="Arial (W1)" w:hAnsi="Arial (W1)"/>
          <w:sz w:val="22"/>
          <w:lang w:eastAsia="en-US"/>
        </w:rPr>
      </w:pPr>
    </w:p>
    <w:p w14:paraId="2EAC1F3E" w14:textId="77777777" w:rsidR="00C95284" w:rsidRPr="00D6554D" w:rsidRDefault="00C95284" w:rsidP="00C95284">
      <w:pPr>
        <w:pStyle w:val="ListParagraph"/>
        <w:ind w:left="1627"/>
        <w:rPr>
          <w:rFonts w:ascii="Arial (W1)" w:hAnsi="Arial (W1)"/>
          <w:sz w:val="22"/>
          <w:lang w:eastAsia="en-US"/>
        </w:rPr>
      </w:pPr>
      <w:proofErr w:type="spellStart"/>
      <w:r w:rsidRPr="00D66F37">
        <w:rPr>
          <w:rFonts w:ascii="Arial (W1)" w:hAnsi="Arial (W1)"/>
          <w:sz w:val="22"/>
          <w:lang w:eastAsia="en-US"/>
        </w:rPr>
        <w:t>TQMmj</w:t>
      </w:r>
      <w:proofErr w:type="spellEnd"/>
      <w:r w:rsidRPr="00D66F37">
        <w:rPr>
          <w:rFonts w:ascii="Arial (W1)" w:hAnsi="Arial (W1)"/>
          <w:sz w:val="22"/>
          <w:lang w:eastAsia="en-US"/>
        </w:rPr>
        <w:t xml:space="preserve"> = the total Transmission Connected Site BM Unit Metered Volume for a Transmission Connected BM Unit m for Settlement Period j</w:t>
      </w:r>
    </w:p>
    <w:p w14:paraId="1C37626B" w14:textId="77777777" w:rsidR="00C95284" w:rsidRDefault="00C95284" w:rsidP="00461271">
      <w:pPr>
        <w:rPr>
          <w:rFonts w:ascii="Arial (W1)" w:hAnsi="Arial (W1)"/>
          <w:sz w:val="22"/>
          <w:lang w:eastAsia="en-US"/>
        </w:rPr>
      </w:pPr>
    </w:p>
    <w:p w14:paraId="13C774F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Calculation of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Charges for a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liable customer</w:t>
      </w:r>
    </w:p>
    <w:p w14:paraId="65E0111C" w14:textId="77777777" w:rsidR="00C95284" w:rsidRPr="0085208F" w:rsidRDefault="00C95284" w:rsidP="00C95284">
      <w:pPr>
        <w:pStyle w:val="ListParagraph"/>
        <w:rPr>
          <w:rFonts w:ascii="Arial (W1)" w:hAnsi="Arial (W1)"/>
          <w:sz w:val="22"/>
          <w:lang w:eastAsia="en-US"/>
        </w:rPr>
      </w:pPr>
    </w:p>
    <w:p w14:paraId="5FFD3B08"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The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Charges for a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liable customer c on a Settlement Day d will be calculated by the following formula: </w:t>
      </w:r>
    </w:p>
    <w:p w14:paraId="10CE9646" w14:textId="77777777" w:rsidR="00C95284" w:rsidRDefault="00C95284" w:rsidP="00461271">
      <w:pPr>
        <w:pStyle w:val="ListParagraph"/>
        <w:ind w:left="1627"/>
        <w:rPr>
          <w:rFonts w:ascii="Arial (W1)" w:hAnsi="Arial (W1)"/>
          <w:sz w:val="22"/>
          <w:lang w:eastAsia="en-US"/>
        </w:rPr>
      </w:pPr>
    </w:p>
    <w:p w14:paraId="6067B247" w14:textId="7DBC7253" w:rsidR="00C95284" w:rsidRPr="008A41B4" w:rsidRDefault="00EC1AE5" w:rsidP="00CD5631">
      <w:pPr>
        <w:ind w:left="216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i,m∈c</m:t>
              </m:r>
            </m:sub>
            <m:sup/>
            <m:e>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052F2623" w14:textId="77777777" w:rsidR="00C95284" w:rsidRDefault="00C95284" w:rsidP="00C95284">
      <w:pPr>
        <w:pStyle w:val="ListParagraph"/>
        <w:ind w:left="1627"/>
        <w:rPr>
          <w:rFonts w:ascii="Arial (W1)" w:hAnsi="Arial (W1)"/>
          <w:sz w:val="22"/>
          <w:lang w:eastAsia="en-US"/>
        </w:rPr>
      </w:pPr>
    </w:p>
    <w:p w14:paraId="7CD6C61B"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 xml:space="preserve">Where: </w:t>
      </w:r>
    </w:p>
    <w:p w14:paraId="567AFF41" w14:textId="77777777" w:rsidR="00C95284" w:rsidRDefault="00C95284" w:rsidP="00C95284">
      <w:pPr>
        <w:pStyle w:val="ListParagraph"/>
        <w:ind w:left="1627"/>
        <w:rPr>
          <w:rFonts w:ascii="Arial (W1)" w:hAnsi="Arial (W1)"/>
          <w:sz w:val="22"/>
          <w:lang w:eastAsia="en-US"/>
        </w:rPr>
      </w:pPr>
    </w:p>
    <w:p w14:paraId="479F4DC9" w14:textId="77777777" w:rsidR="00C95284" w:rsidRDefault="00C95284" w:rsidP="00C95284">
      <w:pPr>
        <w:pStyle w:val="ListParagraph"/>
        <w:ind w:left="1627"/>
        <w:rPr>
          <w:rFonts w:ascii="Arial (W1)" w:hAnsi="Arial (W1)"/>
          <w:sz w:val="22"/>
          <w:lang w:eastAsia="en-US"/>
        </w:rPr>
      </w:pPr>
      <w:proofErr w:type="spellStart"/>
      <w:r>
        <w:rPr>
          <w:rFonts w:ascii="Arial (W1)" w:hAnsi="Arial (W1)"/>
          <w:sz w:val="22"/>
          <w:lang w:eastAsia="en-US"/>
        </w:rPr>
        <w:t>BSUoSTOT</w:t>
      </w:r>
      <w:r w:rsidRPr="0085208F">
        <w:rPr>
          <w:rFonts w:ascii="Arial (W1)" w:hAnsi="Arial (W1)"/>
          <w:sz w:val="22"/>
          <w:vertAlign w:val="subscript"/>
          <w:lang w:eastAsia="en-US"/>
        </w:rPr>
        <w:t>cd</w:t>
      </w:r>
      <w:proofErr w:type="spellEnd"/>
      <w:r>
        <w:rPr>
          <w:rFonts w:ascii="Arial (W1)" w:hAnsi="Arial (W1)"/>
          <w:sz w:val="22"/>
          <w:vertAlign w:val="subscript"/>
          <w:lang w:eastAsia="en-US"/>
        </w:rPr>
        <w:t xml:space="preserve"> </w:t>
      </w:r>
      <w:r>
        <w:rPr>
          <w:rFonts w:ascii="Arial (W1)" w:hAnsi="Arial (W1)"/>
          <w:sz w:val="22"/>
          <w:lang w:eastAsia="en-US"/>
        </w:rPr>
        <w:t xml:space="preserve">= the Total </w:t>
      </w:r>
      <w:proofErr w:type="spellStart"/>
      <w:r>
        <w:rPr>
          <w:rFonts w:ascii="Arial (W1)" w:hAnsi="Arial (W1)"/>
          <w:sz w:val="22"/>
          <w:lang w:eastAsia="en-US"/>
        </w:rPr>
        <w:t>BSUoS</w:t>
      </w:r>
      <w:proofErr w:type="spellEnd"/>
      <w:r>
        <w:rPr>
          <w:rFonts w:ascii="Arial (W1)" w:hAnsi="Arial (W1)"/>
          <w:sz w:val="22"/>
          <w:lang w:eastAsia="en-US"/>
        </w:rPr>
        <w:t xml:space="preserve"> Charges for a </w:t>
      </w:r>
      <w:proofErr w:type="spellStart"/>
      <w:r>
        <w:rPr>
          <w:rFonts w:ascii="Arial (W1)" w:hAnsi="Arial (W1)"/>
          <w:sz w:val="22"/>
          <w:lang w:eastAsia="en-US"/>
        </w:rPr>
        <w:t>BSUoS</w:t>
      </w:r>
      <w:proofErr w:type="spellEnd"/>
      <w:r>
        <w:rPr>
          <w:rFonts w:ascii="Arial (W1)" w:hAnsi="Arial (W1)"/>
          <w:sz w:val="22"/>
          <w:lang w:eastAsia="en-US"/>
        </w:rPr>
        <w:t xml:space="preserve"> liable customer c on Settlement Day d</w:t>
      </w:r>
    </w:p>
    <w:p w14:paraId="4577E472" w14:textId="77777777" w:rsidR="00C95284" w:rsidRDefault="00C95284" w:rsidP="00C95284">
      <w:pPr>
        <w:pStyle w:val="ListParagraph"/>
        <w:ind w:left="1627"/>
        <w:rPr>
          <w:rFonts w:ascii="Arial (W1)" w:hAnsi="Arial (W1)"/>
          <w:sz w:val="22"/>
          <w:lang w:eastAsia="en-US"/>
        </w:rPr>
      </w:pPr>
    </w:p>
    <w:p w14:paraId="2383CDBF" w14:textId="77777777" w:rsidR="00C95284" w:rsidRDefault="00C95284" w:rsidP="00C95284">
      <w:pPr>
        <w:pStyle w:val="ListParagraph"/>
        <w:ind w:left="1627"/>
        <w:rPr>
          <w:rFonts w:ascii="Arial (W1)" w:hAnsi="Arial (W1)"/>
          <w:sz w:val="22"/>
          <w:lang w:eastAsia="en-US"/>
        </w:rPr>
      </w:pPr>
      <w:proofErr w:type="spellStart"/>
      <w:r w:rsidRPr="00786BBB">
        <w:rPr>
          <w:rFonts w:ascii="Arial (W1)" w:hAnsi="Arial (W1)"/>
          <w:sz w:val="22"/>
          <w:lang w:eastAsia="en-US"/>
        </w:rPr>
        <w:t>BSUoSTOT</w:t>
      </w:r>
      <w:r w:rsidRPr="00972D70">
        <w:rPr>
          <w:rFonts w:ascii="Arial (W1)" w:hAnsi="Arial (W1)"/>
          <w:sz w:val="22"/>
          <w:vertAlign w:val="subscript"/>
          <w:lang w:eastAsia="en-US"/>
        </w:rPr>
        <w:t>id</w:t>
      </w:r>
      <w:proofErr w:type="spellEnd"/>
      <w:r w:rsidRPr="00786BBB">
        <w:rPr>
          <w:rFonts w:ascii="Arial (W1)" w:hAnsi="Arial (W1)"/>
          <w:sz w:val="22"/>
          <w:lang w:eastAsia="en-US"/>
        </w:rPr>
        <w:t xml:space="preserve"> = the Total </w:t>
      </w:r>
      <w:proofErr w:type="spellStart"/>
      <w:r w:rsidRPr="00786BBB">
        <w:rPr>
          <w:rFonts w:ascii="Arial (W1)" w:hAnsi="Arial (W1)"/>
          <w:sz w:val="22"/>
          <w:lang w:eastAsia="en-US"/>
        </w:rPr>
        <w:t>BSUoS</w:t>
      </w:r>
      <w:proofErr w:type="spellEnd"/>
      <w:r w:rsidRPr="00786BBB">
        <w:rPr>
          <w:rFonts w:ascii="Arial (W1)" w:hAnsi="Arial (W1)"/>
          <w:sz w:val="22"/>
          <w:lang w:eastAsia="en-US"/>
        </w:rPr>
        <w:t xml:space="preserve"> Charges for a </w:t>
      </w:r>
      <w:r>
        <w:rPr>
          <w:rFonts w:ascii="Arial (W1)" w:hAnsi="Arial (W1)"/>
          <w:sz w:val="22"/>
          <w:lang w:eastAsia="en-US"/>
        </w:rPr>
        <w:t xml:space="preserve">Supplier or Exempt Export </w:t>
      </w:r>
      <w:r w:rsidRPr="00786BBB">
        <w:rPr>
          <w:rFonts w:ascii="Arial (W1)" w:hAnsi="Arial (W1)"/>
          <w:sz w:val="22"/>
          <w:lang w:eastAsia="en-US"/>
        </w:rPr>
        <w:t xml:space="preserve">BM Unit </w:t>
      </w:r>
      <w:proofErr w:type="spellStart"/>
      <w:r w:rsidRPr="00786BBB">
        <w:rPr>
          <w:rFonts w:ascii="Arial (W1)" w:hAnsi="Arial (W1)"/>
          <w:sz w:val="22"/>
          <w:lang w:eastAsia="en-US"/>
        </w:rPr>
        <w:t>i</w:t>
      </w:r>
      <w:proofErr w:type="spellEnd"/>
      <w:r w:rsidRPr="00786BBB">
        <w:rPr>
          <w:rFonts w:ascii="Arial (W1)" w:hAnsi="Arial (W1)"/>
          <w:sz w:val="22"/>
          <w:lang w:eastAsia="en-US"/>
        </w:rPr>
        <w:t xml:space="preserve"> on Settlement Day d</w:t>
      </w:r>
    </w:p>
    <w:p w14:paraId="1278D42F" w14:textId="77777777" w:rsidR="00C95284" w:rsidRDefault="00C95284" w:rsidP="00C95284">
      <w:pPr>
        <w:pStyle w:val="ListParagraph"/>
        <w:ind w:left="1627"/>
        <w:rPr>
          <w:rFonts w:ascii="Arial (W1)" w:hAnsi="Arial (W1)"/>
          <w:sz w:val="22"/>
          <w:lang w:eastAsia="en-US"/>
        </w:rPr>
      </w:pPr>
    </w:p>
    <w:p w14:paraId="4070C09A" w14:textId="77777777" w:rsidR="00C95284" w:rsidRDefault="00C95284" w:rsidP="00C95284">
      <w:pPr>
        <w:pStyle w:val="ListParagraph"/>
        <w:ind w:left="1627"/>
        <w:rPr>
          <w:rFonts w:ascii="Arial (W1)" w:hAnsi="Arial (W1)"/>
          <w:sz w:val="22"/>
          <w:lang w:eastAsia="en-US"/>
        </w:rPr>
      </w:pPr>
      <w:proofErr w:type="spellStart"/>
      <w:r w:rsidRPr="00D6554D">
        <w:rPr>
          <w:rFonts w:ascii="Arial (W1)" w:hAnsi="Arial (W1)"/>
          <w:sz w:val="22"/>
          <w:lang w:eastAsia="en-US"/>
        </w:rPr>
        <w:t>BSUoSTOT</w:t>
      </w:r>
      <w:r>
        <w:rPr>
          <w:rFonts w:ascii="Arial (W1)" w:hAnsi="Arial (W1)"/>
          <w:sz w:val="22"/>
          <w:vertAlign w:val="subscript"/>
          <w:lang w:eastAsia="en-US"/>
        </w:rPr>
        <w:t>m</w:t>
      </w:r>
      <w:r w:rsidRPr="00894AE9">
        <w:rPr>
          <w:rFonts w:ascii="Arial (W1)" w:hAnsi="Arial (W1)"/>
          <w:sz w:val="22"/>
          <w:vertAlign w:val="subscript"/>
          <w:lang w:eastAsia="en-US"/>
        </w:rPr>
        <w:t>d</w:t>
      </w:r>
      <w:proofErr w:type="spellEnd"/>
      <w:r w:rsidRPr="00D6554D">
        <w:rPr>
          <w:rFonts w:ascii="Arial (W1)" w:hAnsi="Arial (W1)"/>
          <w:sz w:val="22"/>
          <w:lang w:eastAsia="en-US"/>
        </w:rPr>
        <w:t xml:space="preserve"> = the Total </w:t>
      </w:r>
      <w:proofErr w:type="spellStart"/>
      <w:r w:rsidRPr="00D6554D">
        <w:rPr>
          <w:rFonts w:ascii="Arial (W1)" w:hAnsi="Arial (W1)"/>
          <w:sz w:val="22"/>
          <w:lang w:eastAsia="en-US"/>
        </w:rPr>
        <w:t>BSUoS</w:t>
      </w:r>
      <w:proofErr w:type="spellEnd"/>
      <w:r w:rsidRPr="00D6554D">
        <w:rPr>
          <w:rFonts w:ascii="Arial (W1)" w:hAnsi="Arial (W1)"/>
          <w:sz w:val="22"/>
          <w:lang w:eastAsia="en-US"/>
        </w:rPr>
        <w:t xml:space="preserve"> Charges for a </w:t>
      </w:r>
      <w:r>
        <w:rPr>
          <w:rFonts w:ascii="Arial (W1)" w:hAnsi="Arial (W1)"/>
          <w:sz w:val="22"/>
          <w:lang w:eastAsia="en-US"/>
        </w:rPr>
        <w:t xml:space="preserve">Transmission Connected </w:t>
      </w:r>
      <w:r w:rsidRPr="00D6554D">
        <w:rPr>
          <w:rFonts w:ascii="Arial (W1)" w:hAnsi="Arial (W1)"/>
          <w:sz w:val="22"/>
          <w:lang w:eastAsia="en-US"/>
        </w:rPr>
        <w:t xml:space="preserve">BM Unit </w:t>
      </w:r>
      <w:r>
        <w:rPr>
          <w:rFonts w:ascii="Arial (W1)" w:hAnsi="Arial (W1)"/>
          <w:sz w:val="22"/>
          <w:lang w:eastAsia="en-US"/>
        </w:rPr>
        <w:t>m</w:t>
      </w:r>
      <w:r w:rsidRPr="00D6554D">
        <w:rPr>
          <w:rFonts w:ascii="Arial (W1)" w:hAnsi="Arial (W1)"/>
          <w:sz w:val="22"/>
          <w:lang w:eastAsia="en-US"/>
        </w:rPr>
        <w:t xml:space="preserve"> on Settlement Day d</w:t>
      </w:r>
    </w:p>
    <w:p w14:paraId="4099B042" w14:textId="77777777" w:rsidR="00C95284" w:rsidRPr="0085208F" w:rsidRDefault="00C95284" w:rsidP="00C95284">
      <w:pPr>
        <w:rPr>
          <w:rFonts w:ascii="Arial (W1)" w:hAnsi="Arial (W1)"/>
          <w:sz w:val="22"/>
          <w:lang w:eastAsia="en-US"/>
        </w:rPr>
      </w:pPr>
    </w:p>
    <w:p w14:paraId="630BA56C" w14:textId="77777777" w:rsidR="00C95284" w:rsidRPr="0085208F" w:rsidRDefault="00C95284" w:rsidP="00C95284">
      <w:pPr>
        <w:pStyle w:val="1"/>
        <w:jc w:val="both"/>
        <w:rPr>
          <w:rFonts w:ascii="Arial Bold" w:hAnsi="Arial Bold"/>
          <w:b/>
          <w:color w:val="008080"/>
        </w:rPr>
      </w:pPr>
      <w:r w:rsidRPr="0085208F">
        <w:rPr>
          <w:rFonts w:ascii="Arial Bold" w:hAnsi="Arial Bold"/>
          <w:b/>
          <w:color w:val="008080"/>
        </w:rPr>
        <w:t xml:space="preserve">Definition of the </w:t>
      </w:r>
      <w:proofErr w:type="spellStart"/>
      <w:r w:rsidRPr="0085208F">
        <w:rPr>
          <w:rFonts w:ascii="Arial Bold" w:hAnsi="Arial Bold"/>
          <w:b/>
          <w:color w:val="008080"/>
        </w:rPr>
        <w:t>BSUoS</w:t>
      </w:r>
      <w:proofErr w:type="spellEnd"/>
      <w:r w:rsidRPr="0085208F">
        <w:rPr>
          <w:rFonts w:ascii="Arial Bold" w:hAnsi="Arial Bold"/>
          <w:b/>
          <w:color w:val="008080"/>
        </w:rPr>
        <w:t xml:space="preserve"> charging base</w:t>
      </w:r>
    </w:p>
    <w:p w14:paraId="50D60B15" w14:textId="77777777" w:rsidR="00C95284" w:rsidRPr="0085208F" w:rsidRDefault="00C95284" w:rsidP="00C95284">
      <w:pPr>
        <w:pStyle w:val="ListParagraph"/>
        <w:rPr>
          <w:rFonts w:ascii="Arial (W1)" w:hAnsi="Arial (W1)"/>
          <w:sz w:val="22"/>
          <w:lang w:eastAsia="en-US"/>
        </w:rPr>
      </w:pPr>
    </w:p>
    <w:p w14:paraId="3E73FF38" w14:textId="77777777" w:rsidR="00C95284" w:rsidRPr="0085208F" w:rsidRDefault="00C95284" w:rsidP="007D27B2">
      <w:pPr>
        <w:pStyle w:val="ListParagraph"/>
        <w:numPr>
          <w:ilvl w:val="0"/>
          <w:numId w:val="79"/>
        </w:numPr>
        <w:rPr>
          <w:rFonts w:ascii="Arial (W1)" w:hAnsi="Arial (W1)"/>
          <w:sz w:val="22"/>
          <w:lang w:eastAsia="en-US"/>
        </w:rPr>
      </w:pPr>
      <w:proofErr w:type="spellStart"/>
      <w:r>
        <w:rPr>
          <w:rFonts w:ascii="Arial (W1)" w:hAnsi="Arial (W1)"/>
          <w:sz w:val="22"/>
          <w:lang w:eastAsia="en-US"/>
        </w:rPr>
        <w:t>X</w:t>
      </w:r>
      <w:r w:rsidRPr="00CD6306">
        <w:rPr>
          <w:rFonts w:ascii="Arial (W1)" w:hAnsi="Arial (W1)"/>
          <w:sz w:val="22"/>
          <w:lang w:eastAsia="en-US"/>
        </w:rPr>
        <w:t>BSUoS</w:t>
      </w:r>
      <w:proofErr w:type="spellEnd"/>
      <w:r w:rsidRPr="00CD6306">
        <w:rPr>
          <w:rFonts w:ascii="Arial (W1)" w:hAnsi="Arial (W1)"/>
          <w:sz w:val="22"/>
          <w:lang w:eastAsia="en-US"/>
        </w:rPr>
        <w:t xml:space="preserve">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w:t>
      </w:r>
      <w:r w:rsidRPr="00EB1F51">
        <w:t>and Trading Units associated with Interconnectors, including those associated with the Interconnector Error Administrator, are not</w:t>
      </w:r>
      <w:r>
        <w:t xml:space="preserve"> liable for </w:t>
      </w:r>
      <w:proofErr w:type="spellStart"/>
      <w:r>
        <w:t>BSUoS</w:t>
      </w:r>
      <w:proofErr w:type="spellEnd"/>
      <w:r>
        <w:t xml:space="preserve"> Charges. BM Units, including Secondary BM Units, which are associated with Virtual Lead Parties are not liable for </w:t>
      </w:r>
      <w:proofErr w:type="spellStart"/>
      <w:r>
        <w:t>BSUoS</w:t>
      </w:r>
      <w:proofErr w:type="spellEnd"/>
      <w:r>
        <w:t xml:space="preserve"> Charges. </w:t>
      </w:r>
    </w:p>
    <w:p w14:paraId="229F637D" w14:textId="77777777" w:rsidR="00C95284" w:rsidRDefault="00C95284" w:rsidP="00C95284">
      <w:pPr>
        <w:pStyle w:val="1"/>
        <w:jc w:val="both"/>
      </w:pPr>
    </w:p>
    <w:p w14:paraId="57B86EA7" w14:textId="77777777" w:rsidR="00C95284" w:rsidRDefault="00C95284" w:rsidP="00C95284">
      <w:pPr>
        <w:pStyle w:val="1"/>
        <w:jc w:val="both"/>
        <w:rPr>
          <w:rFonts w:ascii="Arial Bold" w:hAnsi="Arial Bold"/>
          <w:b/>
          <w:color w:val="008080"/>
        </w:rPr>
      </w:pPr>
      <w:r w:rsidRPr="0085208F">
        <w:rPr>
          <w:rFonts w:ascii="Arial Bold" w:hAnsi="Arial Bold"/>
          <w:b/>
          <w:color w:val="008080"/>
        </w:rPr>
        <w:t xml:space="preserve">Issuing a revised Fixed </w:t>
      </w:r>
      <w:proofErr w:type="spellStart"/>
      <w:r w:rsidRPr="0085208F">
        <w:rPr>
          <w:rFonts w:ascii="Arial Bold" w:hAnsi="Arial Bold"/>
          <w:b/>
          <w:color w:val="008080"/>
        </w:rPr>
        <w:t>BSUoS</w:t>
      </w:r>
      <w:proofErr w:type="spellEnd"/>
      <w:r w:rsidRPr="0085208F">
        <w:rPr>
          <w:rFonts w:ascii="Arial Bold" w:hAnsi="Arial Bold"/>
          <w:b/>
          <w:color w:val="008080"/>
        </w:rPr>
        <w:t xml:space="preserve"> Price</w:t>
      </w:r>
    </w:p>
    <w:p w14:paraId="5979D801" w14:textId="77777777" w:rsidR="00C95284" w:rsidRPr="0085208F" w:rsidRDefault="00C95284" w:rsidP="00C95284">
      <w:pPr>
        <w:pStyle w:val="1"/>
        <w:jc w:val="both"/>
        <w:rPr>
          <w:rFonts w:ascii="Arial Bold" w:hAnsi="Arial Bold"/>
          <w:b/>
          <w:color w:val="008080"/>
        </w:rPr>
      </w:pPr>
    </w:p>
    <w:p w14:paraId="32608850" w14:textId="77777777" w:rsidR="00C95284"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If before or during a Fixed Price Period, The Company forecasts that it will neither recover sufficient funds through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Charges nor will it hold sufficient funds in the Industry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Fund and the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Working Capital Facility to meet balancing costs during that Fixed Price Period, The Company has the right to set a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for the entirety of or remainder of that Fixed Price Period.</w:t>
      </w:r>
    </w:p>
    <w:p w14:paraId="3C5A38C2" w14:textId="77777777" w:rsidR="00C95284" w:rsidRPr="00D66F37" w:rsidRDefault="00C95284" w:rsidP="00C95284">
      <w:pPr>
        <w:pStyle w:val="ListParagraph"/>
        <w:ind w:left="1627"/>
        <w:rPr>
          <w:rFonts w:ascii="Arial (W1)" w:hAnsi="Arial (W1)"/>
          <w:sz w:val="22"/>
          <w:lang w:eastAsia="en-US"/>
        </w:rPr>
      </w:pPr>
    </w:p>
    <w:p w14:paraId="6C404031" w14:textId="77777777" w:rsidR="00C95284" w:rsidRPr="0085208F"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In the case that The Company needs to issue a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then The Company will use reasonable endeavours to consult on the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prior to its application. The Company will provide a minimum notice of five Business Days before the commencement of a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w:t>
      </w:r>
    </w:p>
    <w:p w14:paraId="77EB9035" w14:textId="77777777" w:rsidR="00C95284" w:rsidRDefault="00C95284" w:rsidP="00C95284">
      <w:pPr>
        <w:pStyle w:val="ListParagraph"/>
      </w:pPr>
    </w:p>
    <w:p w14:paraId="23083D90"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The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described in Paragraph 14.30.18, is determined by the following formula:</w:t>
      </w:r>
    </w:p>
    <w:p w14:paraId="0E2E7DFB" w14:textId="1E89BF52" w:rsidR="00C95284" w:rsidRPr="008A41B4" w:rsidRDefault="00EC1AE5"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471"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471"/>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28A3B04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Where:</w:t>
      </w:r>
    </w:p>
    <w:p w14:paraId="2AAF0A3C" w14:textId="77777777" w:rsidR="00C95284" w:rsidRPr="00866282" w:rsidRDefault="00C95284" w:rsidP="00C95284">
      <w:pPr>
        <w:pStyle w:val="ListParagraph"/>
        <w:ind w:left="1627"/>
        <w:rPr>
          <w:rFonts w:ascii="Arial (W1)" w:hAnsi="Arial (W1)"/>
          <w:sz w:val="22"/>
          <w:lang w:eastAsia="en-US"/>
        </w:rPr>
      </w:pPr>
    </w:p>
    <w:p w14:paraId="1828633C" w14:textId="77777777" w:rsidR="00C95284" w:rsidRPr="00866282" w:rsidRDefault="00C95284" w:rsidP="00C95284">
      <w:pPr>
        <w:pStyle w:val="ListParagraph"/>
        <w:ind w:left="1627"/>
        <w:rPr>
          <w:rFonts w:ascii="Arial (W1)" w:hAnsi="Arial (W1)"/>
          <w:sz w:val="22"/>
          <w:lang w:eastAsia="en-US"/>
        </w:rPr>
      </w:pPr>
      <w:proofErr w:type="spellStart"/>
      <w:r w:rsidRPr="00866282">
        <w:rPr>
          <w:rFonts w:ascii="Arial (W1)" w:hAnsi="Arial (W1)"/>
          <w:sz w:val="22"/>
          <w:lang w:eastAsia="en-US"/>
        </w:rPr>
        <w:t>FixedBSUoSPrev</w:t>
      </w:r>
      <w:r w:rsidRPr="00894AE9">
        <w:rPr>
          <w:rFonts w:ascii="Arial (W1)" w:hAnsi="Arial (W1)"/>
          <w:sz w:val="22"/>
          <w:vertAlign w:val="subscript"/>
          <w:lang w:eastAsia="en-US"/>
        </w:rPr>
        <w:t>s</w:t>
      </w:r>
      <w:proofErr w:type="spellEnd"/>
      <w:r w:rsidRPr="00866282">
        <w:rPr>
          <w:rFonts w:ascii="Arial (W1)" w:hAnsi="Arial (W1)"/>
          <w:sz w:val="22"/>
          <w:lang w:eastAsia="en-US"/>
        </w:rPr>
        <w:t xml:space="preserve"> = The </w:t>
      </w:r>
      <w:r>
        <w:rPr>
          <w:rFonts w:ascii="Arial (W1)" w:hAnsi="Arial (W1)"/>
          <w:sz w:val="22"/>
          <w:lang w:eastAsia="en-US"/>
        </w:rPr>
        <w:t>r</w:t>
      </w:r>
      <w:r w:rsidRPr="00866282">
        <w:rPr>
          <w:rFonts w:ascii="Arial (W1)" w:hAnsi="Arial (W1)"/>
          <w:sz w:val="22"/>
          <w:lang w:eastAsia="en-US"/>
        </w:rPr>
        <w:t xml:space="preserve">evised Fixed </w:t>
      </w:r>
      <w:proofErr w:type="spellStart"/>
      <w:r w:rsidRPr="00866282">
        <w:rPr>
          <w:rFonts w:ascii="Arial (W1)" w:hAnsi="Arial (W1)"/>
          <w:sz w:val="22"/>
          <w:lang w:eastAsia="en-US"/>
        </w:rPr>
        <w:t>BSUoS</w:t>
      </w:r>
      <w:proofErr w:type="spellEnd"/>
      <w:r w:rsidRPr="00866282">
        <w:rPr>
          <w:rFonts w:ascii="Arial (W1)" w:hAnsi="Arial (W1)"/>
          <w:sz w:val="22"/>
          <w:lang w:eastAsia="en-US"/>
        </w:rPr>
        <w:t xml:space="preserve"> Price for the number of Settlement Days s remaining in the Fixed Price Period</w:t>
      </w:r>
    </w:p>
    <w:p w14:paraId="6073BA8E" w14:textId="77777777" w:rsidR="00C95284" w:rsidRPr="00866282" w:rsidRDefault="00C95284" w:rsidP="00C95284">
      <w:pPr>
        <w:pStyle w:val="ListParagraph"/>
        <w:ind w:left="1627"/>
        <w:rPr>
          <w:rFonts w:ascii="Arial (W1)" w:hAnsi="Arial (W1)"/>
          <w:sz w:val="22"/>
          <w:lang w:eastAsia="en-US"/>
        </w:rPr>
      </w:pPr>
    </w:p>
    <w:p w14:paraId="52C8B78C" w14:textId="77777777" w:rsidR="00C95284" w:rsidRPr="00866282" w:rsidRDefault="00C95284" w:rsidP="00C95284">
      <w:pPr>
        <w:pStyle w:val="ListParagraph"/>
        <w:ind w:left="1627"/>
        <w:rPr>
          <w:rFonts w:ascii="Arial (W1)" w:hAnsi="Arial (W1)"/>
          <w:sz w:val="22"/>
          <w:lang w:eastAsia="en-US"/>
        </w:rPr>
      </w:pPr>
      <w:proofErr w:type="spellStart"/>
      <w:r w:rsidRPr="00866282">
        <w:rPr>
          <w:rFonts w:ascii="Arial (W1)" w:hAnsi="Arial (W1)"/>
          <w:sz w:val="22"/>
          <w:lang w:eastAsia="en-US"/>
        </w:rPr>
        <w:t>fBSUoSTOT</w:t>
      </w:r>
      <w:r w:rsidRPr="00894AE9">
        <w:rPr>
          <w:rFonts w:ascii="Arial (W1)" w:hAnsi="Arial (W1)"/>
          <w:sz w:val="22"/>
          <w:vertAlign w:val="subscript"/>
          <w:lang w:eastAsia="en-US"/>
        </w:rPr>
        <w:t>s</w:t>
      </w:r>
      <w:proofErr w:type="spellEnd"/>
      <w:r w:rsidRPr="00866282">
        <w:rPr>
          <w:rFonts w:ascii="Arial (W1)" w:hAnsi="Arial (W1)"/>
          <w:sz w:val="22"/>
          <w:lang w:eastAsia="en-US"/>
        </w:rPr>
        <w:t xml:space="preserve"> = forecast of remaining balancing costs for the number of Settlement Days s remaining in the Fixed Price Period</w:t>
      </w:r>
      <w:r>
        <w:rPr>
          <w:rFonts w:ascii="Arial (W1)" w:hAnsi="Arial (W1)"/>
          <w:sz w:val="22"/>
          <w:lang w:eastAsia="en-US"/>
        </w:rPr>
        <w:t>. The Company would use reasonable endeavours to consult on this value, pursuant to Paragraph 14.30.19.</w:t>
      </w:r>
      <w:r w:rsidRPr="00866282">
        <w:rPr>
          <w:rFonts w:ascii="Arial (W1)" w:hAnsi="Arial (W1)"/>
          <w:sz w:val="22"/>
          <w:lang w:eastAsia="en-US"/>
        </w:rPr>
        <w:t xml:space="preserve"> </w:t>
      </w:r>
    </w:p>
    <w:p w14:paraId="79364727" w14:textId="77777777" w:rsidR="00C95284" w:rsidRPr="00866282" w:rsidRDefault="00C95284" w:rsidP="00C95284">
      <w:pPr>
        <w:pStyle w:val="ListParagraph"/>
        <w:ind w:left="1627"/>
        <w:rPr>
          <w:rFonts w:ascii="Arial (W1)" w:hAnsi="Arial (W1)"/>
          <w:sz w:val="22"/>
          <w:lang w:eastAsia="en-US"/>
        </w:rPr>
      </w:pPr>
    </w:p>
    <w:p w14:paraId="3254A672" w14:textId="77777777" w:rsidR="00C95284" w:rsidRPr="00866282" w:rsidRDefault="00C95284" w:rsidP="00C95284">
      <w:pPr>
        <w:pStyle w:val="ListParagraph"/>
        <w:ind w:left="1627"/>
        <w:rPr>
          <w:rFonts w:ascii="Arial (W1)" w:hAnsi="Arial (W1)"/>
          <w:sz w:val="22"/>
          <w:lang w:eastAsia="en-US"/>
        </w:rPr>
      </w:pPr>
      <w:proofErr w:type="spellStart"/>
      <w:r>
        <w:rPr>
          <w:rFonts w:ascii="Arial (W1)" w:hAnsi="Arial (W1)"/>
          <w:sz w:val="22"/>
          <w:lang w:eastAsia="en-US"/>
        </w:rPr>
        <w:t>f</w:t>
      </w:r>
      <w:r w:rsidRPr="00866282">
        <w:rPr>
          <w:rFonts w:ascii="Arial (W1)" w:hAnsi="Arial (W1)"/>
          <w:sz w:val="22"/>
          <w:lang w:eastAsia="en-US"/>
        </w:rPr>
        <w:t>TQM</w:t>
      </w:r>
      <w:r w:rsidRPr="00894AE9">
        <w:rPr>
          <w:rFonts w:ascii="Arial (W1)" w:hAnsi="Arial (W1)"/>
          <w:sz w:val="22"/>
          <w:vertAlign w:val="subscript"/>
          <w:lang w:eastAsia="en-US"/>
        </w:rPr>
        <w:t>s</w:t>
      </w:r>
      <w:proofErr w:type="spellEnd"/>
      <w:r w:rsidRPr="00866282">
        <w:rPr>
          <w:rFonts w:ascii="Arial (W1)" w:hAnsi="Arial (W1)"/>
          <w:sz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00C95284">
      <w:pPr>
        <w:pStyle w:val="ListParagraph"/>
        <w:ind w:left="1627"/>
        <w:rPr>
          <w:rFonts w:ascii="Arial (W1)" w:hAnsi="Arial (W1)"/>
          <w:sz w:val="22"/>
          <w:lang w:eastAsia="en-US"/>
        </w:rPr>
      </w:pPr>
    </w:p>
    <w:p w14:paraId="3F0DEAFB" w14:textId="77777777" w:rsidR="00C95284" w:rsidRPr="0085208F" w:rsidRDefault="00C95284" w:rsidP="00C95284">
      <w:pPr>
        <w:pStyle w:val="ListParagraph"/>
        <w:ind w:left="1627"/>
        <w:rPr>
          <w:rFonts w:ascii="Arial (W1)" w:hAnsi="Arial (W1)"/>
          <w:sz w:val="22"/>
          <w:lang w:eastAsia="en-US"/>
        </w:rPr>
      </w:pPr>
      <w:proofErr w:type="spellStart"/>
      <w:r w:rsidRPr="00866282">
        <w:rPr>
          <w:rFonts w:ascii="Arial (W1)" w:hAnsi="Arial (W1)"/>
          <w:sz w:val="22"/>
          <w:lang w:eastAsia="en-US"/>
        </w:rPr>
        <w:t>fSGQM</w:t>
      </w:r>
      <w:r w:rsidRPr="00894AE9">
        <w:rPr>
          <w:rFonts w:ascii="Arial (W1)" w:hAnsi="Arial (W1)"/>
          <w:sz w:val="22"/>
          <w:vertAlign w:val="subscript"/>
          <w:lang w:eastAsia="en-US"/>
        </w:rPr>
        <w:t>s</w:t>
      </w:r>
      <w:proofErr w:type="spellEnd"/>
      <w:r w:rsidRPr="00866282">
        <w:rPr>
          <w:rFonts w:ascii="Arial (W1)" w:hAnsi="Arial (W1)"/>
          <w:sz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77777777" w:rsidR="00C95284" w:rsidRPr="0085208F" w:rsidRDefault="00C95284" w:rsidP="007D27B2">
      <w:pPr>
        <w:pStyle w:val="ListParagraph"/>
        <w:numPr>
          <w:ilvl w:val="0"/>
          <w:numId w:val="79"/>
        </w:numPr>
        <w:rPr>
          <w:rFonts w:ascii="Arial (W1)" w:hAnsi="Arial (W1)"/>
          <w:sz w:val="22"/>
          <w:lang w:eastAsia="en-US"/>
        </w:rPr>
      </w:pPr>
      <w:r w:rsidRPr="0085208F">
        <w:rPr>
          <w:rFonts w:ascii="Arial (W1)" w:hAnsi="Arial (W1)"/>
          <w:sz w:val="22"/>
          <w:lang w:eastAsia="en-US"/>
        </w:rPr>
        <w:t xml:space="preserve">Pursuant </w:t>
      </w:r>
      <w:r w:rsidRPr="00D66F37">
        <w:rPr>
          <w:rFonts w:ascii="Arial (W1)" w:hAnsi="Arial (W1)"/>
          <w:sz w:val="22"/>
          <w:lang w:eastAsia="en-US"/>
        </w:rPr>
        <w:t xml:space="preserve">to Paragraph 14.30.20, the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only covers costs for the remainder of the fixed Price Period. The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Working Capital Facility would be built back up in subsequent Fixed Price Periods, via the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Prices calculated for those Fixed Price Periods.</w:t>
      </w:r>
    </w:p>
    <w:p w14:paraId="3C3082E6" w14:textId="77777777" w:rsidR="00C95284" w:rsidRDefault="00C95284" w:rsidP="00C95284">
      <w:pPr>
        <w:pStyle w:val="1"/>
        <w:jc w:val="both"/>
      </w:pPr>
    </w:p>
    <w:p w14:paraId="2C1A9343" w14:textId="77777777" w:rsidR="00C95284" w:rsidRDefault="00C95284" w:rsidP="00C95284">
      <w:pPr>
        <w:pStyle w:val="Heading2"/>
      </w:pPr>
      <w:r>
        <w:t xml:space="preserve">Total </w:t>
      </w:r>
      <w:proofErr w:type="spellStart"/>
      <w:r>
        <w:t>BSUoS</w:t>
      </w:r>
      <w:proofErr w:type="spellEnd"/>
      <w:r>
        <w:t xml:space="preserve"> Costs (Internal + External) for each Settlement Day (</w:t>
      </w:r>
      <w:proofErr w:type="spellStart"/>
      <w:r>
        <w:t>BSUoSTOT</w:t>
      </w:r>
      <w:r>
        <w:rPr>
          <w:vertAlign w:val="subscript"/>
        </w:rPr>
        <w:t>d</w:t>
      </w:r>
      <w:proofErr w:type="spellEnd"/>
      <w:r>
        <w:t>)</w:t>
      </w:r>
    </w:p>
    <w:p w14:paraId="129045CA" w14:textId="77777777" w:rsidR="00C95284" w:rsidRDefault="00C95284" w:rsidP="00C95284">
      <w:pPr>
        <w:pStyle w:val="1"/>
        <w:jc w:val="both"/>
      </w:pPr>
    </w:p>
    <w:p w14:paraId="43D1FEB2" w14:textId="77777777" w:rsidR="00C95284" w:rsidRDefault="00C95284" w:rsidP="007D27B2">
      <w:pPr>
        <w:pStyle w:val="1"/>
        <w:numPr>
          <w:ilvl w:val="0"/>
          <w:numId w:val="79"/>
        </w:numPr>
        <w:jc w:val="both"/>
      </w:pPr>
      <w:r>
        <w:t xml:space="preserve">The </w:t>
      </w:r>
      <w:r w:rsidRPr="006461DD">
        <w:t xml:space="preserve">Total </w:t>
      </w:r>
      <w:proofErr w:type="spellStart"/>
      <w:r w:rsidRPr="006461DD">
        <w:t>BSUoS</w:t>
      </w:r>
      <w:proofErr w:type="spellEnd"/>
      <w:r w:rsidRPr="006461DD">
        <w:t xml:space="preserve"> costs for each Settlement Day (</w:t>
      </w:r>
      <w:proofErr w:type="spellStart"/>
      <w:r w:rsidRPr="006461DD">
        <w:t>BSUoSTOTd</w:t>
      </w:r>
      <w:proofErr w:type="spellEnd"/>
      <w:r w:rsidRPr="006461DD">
        <w:t xml:space="preserve">) are calculated by summing the External </w:t>
      </w:r>
      <w:proofErr w:type="spellStart"/>
      <w:r w:rsidRPr="006461DD">
        <w:t>BSUoS</w:t>
      </w:r>
      <w:proofErr w:type="spellEnd"/>
      <w:r w:rsidRPr="006461DD">
        <w:t xml:space="preserve"> Costs (</w:t>
      </w:r>
      <w:proofErr w:type="spellStart"/>
      <w:r w:rsidRPr="006461DD">
        <w:t>BSUoSEXTd</w:t>
      </w:r>
      <w:proofErr w:type="spellEnd"/>
      <w:r w:rsidRPr="006461DD">
        <w:t xml:space="preserve">) and Internal </w:t>
      </w:r>
      <w:proofErr w:type="spellStart"/>
      <w:r w:rsidRPr="006461DD">
        <w:t>BSUoS</w:t>
      </w:r>
      <w:proofErr w:type="spellEnd"/>
      <w:r w:rsidRPr="006461DD">
        <w:t xml:space="preserve"> Costs (</w:t>
      </w:r>
      <w:proofErr w:type="spellStart"/>
      <w:r w:rsidRPr="006461DD">
        <w:t>BSUoSINTd</w:t>
      </w:r>
      <w:proofErr w:type="spellEnd"/>
      <w:r w:rsidRPr="006461DD">
        <w:t>) for that Settlement Day d:</w:t>
      </w:r>
    </w:p>
    <w:p w14:paraId="6A24C1DC" w14:textId="77777777" w:rsidR="00C95284" w:rsidRDefault="00C95284" w:rsidP="00C95284">
      <w:pPr>
        <w:jc w:val="both"/>
      </w:pPr>
    </w:p>
    <w:p w14:paraId="1F2E14E7" w14:textId="00453EC1" w:rsidR="00C95284" w:rsidRDefault="008A41B4" w:rsidP="00C95284">
      <w:pPr>
        <w:jc w:val="center"/>
      </w:pPr>
      <w:r>
        <w:rPr>
          <w:noProof/>
          <w:position w:val="-14"/>
        </w:rPr>
        <w:drawing>
          <wp:inline distT="0" distB="0" distL="0" distR="0" wp14:anchorId="6A0AC42C" wp14:editId="0EA8E426">
            <wp:extent cx="2743200" cy="273685"/>
            <wp:effectExtent l="0" t="0" r="0" b="0"/>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08" cstate="print">
                      <a:extLst>
                        <a:ext uri="{28A0092B-C50C-407E-A947-70E740481C1C}">
                          <a14:useLocalDpi xmlns:a14="http://schemas.microsoft.com/office/drawing/2010/main" val="0"/>
                        </a:ext>
                      </a:extLst>
                    </a:blip>
                    <a:srcRect/>
                    <a:stretch>
                      <a:fillRect/>
                    </a:stretch>
                  </pic:blipFill>
                  <pic:spPr bwMode="auto">
                    <a:xfrm>
                      <a:off x="0" y="0"/>
                      <a:ext cx="2743200" cy="273685"/>
                    </a:xfrm>
                    <a:prstGeom prst="rect">
                      <a:avLst/>
                    </a:prstGeom>
                    <a:noFill/>
                    <a:ln>
                      <a:noFill/>
                    </a:ln>
                  </pic:spPr>
                </pic:pic>
              </a:graphicData>
            </a:graphic>
          </wp:inline>
        </w:drawing>
      </w:r>
    </w:p>
    <w:p w14:paraId="45E49EAF" w14:textId="77777777" w:rsidR="00C95284" w:rsidRPr="0085208F" w:rsidRDefault="00C95284" w:rsidP="00C95284">
      <w:pPr>
        <w:rPr>
          <w:lang w:eastAsia="en-US"/>
        </w:rPr>
      </w:pPr>
    </w:p>
    <w:p w14:paraId="6EA88553" w14:textId="77777777" w:rsidR="00C95284" w:rsidRDefault="00C95284" w:rsidP="00C95284">
      <w:pPr>
        <w:pStyle w:val="Heading2"/>
      </w:pPr>
      <w:r>
        <w:t xml:space="preserve">External </w:t>
      </w:r>
      <w:proofErr w:type="spellStart"/>
      <w:r>
        <w:t>BSUoS</w:t>
      </w:r>
      <w:proofErr w:type="spellEnd"/>
      <w:r>
        <w:t xml:space="preserve"> Costs for each Settlement Day (</w:t>
      </w:r>
      <w:proofErr w:type="spellStart"/>
      <w:r>
        <w:t>BSUoSEXT</w:t>
      </w:r>
      <w:r>
        <w:rPr>
          <w:vertAlign w:val="subscript"/>
        </w:rPr>
        <w:t>jd</w:t>
      </w:r>
      <w:proofErr w:type="spellEnd"/>
      <w:r>
        <w:t>)</w:t>
      </w:r>
    </w:p>
    <w:p w14:paraId="520FB49E" w14:textId="77777777" w:rsidR="00C95284" w:rsidRDefault="00C95284" w:rsidP="00C95284">
      <w:pPr>
        <w:pStyle w:val="1"/>
        <w:jc w:val="both"/>
      </w:pPr>
    </w:p>
    <w:p w14:paraId="3F90E7CB" w14:textId="77777777" w:rsidR="00C95284" w:rsidRDefault="00C95284" w:rsidP="007D27B2">
      <w:pPr>
        <w:pStyle w:val="1"/>
        <w:numPr>
          <w:ilvl w:val="0"/>
          <w:numId w:val="79"/>
        </w:numPr>
        <w:jc w:val="both"/>
      </w:pPr>
      <w:r>
        <w:t xml:space="preserve">The External </w:t>
      </w:r>
      <w:proofErr w:type="spellStart"/>
      <w:r>
        <w:t>BSUoS</w:t>
      </w:r>
      <w:proofErr w:type="spellEnd"/>
      <w:r>
        <w:t xml:space="preserve"> Costs for each Settlement Day (</w:t>
      </w:r>
      <w:proofErr w:type="spellStart"/>
      <w:r>
        <w:t>BSUoSEXT</w:t>
      </w:r>
      <w:r>
        <w:rPr>
          <w:vertAlign w:val="subscript"/>
        </w:rPr>
        <w:t>jd</w:t>
      </w:r>
      <w:proofErr w:type="spellEnd"/>
      <w:r>
        <w:t>) are calculated by adding up each Settlement Period System Operator BM Cash Flow (</w:t>
      </w:r>
      <w:proofErr w:type="spellStart"/>
      <w:r>
        <w:t>CSOBM</w:t>
      </w:r>
      <w:r>
        <w:rPr>
          <w:vertAlign w:val="subscript"/>
        </w:rPr>
        <w:t>j</w:t>
      </w:r>
      <w:proofErr w:type="spellEnd"/>
      <w:r>
        <w:t>) and Balancing Service Variable Contract Cost (</w:t>
      </w:r>
      <w:proofErr w:type="spellStart"/>
      <w:r>
        <w:t>BSCCV</w:t>
      </w:r>
      <w:r>
        <w:rPr>
          <w:vertAlign w:val="subscript"/>
        </w:rPr>
        <w:t>jd</w:t>
      </w:r>
      <w:proofErr w:type="spellEnd"/>
      <w:r>
        <w:t xml:space="preserve">), </w:t>
      </w:r>
      <w:proofErr w:type="spellStart"/>
      <w:r w:rsidRPr="006F2B80">
        <w:t>BSUoSCOVID</w:t>
      </w:r>
      <w:r w:rsidRPr="0085208F">
        <w:rPr>
          <w:vertAlign w:val="subscript"/>
          <w:lang w:val="en-US"/>
        </w:rPr>
        <w:t>jd</w:t>
      </w:r>
      <w:proofErr w:type="spellEnd"/>
      <w:r w:rsidRPr="0085208F">
        <w:rPr>
          <w:lang w:val="en-US"/>
        </w:rPr>
        <w:t>,</w:t>
      </w:r>
      <w:r w:rsidRPr="006461DD">
        <w:t xml:space="preserve"> </w:t>
      </w:r>
      <w:r w:rsidRPr="006461DD">
        <w:rPr>
          <w:lang w:val="en-US"/>
        </w:rPr>
        <w:t xml:space="preserve">for each Settlement Period j, </w:t>
      </w:r>
      <w:r w:rsidRPr="006F2B80">
        <w:t xml:space="preserve">and </w:t>
      </w:r>
      <w:r>
        <w:t>then adding</w:t>
      </w:r>
      <w:r w:rsidRPr="006F2B80">
        <w:t xml:space="preserve"> the daily elements</w:t>
      </w:r>
      <w:r>
        <w:t xml:space="preserve">: </w:t>
      </w:r>
    </w:p>
    <w:p w14:paraId="0DF33B78" w14:textId="017E73A3" w:rsidR="009C285C" w:rsidRDefault="009C285C" w:rsidP="00082F88">
      <w:pPr>
        <w:pStyle w:val="1"/>
        <w:ind w:left="1627"/>
        <w:jc w:val="both"/>
      </w:pPr>
      <w:proofErr w:type="spellStart"/>
      <w:r>
        <w:t>BSUoS</w:t>
      </w:r>
      <w:r w:rsidR="00082F88">
        <w:t>EXT</w:t>
      </w:r>
      <w:r w:rsidR="00082F88" w:rsidRPr="00082F88">
        <w:rPr>
          <w:vertAlign w:val="subscript"/>
        </w:rPr>
        <w:t>d</w:t>
      </w:r>
      <w:proofErr w:type="spellEnd"/>
      <w:r w:rsidR="00082F88">
        <w:rPr>
          <w:vertAlign w:val="subscript"/>
        </w:rPr>
        <w:t xml:space="preserve">  </w:t>
      </w:r>
      <w:r w:rsidR="00082F88">
        <w:t>=</w:t>
      </w:r>
      <w:r w:rsidR="00584CA2">
        <w:t xml:space="preserve"> </w:t>
      </w:r>
      <w:r w:rsidR="00080873" w:rsidRPr="00034153">
        <w:rPr>
          <w:rFonts w:ascii="Arial" w:hAnsi="Arial" w:cs="Arial"/>
          <w:sz w:val="46"/>
          <w:szCs w:val="46"/>
        </w:rPr>
        <w:t>∑</w:t>
      </w:r>
      <w:proofErr w:type="spellStart"/>
      <w:r w:rsidR="00034153" w:rsidRPr="00397427">
        <w:rPr>
          <w:sz w:val="26"/>
          <w:szCs w:val="26"/>
          <w:vertAlign w:val="subscript"/>
        </w:rPr>
        <w:t>j</w:t>
      </w:r>
      <w:r w:rsidR="00432074" w:rsidRPr="00432074">
        <w:rPr>
          <w:rFonts w:ascii="Cambria Math" w:hAnsi="Cambria Math" w:cs="Cambria Math"/>
          <w:sz w:val="26"/>
          <w:szCs w:val="26"/>
          <w:vertAlign w:val="subscript"/>
        </w:rPr>
        <w:t>∈</w:t>
      </w:r>
      <w:r w:rsidR="00584370" w:rsidRPr="00397427">
        <w:rPr>
          <w:sz w:val="26"/>
          <w:szCs w:val="26"/>
          <w:vertAlign w:val="subscript"/>
        </w:rPr>
        <w:t>d</w:t>
      </w:r>
      <w:proofErr w:type="spellEnd"/>
      <w:r w:rsidR="00584370">
        <w:t xml:space="preserve"> (</w:t>
      </w:r>
      <w:proofErr w:type="spellStart"/>
      <w:r w:rsidR="00584370">
        <w:t>C</w:t>
      </w:r>
      <w:r w:rsidR="00F71176">
        <w:t>S</w:t>
      </w:r>
      <w:r w:rsidR="00584370">
        <w:t>OBM</w:t>
      </w:r>
      <w:r w:rsidR="00584370" w:rsidRPr="00034153">
        <w:rPr>
          <w:vertAlign w:val="subscript"/>
        </w:rPr>
        <w:t>jd</w:t>
      </w:r>
      <w:proofErr w:type="spellEnd"/>
      <w:r w:rsidR="00584370">
        <w:t xml:space="preserve"> + </w:t>
      </w:r>
      <w:proofErr w:type="spellStart"/>
      <w:r w:rsidR="00584370">
        <w:t>BSCCV</w:t>
      </w:r>
      <w:r w:rsidR="00584370" w:rsidRPr="00034153">
        <w:rPr>
          <w:vertAlign w:val="subscript"/>
        </w:rPr>
        <w:t>jd</w:t>
      </w:r>
      <w:proofErr w:type="spellEnd"/>
      <w:r w:rsidR="00584370">
        <w:t>) + [</w:t>
      </w:r>
      <w:proofErr w:type="spellStart"/>
      <w:r w:rsidR="00584370">
        <w:t>BSCCA</w:t>
      </w:r>
      <w:r w:rsidR="00584370" w:rsidRPr="00034153">
        <w:rPr>
          <w:vertAlign w:val="subscript"/>
        </w:rPr>
        <w:t>d</w:t>
      </w:r>
      <w:proofErr w:type="spellEnd"/>
      <w:r w:rsidR="00584370">
        <w:t xml:space="preserve"> + </w:t>
      </w:r>
      <w:proofErr w:type="spellStart"/>
      <w:r w:rsidR="00584370">
        <w:t>TotAd</w:t>
      </w:r>
      <w:r w:rsidR="004300B2">
        <w:t>j</w:t>
      </w:r>
      <w:r w:rsidR="00584370" w:rsidRPr="00034153">
        <w:rPr>
          <w:vertAlign w:val="subscript"/>
        </w:rPr>
        <w:t>jd</w:t>
      </w:r>
      <w:proofErr w:type="spellEnd"/>
      <w:r w:rsidR="00584370">
        <w:t xml:space="preserve"> – </w:t>
      </w:r>
      <w:proofErr w:type="spellStart"/>
      <w:r w:rsidR="00584370">
        <w:t>O</w:t>
      </w:r>
      <w:r w:rsidR="00034153">
        <w:t>M</w:t>
      </w:r>
      <w:r w:rsidR="00584370" w:rsidRPr="00034153">
        <w:rPr>
          <w:vertAlign w:val="subscript"/>
        </w:rPr>
        <w:t>d</w:t>
      </w:r>
      <w:proofErr w:type="spellEnd"/>
      <w:r w:rsidR="00584370">
        <w:t xml:space="preserve"> + </w:t>
      </w:r>
      <w:proofErr w:type="spellStart"/>
      <w:r w:rsidR="0073672A">
        <w:t>SRC</w:t>
      </w:r>
      <w:r w:rsidR="00584370" w:rsidRPr="00034153">
        <w:rPr>
          <w:vertAlign w:val="subscript"/>
        </w:rPr>
        <w:t>d</w:t>
      </w:r>
      <w:proofErr w:type="spellEnd"/>
      <w:r w:rsidR="00FF6F52">
        <w:t xml:space="preserve"> + </w:t>
      </w:r>
      <w:proofErr w:type="spellStart"/>
      <w:r w:rsidR="00FF6F52">
        <w:t>SOTOC</w:t>
      </w:r>
      <w:r w:rsidR="00FF6F52" w:rsidRPr="00034153">
        <w:rPr>
          <w:vertAlign w:val="subscript"/>
        </w:rPr>
        <w:t>d</w:t>
      </w:r>
      <w:proofErr w:type="spellEnd"/>
      <w:r w:rsidR="00FF6F52">
        <w:t xml:space="preserve">  + </w:t>
      </w:r>
      <w:proofErr w:type="spellStart"/>
      <w:r w:rsidR="00FF6F52">
        <w:t>LOCTRU</w:t>
      </w:r>
      <w:r w:rsidR="00FF6F52" w:rsidRPr="00034153">
        <w:rPr>
          <w:vertAlign w:val="subscript"/>
        </w:rPr>
        <w:t>d</w:t>
      </w:r>
      <w:proofErr w:type="spellEnd"/>
      <w:r w:rsidR="00FF6F52">
        <w:t xml:space="preserve"> + </w:t>
      </w:r>
      <w:proofErr w:type="spellStart"/>
      <w:r w:rsidR="00FF6F52">
        <w:t>BSUoSCOVID</w:t>
      </w:r>
      <w:r w:rsidR="00FF6F52" w:rsidRPr="006A5CC8">
        <w:rPr>
          <w:vertAlign w:val="subscript"/>
        </w:rPr>
        <w:t>d</w:t>
      </w:r>
      <w:proofErr w:type="spellEnd"/>
      <w:r w:rsidR="00FF6F52">
        <w:t>]</w:t>
      </w:r>
    </w:p>
    <w:p w14:paraId="6982BDB5" w14:textId="77777777" w:rsidR="00FF6F52" w:rsidRDefault="00FF6F52" w:rsidP="00082F88">
      <w:pPr>
        <w:pStyle w:val="1"/>
        <w:ind w:left="1627"/>
        <w:jc w:val="both"/>
      </w:pPr>
    </w:p>
    <w:p w14:paraId="2E3EE334" w14:textId="77777777" w:rsidR="00D34926" w:rsidRPr="006F2B80" w:rsidRDefault="00D34926" w:rsidP="00C95284">
      <w:pPr>
        <w:pStyle w:val="1"/>
        <w:ind w:left="1627"/>
        <w:jc w:val="both"/>
      </w:pPr>
    </w:p>
    <w:p w14:paraId="735A1276" w14:textId="77777777" w:rsidR="00C95284" w:rsidRPr="0085208F" w:rsidRDefault="00C95284" w:rsidP="00C95284">
      <w:pPr>
        <w:pStyle w:val="1"/>
        <w:ind w:left="1627"/>
        <w:jc w:val="both"/>
      </w:pPr>
      <w:r w:rsidRPr="0085208F">
        <w:t xml:space="preserve">Where </w:t>
      </w:r>
      <w:proofErr w:type="spellStart"/>
      <w:r w:rsidRPr="0085208F">
        <w:t>BSUoSCOVID</w:t>
      </w:r>
      <w:r w:rsidRPr="0085208F">
        <w:rPr>
          <w:vertAlign w:val="subscript"/>
        </w:rPr>
        <w:t>jd</w:t>
      </w:r>
      <w:proofErr w:type="spellEnd"/>
      <w:r w:rsidRPr="0085208F">
        <w:t xml:space="preserve"> is the cumulative total Covid Cost of the Covid Support Scheme incurred in 2020-2021 (including any administrative or financing cost borne by </w:t>
      </w:r>
      <w:r w:rsidRPr="0085208F">
        <w:rPr>
          <w:b/>
          <w:bCs/>
        </w:rPr>
        <w:t>The Company</w:t>
      </w:r>
      <w:r w:rsidRPr="0085208F">
        <w:t xml:space="preserve">, as agreed by The Authority) recovered equally from each Settlement Period in the Financial Year 2021-2022. </w:t>
      </w:r>
    </w:p>
    <w:p w14:paraId="61833386" w14:textId="77777777" w:rsidR="00C95284" w:rsidRDefault="00C95284" w:rsidP="00461271">
      <w:pPr>
        <w:rPr>
          <w:lang w:eastAsia="en-US"/>
        </w:rPr>
      </w:pPr>
    </w:p>
    <w:p w14:paraId="1192BDF6" w14:textId="6B26D40F" w:rsidR="004F6CD4" w:rsidRDefault="004F6CD4" w:rsidP="007359BF">
      <w:pPr>
        <w:pStyle w:val="1"/>
        <w:ind w:left="1627"/>
        <w:jc w:val="both"/>
      </w:pPr>
      <w:proofErr w:type="spellStart"/>
      <w:r>
        <w:t>BSUoSEXT</w:t>
      </w:r>
      <w:r w:rsidR="00953DAE" w:rsidRPr="00CA6350">
        <w:rPr>
          <w:vertAlign w:val="subscript"/>
        </w:rPr>
        <w:t>j</w:t>
      </w:r>
      <w:r w:rsidRPr="00082F88">
        <w:rPr>
          <w:vertAlign w:val="subscript"/>
        </w:rPr>
        <w:t>d</w:t>
      </w:r>
      <w:proofErr w:type="spellEnd"/>
      <w:r>
        <w:rPr>
          <w:vertAlign w:val="subscript"/>
        </w:rPr>
        <w:t xml:space="preserve">  </w:t>
      </w:r>
      <w:r>
        <w:t xml:space="preserve">= </w:t>
      </w:r>
      <w:proofErr w:type="spellStart"/>
      <w:r>
        <w:t>CSOBM</w:t>
      </w:r>
      <w:r w:rsidRPr="00034153">
        <w:rPr>
          <w:vertAlign w:val="subscript"/>
        </w:rPr>
        <w:t>jd</w:t>
      </w:r>
      <w:proofErr w:type="spellEnd"/>
      <w:r>
        <w:t xml:space="preserve"> + </w:t>
      </w:r>
      <w:proofErr w:type="spellStart"/>
      <w:r>
        <w:t>BSCCV</w:t>
      </w:r>
      <w:r w:rsidRPr="00034153">
        <w:rPr>
          <w:vertAlign w:val="subscript"/>
        </w:rPr>
        <w:t>jd</w:t>
      </w:r>
      <w:proofErr w:type="spellEnd"/>
      <w:r>
        <w:t xml:space="preserve"> + </w:t>
      </w:r>
      <w:proofErr w:type="spellStart"/>
      <w:r w:rsidR="00C161D6">
        <w:t>BSUoSCOVID</w:t>
      </w:r>
      <w:r w:rsidR="00C161D6" w:rsidRPr="00C161D6">
        <w:rPr>
          <w:vertAlign w:val="subscript"/>
        </w:rPr>
        <w:t>j</w:t>
      </w:r>
      <w:r w:rsidR="00C161D6" w:rsidRPr="006A5CC8">
        <w:rPr>
          <w:vertAlign w:val="subscript"/>
        </w:rPr>
        <w:t>d</w:t>
      </w:r>
      <w:proofErr w:type="spellEnd"/>
      <w:r w:rsidR="004300B2">
        <w:rPr>
          <w:vertAlign w:val="subscript"/>
        </w:rPr>
        <w:t xml:space="preserve"> </w:t>
      </w:r>
      <w:r w:rsidR="004300B2">
        <w:t xml:space="preserve">+ </w:t>
      </w:r>
      <w:r>
        <w:t>[</w:t>
      </w:r>
      <w:r w:rsidR="004300B2">
        <w:t xml:space="preserve"> (</w:t>
      </w:r>
      <w:proofErr w:type="spellStart"/>
      <w:r>
        <w:t>BSCCA</w:t>
      </w:r>
      <w:r w:rsidRPr="00034153">
        <w:rPr>
          <w:vertAlign w:val="subscript"/>
        </w:rPr>
        <w:t>d</w:t>
      </w:r>
      <w:proofErr w:type="spellEnd"/>
      <w:r>
        <w:t xml:space="preserve"> + </w:t>
      </w:r>
      <w:proofErr w:type="spellStart"/>
      <w:r>
        <w:t>TotAd</w:t>
      </w:r>
      <w:r w:rsidR="004300B2">
        <w:t>j</w:t>
      </w:r>
      <w:r w:rsidRPr="00034153">
        <w:rPr>
          <w:vertAlign w:val="subscript"/>
        </w:rPr>
        <w:t>d</w:t>
      </w:r>
      <w:proofErr w:type="spellEnd"/>
      <w:r>
        <w:t xml:space="preserve"> – </w:t>
      </w:r>
      <w:proofErr w:type="spellStart"/>
      <w:r>
        <w:t>OM</w:t>
      </w:r>
      <w:r w:rsidRPr="00034153">
        <w:rPr>
          <w:vertAlign w:val="subscript"/>
        </w:rPr>
        <w:t>d</w:t>
      </w:r>
      <w:proofErr w:type="spellEnd"/>
      <w:r>
        <w:t xml:space="preserve"> + </w:t>
      </w:r>
      <w:proofErr w:type="spellStart"/>
      <w:r>
        <w:t>SRC</w:t>
      </w:r>
      <w:r w:rsidRPr="00034153">
        <w:rPr>
          <w:vertAlign w:val="subscript"/>
        </w:rPr>
        <w:t>d</w:t>
      </w:r>
      <w:proofErr w:type="spellEnd"/>
      <w:r>
        <w:t xml:space="preserve"> + </w:t>
      </w:r>
      <w:proofErr w:type="spellStart"/>
      <w:r>
        <w:t>SOTOC</w:t>
      </w:r>
      <w:r w:rsidRPr="00034153">
        <w:rPr>
          <w:vertAlign w:val="subscript"/>
        </w:rPr>
        <w:t>d</w:t>
      </w:r>
      <w:proofErr w:type="spellEnd"/>
      <w:r>
        <w:t xml:space="preserve">  + </w:t>
      </w:r>
      <w:proofErr w:type="spellStart"/>
      <w:r>
        <w:t>LOCTRU</w:t>
      </w:r>
      <w:r w:rsidRPr="00034153">
        <w:rPr>
          <w:vertAlign w:val="subscript"/>
        </w:rPr>
        <w:t>d</w:t>
      </w:r>
      <w:proofErr w:type="spellEnd"/>
      <w:r w:rsidR="00BD5A63">
        <w:t>) * (</w:t>
      </w:r>
      <w:proofErr w:type="spellStart"/>
      <w:r w:rsidR="00BD5A63">
        <w:t>TQM</w:t>
      </w:r>
      <w:r w:rsidR="00BD5A63" w:rsidRPr="00434CF7">
        <w:rPr>
          <w:vertAlign w:val="subscript"/>
        </w:rPr>
        <w:t>ijd</w:t>
      </w:r>
      <w:proofErr w:type="spellEnd"/>
      <w:r w:rsidR="00BD5A63">
        <w:t xml:space="preserve"> + </w:t>
      </w:r>
      <w:proofErr w:type="spellStart"/>
      <w:r w:rsidR="00BD5A63">
        <w:t>SGQM</w:t>
      </w:r>
      <w:r w:rsidR="00BD5A63" w:rsidRPr="00434CF7">
        <w:rPr>
          <w:vertAlign w:val="subscript"/>
        </w:rPr>
        <w:t>ijd</w:t>
      </w:r>
      <w:proofErr w:type="spellEnd"/>
      <w:r w:rsidR="00BD5A63">
        <w:t>)</w:t>
      </w:r>
      <w:r w:rsidR="007359BF">
        <w:t xml:space="preserve"> </w:t>
      </w:r>
      <w:r w:rsidR="00BD5A63">
        <w:t>/</w:t>
      </w:r>
      <w:r w:rsidR="007359BF">
        <w:t xml:space="preserve"> </w:t>
      </w:r>
      <w:r w:rsidR="007359BF" w:rsidRPr="00034153">
        <w:rPr>
          <w:rFonts w:ascii="Arial" w:hAnsi="Arial" w:cs="Arial"/>
          <w:sz w:val="46"/>
          <w:szCs w:val="46"/>
        </w:rPr>
        <w:t>∑</w:t>
      </w:r>
      <w:proofErr w:type="spellStart"/>
      <w:r w:rsidR="007359BF" w:rsidRPr="00397427">
        <w:rPr>
          <w:sz w:val="26"/>
          <w:szCs w:val="26"/>
          <w:vertAlign w:val="subscript"/>
        </w:rPr>
        <w:t>j</w:t>
      </w:r>
      <w:r w:rsidR="007359BF" w:rsidRPr="00432074">
        <w:rPr>
          <w:rFonts w:ascii="Cambria Math" w:hAnsi="Cambria Math" w:cs="Cambria Math"/>
          <w:sz w:val="26"/>
          <w:szCs w:val="26"/>
          <w:vertAlign w:val="subscript"/>
        </w:rPr>
        <w:t>∈</w:t>
      </w:r>
      <w:r w:rsidR="007359BF" w:rsidRPr="00397427">
        <w:rPr>
          <w:sz w:val="26"/>
          <w:szCs w:val="26"/>
          <w:vertAlign w:val="subscript"/>
        </w:rPr>
        <w:t>d</w:t>
      </w:r>
      <w:proofErr w:type="spellEnd"/>
      <w:r w:rsidR="007359BF">
        <w:rPr>
          <w:sz w:val="26"/>
          <w:szCs w:val="26"/>
          <w:vertAlign w:val="subscript"/>
        </w:rPr>
        <w:t xml:space="preserve"> </w:t>
      </w:r>
      <w:r w:rsidR="00434CF7">
        <w:t>(</w:t>
      </w:r>
      <w:proofErr w:type="spellStart"/>
      <w:r w:rsidR="00434CF7">
        <w:t>T</w:t>
      </w:r>
      <w:r w:rsidR="007359BF">
        <w:t>QM</w:t>
      </w:r>
      <w:r w:rsidR="00434CF7" w:rsidRPr="00434CF7">
        <w:rPr>
          <w:vertAlign w:val="subscript"/>
        </w:rPr>
        <w:t>ij</w:t>
      </w:r>
      <w:proofErr w:type="spellEnd"/>
      <w:r w:rsidR="00434CF7">
        <w:t xml:space="preserve"> + </w:t>
      </w:r>
      <w:proofErr w:type="spellStart"/>
      <w:r w:rsidR="00434CF7">
        <w:t>SGM</w:t>
      </w:r>
      <w:r w:rsidR="00434CF7" w:rsidRPr="00434CF7">
        <w:rPr>
          <w:vertAlign w:val="subscript"/>
        </w:rPr>
        <w:t>ij</w:t>
      </w:r>
      <w:proofErr w:type="spellEnd"/>
      <w:r w:rsidR="00434CF7">
        <w:t>)]</w:t>
      </w:r>
    </w:p>
    <w:p w14:paraId="44D90EE9" w14:textId="77777777" w:rsidR="004F6CD4" w:rsidRPr="006F2B80" w:rsidRDefault="004F6CD4" w:rsidP="00461271">
      <w:pPr>
        <w:rPr>
          <w:lang w:eastAsia="en-US"/>
        </w:rPr>
      </w:pPr>
    </w:p>
    <w:p w14:paraId="015C82DC" w14:textId="4062D3A8" w:rsidR="00C95284" w:rsidRPr="00C95284" w:rsidRDefault="00C95284" w:rsidP="00CD5631">
      <w:pPr>
        <w:ind w:left="1440" w:firstLine="720"/>
      </w:pPr>
    </w:p>
    <w:p w14:paraId="5514E9F8" w14:textId="77777777" w:rsidR="00C95284" w:rsidRPr="006F2B80" w:rsidRDefault="00C95284" w:rsidP="00C95284">
      <w:pPr>
        <w:ind w:left="1627"/>
        <w:jc w:val="both"/>
        <w:rPr>
          <w:sz w:val="16"/>
          <w:szCs w:val="16"/>
        </w:rPr>
      </w:pPr>
      <w:r>
        <w:tab/>
      </w:r>
    </w:p>
    <w:p w14:paraId="1E60A3D7" w14:textId="77777777" w:rsidR="00C95284" w:rsidRPr="0085208F" w:rsidRDefault="00C95284" w:rsidP="00C95284">
      <w:pPr>
        <w:rPr>
          <w:lang w:eastAsia="en-US"/>
        </w:rPr>
      </w:pPr>
    </w:p>
    <w:p w14:paraId="7C7A3EC0" w14:textId="77777777" w:rsidR="00C95284" w:rsidRDefault="00C95284" w:rsidP="00C95284">
      <w:pPr>
        <w:pStyle w:val="Heading2"/>
      </w:pPr>
      <w:r w:rsidRPr="00217867">
        <w:t>Calculation of the daily External Incentive Payment (</w:t>
      </w:r>
      <w:proofErr w:type="spellStart"/>
      <w:r w:rsidRPr="00217867">
        <w:t>IncPayExtd</w:t>
      </w:r>
      <w:proofErr w:type="spellEnd"/>
      <w:r w:rsidRPr="00217867">
        <w:t>)</w:t>
      </w:r>
    </w:p>
    <w:p w14:paraId="78C64F2C" w14:textId="77777777" w:rsidR="00C95284" w:rsidRDefault="00C95284" w:rsidP="00461271">
      <w:pPr>
        <w:rPr>
          <w:lang w:eastAsia="en-US"/>
        </w:rPr>
      </w:pPr>
    </w:p>
    <w:p w14:paraId="6AD83BE6" w14:textId="77777777" w:rsidR="00C95284" w:rsidRPr="0085208F" w:rsidRDefault="00C95284" w:rsidP="00C95284">
      <w:pPr>
        <w:rPr>
          <w:lang w:eastAsia="en-US"/>
        </w:rPr>
      </w:pPr>
      <w:r>
        <w:rPr>
          <w:lang w:eastAsia="en-US"/>
        </w:rPr>
        <w:t>Not Used</w:t>
      </w:r>
    </w:p>
    <w:p w14:paraId="047EDC92" w14:textId="77777777" w:rsidR="00C95284" w:rsidRDefault="00C95284" w:rsidP="00C95284">
      <w:pPr>
        <w:pStyle w:val="Heading2"/>
      </w:pPr>
    </w:p>
    <w:p w14:paraId="11E083D1" w14:textId="77777777" w:rsidR="00C95284" w:rsidRDefault="00C95284" w:rsidP="00C95284">
      <w:pPr>
        <w:pStyle w:val="Heading2"/>
      </w:pPr>
      <w:r>
        <w:t xml:space="preserve">Internal </w:t>
      </w:r>
      <w:proofErr w:type="spellStart"/>
      <w:r>
        <w:t>BSUoS</w:t>
      </w:r>
      <w:proofErr w:type="spellEnd"/>
      <w:r>
        <w:t xml:space="preserve"> Charges for each Settlement Period (</w:t>
      </w:r>
      <w:proofErr w:type="spellStart"/>
      <w:r>
        <w:t>BSUoSINT</w:t>
      </w:r>
      <w:r>
        <w:rPr>
          <w:vertAlign w:val="subscript"/>
        </w:rPr>
        <w:t>jd</w:t>
      </w:r>
      <w:proofErr w:type="spellEnd"/>
      <w:r>
        <w:t>)</w:t>
      </w:r>
    </w:p>
    <w:p w14:paraId="6D2D93EF" w14:textId="77777777" w:rsidR="00C95284" w:rsidRDefault="00C95284" w:rsidP="00C95284">
      <w:pPr>
        <w:pStyle w:val="1"/>
        <w:jc w:val="both"/>
      </w:pPr>
    </w:p>
    <w:p w14:paraId="08911BB5" w14:textId="77777777" w:rsidR="00C95284" w:rsidRDefault="00C95284" w:rsidP="007D27B2">
      <w:pPr>
        <w:pStyle w:val="1"/>
        <w:numPr>
          <w:ilvl w:val="0"/>
          <w:numId w:val="79"/>
        </w:numPr>
        <w:jc w:val="both"/>
      </w:pPr>
      <w:r>
        <w:t xml:space="preserve">The Internal </w:t>
      </w:r>
      <w:proofErr w:type="spellStart"/>
      <w:r>
        <w:t>BSUoS</w:t>
      </w:r>
      <w:proofErr w:type="spellEnd"/>
      <w:r>
        <w:t xml:space="preserve"> Costs (</w:t>
      </w:r>
      <w:proofErr w:type="spellStart"/>
      <w:r>
        <w:t>BSUoSINT</w:t>
      </w:r>
      <w:r>
        <w:rPr>
          <w:vertAlign w:val="subscript"/>
        </w:rPr>
        <w:t>jd</w:t>
      </w:r>
      <w:proofErr w:type="spellEnd"/>
      <w:r>
        <w:t xml:space="preserve">) for each Settlement Day d are calculated by adding the incentivised and non-incentivised SO Internal Costs </w:t>
      </w:r>
      <w:r w:rsidRPr="00C47A5F">
        <w:t>(as determined in line with Transmission Licence Special Condition 4.1)</w:t>
      </w:r>
      <w:r>
        <w:t>:</w:t>
      </w:r>
    </w:p>
    <w:p w14:paraId="41E0A72D" w14:textId="77777777" w:rsidR="00C95284" w:rsidRDefault="00C95284" w:rsidP="00C95284">
      <w:pPr>
        <w:pStyle w:val="1"/>
        <w:ind w:left="1627"/>
        <w:jc w:val="both"/>
      </w:pPr>
    </w:p>
    <w:p w14:paraId="627A3A91" w14:textId="5576BCFF" w:rsidR="00C95284" w:rsidRPr="008A41B4" w:rsidRDefault="00EC1AE5" w:rsidP="00CD5631">
      <w:pPr>
        <w:ind w:left="2160" w:firstLine="720"/>
        <w:rPr>
          <w:lang w:val="fr-FR"/>
        </w:rPr>
      </w:pPr>
      <m:oMathPara>
        <m:oMath>
          <m:sSub>
            <m:sSubPr>
              <m:ctrlPr>
                <w:rPr>
                  <w:rFonts w:ascii="Cambria Math" w:hAnsi="Cambria Math"/>
                  <w:i/>
                  <w:lang w:eastAsia="en-US"/>
                </w:rPr>
              </m:ctrlPr>
            </m:sSubPr>
            <m:e>
              <m:r>
                <w:rPr>
                  <w:rFonts w:ascii="Cambria Math" w:hAnsi="Cambria Math"/>
                  <w:lang w:eastAsia="en-US"/>
                </w:rPr>
                <m:t>BSUoSINT</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ADJR</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SOLAR</m:t>
              </m:r>
            </m:e>
            <m:sub>
              <m:r>
                <w:rPr>
                  <w:rFonts w:ascii="Cambria Math" w:hAnsi="Cambria Math"/>
                  <w:lang w:eastAsia="en-US"/>
                </w:rPr>
                <m:t>d</m:t>
              </m:r>
            </m:sub>
          </m:sSub>
        </m:oMath>
      </m:oMathPara>
    </w:p>
    <w:p w14:paraId="0625C8FC" w14:textId="77777777" w:rsidR="00C95284" w:rsidRDefault="00C95284" w:rsidP="00C95284">
      <w:pPr>
        <w:pStyle w:val="1"/>
        <w:jc w:val="both"/>
      </w:pPr>
    </w:p>
    <w:p w14:paraId="729C2C22" w14:textId="77777777" w:rsidR="00C95284" w:rsidRDefault="00C95284" w:rsidP="00C95284">
      <w:pPr>
        <w:pStyle w:val="1"/>
        <w:jc w:val="both"/>
        <w:rPr>
          <w:b/>
          <w:color w:val="008080"/>
        </w:rPr>
      </w:pPr>
      <w:r>
        <w:rPr>
          <w:b/>
          <w:color w:val="008080"/>
        </w:rPr>
        <w:t>Covid-19 specific changes</w:t>
      </w:r>
    </w:p>
    <w:p w14:paraId="6C560438" w14:textId="77777777" w:rsidR="00C95284" w:rsidRDefault="00C95284" w:rsidP="00C95284">
      <w:pPr>
        <w:pStyle w:val="1"/>
        <w:ind w:left="1627"/>
        <w:jc w:val="both"/>
      </w:pPr>
    </w:p>
    <w:p w14:paraId="3AECB987" w14:textId="77777777" w:rsidR="00C95284" w:rsidRDefault="00C95284" w:rsidP="007D27B2">
      <w:pPr>
        <w:pStyle w:val="1"/>
        <w:numPr>
          <w:ilvl w:val="0"/>
          <w:numId w:val="79"/>
        </w:numPr>
        <w:jc w:val="both"/>
      </w:pPr>
      <w:r w:rsidRPr="00DD7DC6">
        <w:t xml:space="preserve">As a result of the Coronavirus-19 (Covid-19) pandemic, </w:t>
      </w:r>
      <w:r w:rsidRPr="0085208F">
        <w:rPr>
          <w:b/>
          <w:bCs/>
        </w:rPr>
        <w:t>The Company</w:t>
      </w:r>
      <w:r w:rsidRPr="00DD7DC6">
        <w:t xml:space="preserve"> will make specific and time-limited changes to the </w:t>
      </w:r>
      <w:proofErr w:type="spellStart"/>
      <w:r w:rsidRPr="00DD7DC6">
        <w:t>BSUoS</w:t>
      </w:r>
      <w:proofErr w:type="spellEnd"/>
      <w:r w:rsidRPr="00DD7DC6">
        <w:t xml:space="preserve"> methodology</w:t>
      </w:r>
      <w:r>
        <w:t xml:space="preserve"> in this Section 2</w:t>
      </w:r>
      <w:r w:rsidRPr="00DD7DC6">
        <w:t xml:space="preserve"> to support those Users identified in 14.29.4. This will consist of deferring </w:t>
      </w:r>
      <w:r>
        <w:t xml:space="preserve">the </w:t>
      </w:r>
      <w:proofErr w:type="spellStart"/>
      <w:r w:rsidRPr="00DD7DC6">
        <w:t>BSUoS</w:t>
      </w:r>
      <w:proofErr w:type="spellEnd"/>
      <w:r w:rsidRPr="00DD7DC6">
        <w:t xml:space="preserve"> costs associated with Covid-19 (“Covid Costs”) from the calculation in 14.3</w:t>
      </w:r>
      <w:r>
        <w:t>1</w:t>
      </w:r>
      <w:r w:rsidRPr="00DD7DC6">
        <w:t>.</w:t>
      </w:r>
      <w:r>
        <w:t>9</w:t>
      </w:r>
      <w:r w:rsidRPr="00DD7DC6">
        <w:t xml:space="preserve"> to a later date as described in</w:t>
      </w:r>
      <w:r>
        <w:t xml:space="preserve"> </w:t>
      </w:r>
      <w:r w:rsidRPr="009A6831">
        <w:t>14.3</w:t>
      </w:r>
      <w:r>
        <w:t>1</w:t>
      </w:r>
      <w:r w:rsidRPr="009A6831">
        <w:t>.</w:t>
      </w:r>
      <w:r>
        <w:t>15</w:t>
      </w:r>
      <w:r w:rsidRPr="009A6831">
        <w:t xml:space="preserve"> and 14.3</w:t>
      </w:r>
      <w:r>
        <w:t>1</w:t>
      </w:r>
      <w:r w:rsidRPr="009A6831">
        <w:t>.</w:t>
      </w:r>
      <w:r>
        <w:t>16 (the “Covid Support Scheme”).</w:t>
      </w:r>
    </w:p>
    <w:p w14:paraId="26963A26" w14:textId="77777777" w:rsidR="00C95284" w:rsidRDefault="00C95284" w:rsidP="00C95284">
      <w:pPr>
        <w:pStyle w:val="1"/>
        <w:ind w:left="1627"/>
        <w:jc w:val="both"/>
      </w:pPr>
    </w:p>
    <w:p w14:paraId="6C418FEE" w14:textId="77777777" w:rsidR="00C95284" w:rsidRDefault="00C95284" w:rsidP="007D27B2">
      <w:pPr>
        <w:pStyle w:val="1"/>
        <w:numPr>
          <w:ilvl w:val="0"/>
          <w:numId w:val="79"/>
        </w:numPr>
        <w:jc w:val="both"/>
      </w:pPr>
      <w:r>
        <w:t>Covid Costs shall be calculated as;</w:t>
      </w:r>
    </w:p>
    <w:p w14:paraId="2A3B8C48" w14:textId="77777777" w:rsidR="00C95284" w:rsidRDefault="00C95284" w:rsidP="00C95284">
      <w:pPr>
        <w:pStyle w:val="ListParagraph"/>
      </w:pPr>
    </w:p>
    <w:p w14:paraId="49817282" w14:textId="77777777" w:rsidR="00C95284" w:rsidRDefault="00C95284" w:rsidP="00C95284">
      <w:pPr>
        <w:pStyle w:val="1"/>
        <w:ind w:left="1627"/>
        <w:jc w:val="both"/>
      </w:pPr>
      <w:r>
        <w:t xml:space="preserve">If </w:t>
      </w:r>
      <w:r>
        <w:tab/>
      </w:r>
      <w:proofErr w:type="spellStart"/>
      <w:r w:rsidRPr="008F046F">
        <w:t>BSUoSTOT</w:t>
      </w:r>
      <w:r w:rsidRPr="00D0386B">
        <w:rPr>
          <w:vertAlign w:val="subscript"/>
        </w:rPr>
        <w:t>j</w:t>
      </w:r>
      <w:proofErr w:type="spellEnd"/>
      <w:r>
        <w:t xml:space="preserve"> &lt;= </w:t>
      </w:r>
      <w:proofErr w:type="spellStart"/>
      <w:r>
        <w:t>COVIDCAPTOT</w:t>
      </w:r>
      <w:r w:rsidRPr="00D0386B">
        <w:rPr>
          <w:vertAlign w:val="subscript"/>
        </w:rPr>
        <w:t>j</w:t>
      </w:r>
      <w:proofErr w:type="spellEnd"/>
      <w:r>
        <w:t xml:space="preserve">, then </w:t>
      </w:r>
      <w:proofErr w:type="spellStart"/>
      <w:r w:rsidRPr="008F046F">
        <w:t>BSUoSCOVID</w:t>
      </w:r>
      <w:r w:rsidRPr="00D0386B">
        <w:rPr>
          <w:vertAlign w:val="subscript"/>
        </w:rPr>
        <w:t>j</w:t>
      </w:r>
      <w:proofErr w:type="spellEnd"/>
      <w:r>
        <w:t xml:space="preserve"> = £0</w:t>
      </w:r>
    </w:p>
    <w:p w14:paraId="0612C297" w14:textId="77777777" w:rsidR="00C95284" w:rsidRDefault="00C95284" w:rsidP="00C95284">
      <w:pPr>
        <w:pStyle w:val="1"/>
        <w:ind w:left="1627"/>
        <w:jc w:val="both"/>
      </w:pPr>
      <w:r>
        <w:t xml:space="preserve">Or </w:t>
      </w:r>
      <w:r>
        <w:tab/>
      </w:r>
      <w:proofErr w:type="spellStart"/>
      <w:r w:rsidRPr="008F046F">
        <w:t>BSUoSTOT</w:t>
      </w:r>
      <w:r w:rsidRPr="00303CF9">
        <w:rPr>
          <w:vertAlign w:val="subscript"/>
        </w:rPr>
        <w:t>j</w:t>
      </w:r>
      <w:proofErr w:type="spellEnd"/>
      <w:r>
        <w:t xml:space="preserve"> &gt; </w:t>
      </w:r>
      <w:proofErr w:type="spellStart"/>
      <w:r>
        <w:t>COVIDCAPTOT</w:t>
      </w:r>
      <w:r w:rsidRPr="00D0386B">
        <w:rPr>
          <w:vertAlign w:val="subscript"/>
        </w:rPr>
        <w:t>j</w:t>
      </w:r>
      <w:proofErr w:type="spellEnd"/>
      <w:r>
        <w:t xml:space="preserve">, then </w:t>
      </w:r>
      <w:proofErr w:type="spellStart"/>
      <w:r w:rsidRPr="008F046F">
        <w:t>BSUoSCOVID</w:t>
      </w:r>
      <w:r w:rsidRPr="00303CF9">
        <w:rPr>
          <w:vertAlign w:val="subscript"/>
        </w:rPr>
        <w:t>j</w:t>
      </w:r>
      <w:proofErr w:type="spellEnd"/>
      <w:r>
        <w:t xml:space="preserve"> = </w:t>
      </w:r>
      <w:proofErr w:type="spellStart"/>
      <w:r w:rsidRPr="008F046F">
        <w:t>BSUoSTOT</w:t>
      </w:r>
      <w:r w:rsidRPr="00303CF9">
        <w:rPr>
          <w:vertAlign w:val="subscript"/>
        </w:rPr>
        <w:t>j</w:t>
      </w:r>
      <w:proofErr w:type="spellEnd"/>
      <w:r>
        <w:rPr>
          <w:vertAlign w:val="subscript"/>
        </w:rPr>
        <w:t xml:space="preserve"> </w:t>
      </w:r>
      <w:r w:rsidRPr="00D0386B">
        <w:t xml:space="preserve">- </w:t>
      </w:r>
      <w:proofErr w:type="spellStart"/>
      <w:r>
        <w:t>COVIDCAPTOT</w:t>
      </w:r>
      <w:r w:rsidRPr="00D0386B">
        <w:rPr>
          <w:vertAlign w:val="subscript"/>
        </w:rPr>
        <w:t>j</w:t>
      </w:r>
      <w:proofErr w:type="spellEnd"/>
    </w:p>
    <w:p w14:paraId="18BFDAC6" w14:textId="77777777" w:rsidR="00C95284" w:rsidRDefault="00C95284" w:rsidP="00C95284">
      <w:pPr>
        <w:pStyle w:val="1"/>
        <w:ind w:left="1627"/>
        <w:jc w:val="both"/>
      </w:pPr>
    </w:p>
    <w:p w14:paraId="13388F16" w14:textId="77777777" w:rsidR="00C95284" w:rsidRDefault="00C95284" w:rsidP="00C95284">
      <w:pPr>
        <w:pStyle w:val="1"/>
        <w:ind w:left="1627"/>
        <w:jc w:val="both"/>
      </w:pPr>
      <w:r>
        <w:t>Where;</w:t>
      </w:r>
    </w:p>
    <w:p w14:paraId="7BD5F875" w14:textId="77777777" w:rsidR="00C95284" w:rsidRDefault="00C95284" w:rsidP="00C95284">
      <w:pPr>
        <w:pStyle w:val="1"/>
        <w:ind w:left="1627"/>
        <w:jc w:val="both"/>
      </w:pPr>
    </w:p>
    <w:p w14:paraId="5AA9ACEB" w14:textId="77777777" w:rsidR="00C95284" w:rsidRDefault="00C95284" w:rsidP="00C95284">
      <w:pPr>
        <w:pStyle w:val="1"/>
        <w:ind w:left="1627"/>
        <w:jc w:val="both"/>
      </w:pPr>
      <w:r>
        <w:t>From 25</w:t>
      </w:r>
      <w:r w:rsidRPr="004C2CE9">
        <w:rPr>
          <w:vertAlign w:val="superscript"/>
        </w:rPr>
        <w:t>th</w:t>
      </w:r>
      <w:r>
        <w:t xml:space="preserve"> June 2020 until the </w:t>
      </w:r>
      <w:r w:rsidRPr="0085208F">
        <w:rPr>
          <w:b/>
          <w:bCs/>
        </w:rPr>
        <w:t>Business Day</w:t>
      </w:r>
      <w:r>
        <w:t xml:space="preserve"> after the Authority’s decision on CMP350, </w:t>
      </w:r>
      <w:proofErr w:type="spellStart"/>
      <w:r>
        <w:t>COVIDCAPTOT</w:t>
      </w:r>
      <w:r w:rsidRPr="00F56A6A">
        <w:rPr>
          <w:vertAlign w:val="subscript"/>
        </w:rPr>
        <w:t>j</w:t>
      </w:r>
      <w:proofErr w:type="spellEnd"/>
      <w:r>
        <w:t xml:space="preserve"> is calculated as;</w:t>
      </w:r>
    </w:p>
    <w:p w14:paraId="3A5B9C7F" w14:textId="77777777" w:rsidR="00C95284" w:rsidRDefault="00C95284" w:rsidP="00C95284">
      <w:pPr>
        <w:pStyle w:val="1"/>
        <w:ind w:left="1627"/>
        <w:jc w:val="both"/>
      </w:pPr>
    </w:p>
    <w:p w14:paraId="678F87E8" w14:textId="058BB00A" w:rsidR="00C95284" w:rsidRPr="008A41B4" w:rsidRDefault="008A41B4" w:rsidP="00C95284">
      <w:pPr>
        <w:pStyle w:val="1"/>
        <w:ind w:left="1627"/>
        <w:jc w:val="both"/>
      </w:pPr>
      <m:oMathPara>
        <m:oMath>
          <m:r>
            <w:rPr>
              <w:rFonts w:ascii="Cambria Math" w:hAnsi="Cambria Math"/>
            </w:rPr>
            <m:t xml:space="preserve">£15/MWh* </m:t>
          </m:r>
          <m:d>
            <m:dPr>
              <m:begChr m:val="{"/>
              <m:endChr m:val="}"/>
              <m:ctrlPr>
                <w:rPr>
                  <w:rFonts w:ascii="Cambria Math" w:eastAsia="Calibri" w:hAnsi="Cambria Math"/>
                  <w:i/>
                  <w:szCs w:val="22"/>
                </w:rPr>
              </m:ctrlPr>
            </m:dPr>
            <m:e>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r>
                <w:rPr>
                  <w:rFonts w:ascii="Cambria Math" w:hAnsi="Cambria Math"/>
                </w:rPr>
                <m:t>+</m:t>
              </m:r>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e>
          </m:d>
        </m:oMath>
      </m:oMathPara>
    </w:p>
    <w:p w14:paraId="085DABF9" w14:textId="77777777" w:rsidR="00C95284" w:rsidRDefault="00C95284" w:rsidP="00C95284">
      <w:pPr>
        <w:pStyle w:val="1"/>
        <w:ind w:left="1627"/>
        <w:jc w:val="both"/>
      </w:pPr>
    </w:p>
    <w:p w14:paraId="0C9B1706" w14:textId="77777777" w:rsidR="00C95284" w:rsidRDefault="00C95284" w:rsidP="00C95284">
      <w:pPr>
        <w:pStyle w:val="1"/>
        <w:ind w:left="1627"/>
        <w:jc w:val="both"/>
      </w:pPr>
      <w:r>
        <w:t>And</w:t>
      </w:r>
    </w:p>
    <w:p w14:paraId="34CEF10F" w14:textId="77777777" w:rsidR="00C95284" w:rsidRDefault="00C95284" w:rsidP="00C95284">
      <w:pPr>
        <w:pStyle w:val="1"/>
        <w:ind w:left="1627"/>
        <w:jc w:val="both"/>
      </w:pPr>
    </w:p>
    <w:p w14:paraId="0202A8EA" w14:textId="77777777" w:rsidR="00C95284" w:rsidRDefault="00C95284" w:rsidP="00C95284">
      <w:pPr>
        <w:pStyle w:val="1"/>
        <w:ind w:left="1627"/>
        <w:jc w:val="both"/>
      </w:pPr>
      <w:r>
        <w:t xml:space="preserve">From </w:t>
      </w:r>
      <w:r w:rsidRPr="00B11384">
        <w:t xml:space="preserve">the first Settlement Period of </w:t>
      </w:r>
      <w:r>
        <w:t xml:space="preserve">the </w:t>
      </w:r>
      <w:r w:rsidRPr="0085208F">
        <w:rPr>
          <w:b/>
          <w:bCs/>
        </w:rPr>
        <w:t>Business Day</w:t>
      </w:r>
      <w:r>
        <w:t xml:space="preserve"> after the Authority’s decision on CMP350 to the Covid Support Scheme End Date, </w:t>
      </w:r>
      <w:proofErr w:type="spellStart"/>
      <w:r>
        <w:t>COVIDCAPTOT</w:t>
      </w:r>
      <w:r w:rsidRPr="00F56A6A">
        <w:rPr>
          <w:vertAlign w:val="subscript"/>
        </w:rPr>
        <w:t>j</w:t>
      </w:r>
      <w:proofErr w:type="spellEnd"/>
      <w:r>
        <w:t xml:space="preserve"> is calculated as;</w:t>
      </w:r>
    </w:p>
    <w:p w14:paraId="3B16D207" w14:textId="77777777" w:rsidR="00C95284" w:rsidRDefault="00C95284" w:rsidP="00C95284">
      <w:pPr>
        <w:pStyle w:val="1"/>
        <w:ind w:left="1627"/>
        <w:jc w:val="both"/>
      </w:pPr>
    </w:p>
    <w:p w14:paraId="75843926" w14:textId="77777777" w:rsidR="00C95284" w:rsidRDefault="00C95284" w:rsidP="00C95284">
      <w:pPr>
        <w:pStyle w:val="1"/>
        <w:ind w:left="1627"/>
        <w:jc w:val="both"/>
      </w:pPr>
    </w:p>
    <w:p w14:paraId="6C915925" w14:textId="3F65F36F" w:rsidR="00C95284" w:rsidRPr="008A41B4" w:rsidRDefault="008A41B4" w:rsidP="00C95284">
      <w:pPr>
        <w:pStyle w:val="1"/>
        <w:ind w:left="1627"/>
        <w:jc w:val="both"/>
      </w:pPr>
      <m:oMathPara>
        <m:oMath>
          <m:r>
            <w:rPr>
              <w:rFonts w:ascii="Cambria Math" w:hAnsi="Cambria Math"/>
            </w:rPr>
            <m:t xml:space="preserve">£10/MWh* </m:t>
          </m:r>
          <m:d>
            <m:dPr>
              <m:begChr m:val="{"/>
              <m:endChr m:val="}"/>
              <m:ctrlPr>
                <w:rPr>
                  <w:rFonts w:ascii="Cambria Math" w:hAnsi="Cambria Math"/>
                  <w:i/>
                </w:rPr>
              </m:ctrlPr>
            </m:dPr>
            <m:e>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r>
                <w:rPr>
                  <w:rFonts w:ascii="Cambria Math" w:hAnsi="Cambria Math"/>
                </w:rPr>
                <m:t>+</m:t>
              </m:r>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e>
          </m:d>
        </m:oMath>
      </m:oMathPara>
    </w:p>
    <w:p w14:paraId="1F15C17A" w14:textId="77777777" w:rsidR="00C95284" w:rsidRDefault="00C95284" w:rsidP="00C95284">
      <w:pPr>
        <w:pStyle w:val="1"/>
        <w:ind w:left="1627"/>
        <w:jc w:val="both"/>
      </w:pPr>
    </w:p>
    <w:p w14:paraId="20AC217D" w14:textId="77777777" w:rsidR="00C95284" w:rsidRDefault="00C95284" w:rsidP="00C95284">
      <w:pPr>
        <w:pStyle w:val="1"/>
        <w:ind w:left="1627"/>
        <w:jc w:val="both"/>
      </w:pPr>
      <w:r>
        <w:t>where the Covid Support Scheme End Date shall be the earlier of:</w:t>
      </w:r>
    </w:p>
    <w:p w14:paraId="068D8CC9" w14:textId="77777777" w:rsidR="00C95284" w:rsidRDefault="00C95284" w:rsidP="007D27B2">
      <w:pPr>
        <w:pStyle w:val="1"/>
        <w:numPr>
          <w:ilvl w:val="0"/>
          <w:numId w:val="124"/>
        </w:numPr>
        <w:jc w:val="both"/>
      </w:pPr>
      <w:r>
        <w:t>The 25th October 2020, or,</w:t>
      </w:r>
    </w:p>
    <w:p w14:paraId="7F5E9C5C" w14:textId="77777777" w:rsidR="00C95284" w:rsidRDefault="00C95284" w:rsidP="007D27B2">
      <w:pPr>
        <w:pStyle w:val="1"/>
        <w:numPr>
          <w:ilvl w:val="0"/>
          <w:numId w:val="124"/>
        </w:numPr>
        <w:jc w:val="both"/>
      </w:pPr>
      <w:r>
        <w:t xml:space="preserve">The day as advised by </w:t>
      </w:r>
      <w:r w:rsidRPr="0085208F">
        <w:rPr>
          <w:b/>
          <w:bCs/>
        </w:rPr>
        <w:t>The Company</w:t>
      </w:r>
      <w:r>
        <w:t xml:space="preserve"> as described in 14.31.17</w:t>
      </w:r>
    </w:p>
    <w:p w14:paraId="6BA16F1A" w14:textId="77777777" w:rsidR="00C95284" w:rsidRDefault="00C95284" w:rsidP="00C95284">
      <w:pPr>
        <w:pStyle w:val="1"/>
        <w:ind w:left="1627"/>
        <w:jc w:val="both"/>
      </w:pPr>
    </w:p>
    <w:p w14:paraId="2B30380D" w14:textId="77777777" w:rsidR="00C95284" w:rsidRDefault="00C95284" w:rsidP="007D27B2">
      <w:pPr>
        <w:pStyle w:val="1"/>
        <w:numPr>
          <w:ilvl w:val="0"/>
          <w:numId w:val="79"/>
        </w:numPr>
        <w:jc w:val="both"/>
      </w:pPr>
      <w:r w:rsidRPr="00D13368">
        <w:t xml:space="preserve">Between </w:t>
      </w:r>
      <w:r>
        <w:t xml:space="preserve">2 </w:t>
      </w:r>
      <w:r w:rsidRPr="0085208F">
        <w:rPr>
          <w:b/>
          <w:bCs/>
        </w:rPr>
        <w:t>Business Days</w:t>
      </w:r>
      <w:r>
        <w:t xml:space="preserve"> from The Authority’s decision on CMP345</w:t>
      </w:r>
      <w:r w:rsidRPr="00D13368">
        <w:t xml:space="preserve"> and</w:t>
      </w:r>
      <w:r>
        <w:t xml:space="preserve"> the Covid Support Scheme End Date</w:t>
      </w:r>
      <w:r w:rsidRPr="00D13368">
        <w:t>, the</w:t>
      </w:r>
      <w:r w:rsidRPr="00DD7DC6">
        <w:t xml:space="preserve"> formula in 14.30.</w:t>
      </w:r>
      <w:r>
        <w:t>7</w:t>
      </w:r>
      <w:r w:rsidRPr="00DD7DC6">
        <w:t xml:space="preserve"> shall be updated so that</w:t>
      </w:r>
      <w:r>
        <w:t xml:space="preserve"> Covid Costs (</w:t>
      </w:r>
      <w:proofErr w:type="spellStart"/>
      <w:r>
        <w:t>BSUoSCOVID</w:t>
      </w:r>
      <w:r w:rsidRPr="009A6831">
        <w:rPr>
          <w:vertAlign w:val="subscript"/>
        </w:rPr>
        <w:t>jd</w:t>
      </w:r>
      <w:proofErr w:type="spellEnd"/>
      <w:r>
        <w:t xml:space="preserve">) for Settlement Period j in </w:t>
      </w:r>
      <w:r w:rsidRPr="009A6831">
        <w:rPr>
          <w:rFonts w:ascii="Arial" w:hAnsi="Arial" w:cs="Arial"/>
          <w:szCs w:val="22"/>
        </w:rPr>
        <w:t>Settlement Day d are removed as follows;</w:t>
      </w:r>
    </w:p>
    <w:p w14:paraId="73E30B15" w14:textId="77777777" w:rsidR="00C95284" w:rsidRDefault="00C95284" w:rsidP="00C95284">
      <w:pPr>
        <w:pStyle w:val="1"/>
        <w:ind w:left="1627"/>
        <w:jc w:val="both"/>
        <w:rPr>
          <w:rFonts w:ascii="Arial" w:hAnsi="Arial" w:cs="Arial"/>
          <w:szCs w:val="22"/>
        </w:rPr>
      </w:pPr>
    </w:p>
    <w:p w14:paraId="682D25F4" w14:textId="77777777" w:rsidR="00C95284" w:rsidRDefault="00C95284" w:rsidP="00C95284">
      <w:pPr>
        <w:pStyle w:val="1"/>
        <w:ind w:left="1701" w:hanging="141"/>
        <w:jc w:val="both"/>
        <w:rPr>
          <w:rFonts w:ascii="Arial" w:hAnsi="Arial" w:cs="Arial"/>
          <w:szCs w:val="22"/>
        </w:rPr>
      </w:pPr>
      <w:r w:rsidRPr="00DD7DC6">
        <w:t>Outside of the date ranges listed in 14.3</w:t>
      </w:r>
      <w:r>
        <w:t>1</w:t>
      </w:r>
      <w:r w:rsidRPr="00DD7DC6">
        <w:t>.</w:t>
      </w:r>
      <w:r>
        <w:t>12</w:t>
      </w:r>
      <w:r w:rsidRPr="00DD7DC6">
        <w:t xml:space="preserve"> and 14.3</w:t>
      </w:r>
      <w:r>
        <w:t>1</w:t>
      </w:r>
      <w:r w:rsidRPr="00DD7DC6">
        <w:t>.</w:t>
      </w:r>
      <w:r>
        <w:t>13</w:t>
      </w:r>
      <w:r w:rsidRPr="00DD7DC6">
        <w:t>, the formula in 14.30.</w:t>
      </w:r>
      <w:r>
        <w:t>9</w:t>
      </w:r>
      <w:r w:rsidRPr="00DD7DC6">
        <w:t xml:space="preserve"> shall be unchanged</w:t>
      </w:r>
      <w:r>
        <w:t xml:space="preserve"> and in effect</w:t>
      </w:r>
      <w:r w:rsidRPr="00DD7DC6">
        <w:t>.</w:t>
      </w:r>
    </w:p>
    <w:p w14:paraId="2715EF43" w14:textId="77777777" w:rsidR="00C95284" w:rsidRPr="00FD3A75" w:rsidRDefault="00C95284" w:rsidP="00C95284">
      <w:pPr>
        <w:pStyle w:val="1"/>
        <w:jc w:val="both"/>
        <w:rPr>
          <w:rFonts w:ascii="Arial" w:hAnsi="Arial" w:cs="Arial"/>
          <w:szCs w:val="22"/>
        </w:rPr>
      </w:pPr>
    </w:p>
    <w:p w14:paraId="0F88AD37" w14:textId="77777777" w:rsidR="00C95284" w:rsidRPr="00490DB2" w:rsidRDefault="00C95284" w:rsidP="007D27B2">
      <w:pPr>
        <w:pStyle w:val="1"/>
        <w:numPr>
          <w:ilvl w:val="0"/>
          <w:numId w:val="79"/>
        </w:numPr>
        <w:jc w:val="both"/>
        <w:rPr>
          <w:b/>
          <w:color w:val="008080"/>
        </w:rPr>
      </w:pPr>
      <w:r>
        <w:t xml:space="preserve"> </w:t>
      </w:r>
      <w:r w:rsidRPr="0085208F">
        <w:rPr>
          <w:b/>
          <w:bCs/>
        </w:rPr>
        <w:t>The Company</w:t>
      </w:r>
      <w:r w:rsidRPr="00D0386B">
        <w:t xml:space="preserve"> shall provide weekly updates to notify industry of the</w:t>
      </w:r>
      <w:r>
        <w:t xml:space="preserve"> total</w:t>
      </w:r>
      <w:r w:rsidRPr="00D0386B">
        <w:t xml:space="preserve"> Covid Costs</w:t>
      </w:r>
      <w:r w:rsidRPr="005B18CD">
        <w:t xml:space="preserve"> removed</w:t>
      </w:r>
      <w:r>
        <w:t xml:space="preserve"> under paragraphs 14.31.1 and 14.31.13. When </w:t>
      </w:r>
      <w:proofErr w:type="spellStart"/>
      <w:r>
        <w:rPr>
          <w:rFonts w:ascii="Arial" w:hAnsi="Arial" w:cs="Arial"/>
          <w:szCs w:val="22"/>
        </w:rPr>
        <w:t>BSUoSCOVID</w:t>
      </w:r>
      <w:r w:rsidRPr="000F0135">
        <w:rPr>
          <w:rFonts w:ascii="Arial" w:hAnsi="Arial" w:cs="Arial"/>
          <w:szCs w:val="22"/>
          <w:vertAlign w:val="subscript"/>
        </w:rPr>
        <w:t>jd</w:t>
      </w:r>
      <w:proofErr w:type="spellEnd"/>
      <w:r>
        <w:rPr>
          <w:rFonts w:ascii="Arial" w:hAnsi="Arial" w:cs="Arial"/>
          <w:szCs w:val="22"/>
          <w:vertAlign w:val="subscript"/>
        </w:rPr>
        <w:t xml:space="preserve"> </w:t>
      </w:r>
      <w:r w:rsidRPr="00F429EB">
        <w:rPr>
          <w:rFonts w:ascii="Arial" w:hAnsi="Arial" w:cs="Arial"/>
          <w:szCs w:val="22"/>
        </w:rPr>
        <w:t>rea</w:t>
      </w:r>
      <w:r>
        <w:rPr>
          <w:rFonts w:ascii="Arial" w:hAnsi="Arial" w:cs="Arial"/>
          <w:szCs w:val="22"/>
        </w:rPr>
        <w:t xml:space="preserve">ches a value of £60m, </w:t>
      </w:r>
      <w:r w:rsidRPr="0085208F">
        <w:rPr>
          <w:rFonts w:ascii="Arial" w:hAnsi="Arial" w:cs="Arial"/>
          <w:b/>
          <w:bCs/>
          <w:szCs w:val="22"/>
        </w:rPr>
        <w:t>The Company</w:t>
      </w:r>
      <w:r>
        <w:rPr>
          <w:rFonts w:ascii="Arial" w:hAnsi="Arial" w:cs="Arial"/>
          <w:szCs w:val="22"/>
        </w:rPr>
        <w:t xml:space="preserve"> shall revise the frequency of these updates to each </w:t>
      </w:r>
      <w:r w:rsidRPr="0085208F">
        <w:rPr>
          <w:rFonts w:ascii="Arial" w:hAnsi="Arial" w:cs="Arial"/>
          <w:b/>
          <w:bCs/>
          <w:szCs w:val="22"/>
        </w:rPr>
        <w:t>Business Day</w:t>
      </w:r>
      <w:r w:rsidRPr="006B5382">
        <w:t xml:space="preserve"> </w:t>
      </w:r>
      <w:r w:rsidRPr="006B5382">
        <w:rPr>
          <w:rFonts w:ascii="Arial" w:hAnsi="Arial" w:cs="Arial"/>
          <w:szCs w:val="22"/>
        </w:rPr>
        <w:t xml:space="preserve">from the next </w:t>
      </w:r>
      <w:r w:rsidRPr="0085208F">
        <w:rPr>
          <w:rFonts w:ascii="Arial" w:hAnsi="Arial" w:cs="Arial"/>
          <w:b/>
          <w:bCs/>
          <w:szCs w:val="22"/>
        </w:rPr>
        <w:t>Business Day</w:t>
      </w:r>
      <w:r w:rsidRPr="006B5382">
        <w:rPr>
          <w:rFonts w:ascii="Arial" w:hAnsi="Arial" w:cs="Arial"/>
          <w:szCs w:val="22"/>
        </w:rPr>
        <w:t xml:space="preserve"> after </w:t>
      </w:r>
      <w:proofErr w:type="spellStart"/>
      <w:r w:rsidRPr="006B5382">
        <w:rPr>
          <w:rFonts w:ascii="Arial" w:hAnsi="Arial" w:cs="Arial"/>
          <w:szCs w:val="22"/>
        </w:rPr>
        <w:t>BSUoSCOVID</w:t>
      </w:r>
      <w:r w:rsidRPr="006B5382">
        <w:rPr>
          <w:rFonts w:ascii="Arial" w:hAnsi="Arial" w:cs="Arial"/>
          <w:szCs w:val="22"/>
          <w:vertAlign w:val="subscript"/>
        </w:rPr>
        <w:t>jd</w:t>
      </w:r>
      <w:proofErr w:type="spellEnd"/>
      <w:r w:rsidRPr="006B5382">
        <w:rPr>
          <w:rFonts w:ascii="Arial" w:hAnsi="Arial" w:cs="Arial"/>
          <w:szCs w:val="22"/>
        </w:rPr>
        <w:t xml:space="preserve"> reaches a value of £60m.</w:t>
      </w:r>
      <w:r>
        <w:rPr>
          <w:rFonts w:ascii="Arial" w:hAnsi="Arial" w:cs="Arial"/>
          <w:szCs w:val="22"/>
        </w:rPr>
        <w:t xml:space="preserve"> </w:t>
      </w:r>
    </w:p>
    <w:p w14:paraId="0969E296" w14:textId="77777777" w:rsidR="00C95284" w:rsidRPr="00490DB2" w:rsidRDefault="00C95284" w:rsidP="00C95284">
      <w:pPr>
        <w:pStyle w:val="1"/>
        <w:ind w:left="1627"/>
        <w:jc w:val="both"/>
        <w:rPr>
          <w:b/>
          <w:color w:val="008080"/>
        </w:rPr>
      </w:pPr>
    </w:p>
    <w:p w14:paraId="3E265289" w14:textId="77777777" w:rsidR="00C95284" w:rsidRDefault="00C95284" w:rsidP="007D27B2">
      <w:pPr>
        <w:pStyle w:val="1"/>
        <w:numPr>
          <w:ilvl w:val="0"/>
          <w:numId w:val="79"/>
        </w:numPr>
        <w:jc w:val="both"/>
      </w:pPr>
      <w:r w:rsidRPr="006B5382">
        <w:t xml:space="preserve">When </w:t>
      </w:r>
      <w:r w:rsidRPr="0085208F">
        <w:rPr>
          <w:b/>
          <w:bCs/>
        </w:rPr>
        <w:t>The Company</w:t>
      </w:r>
      <w:r w:rsidRPr="006B5382">
        <w:t xml:space="preserve">, exercising its reasonable judgement, has reason to believe that the cumulative total for </w:t>
      </w:r>
      <w:proofErr w:type="spellStart"/>
      <w:r w:rsidRPr="006B5382">
        <w:t>BSUoSCOVID</w:t>
      </w:r>
      <w:r w:rsidRPr="006B5382">
        <w:rPr>
          <w:vertAlign w:val="subscript"/>
        </w:rPr>
        <w:t>jd</w:t>
      </w:r>
      <w:proofErr w:type="spellEnd"/>
      <w:r w:rsidRPr="006B5382">
        <w:t xml:space="preserve"> since 25th June 2020 could exceed £100m (excluding of VAT), </w:t>
      </w:r>
      <w:r w:rsidRPr="0085208F">
        <w:rPr>
          <w:b/>
          <w:bCs/>
        </w:rPr>
        <w:t>The Company</w:t>
      </w:r>
      <w:r w:rsidRPr="006B5382">
        <w:t xml:space="preserve"> shall notify Users of when the Covid Support Scheme will end. </w:t>
      </w:r>
      <w:r w:rsidRPr="0085208F">
        <w:rPr>
          <w:b/>
          <w:bCs/>
        </w:rPr>
        <w:t>The Company</w:t>
      </w:r>
      <w:r w:rsidRPr="006B5382">
        <w:t xml:space="preserve"> shall give no less than 2 </w:t>
      </w:r>
      <w:r w:rsidRPr="0085208F">
        <w:rPr>
          <w:b/>
          <w:bCs/>
        </w:rPr>
        <w:t xml:space="preserve">Business </w:t>
      </w:r>
      <w:proofErr w:type="spellStart"/>
      <w:r w:rsidRPr="0085208F">
        <w:rPr>
          <w:b/>
          <w:bCs/>
        </w:rPr>
        <w:t>Days</w:t>
      </w:r>
      <w:r w:rsidRPr="006B5382">
        <w:t xml:space="preserve"> notice</w:t>
      </w:r>
      <w:proofErr w:type="spellEnd"/>
      <w:r w:rsidRPr="006B5382">
        <w:t xml:space="preserve"> of the Covid Support Scheme ending. Such notice shall be accompanied by an opinion which states that it is the reasonable judgement of </w:t>
      </w:r>
      <w:r w:rsidRPr="0085208F">
        <w:rPr>
          <w:b/>
          <w:bCs/>
        </w:rPr>
        <w:t>The Company</w:t>
      </w:r>
      <w:r w:rsidRPr="006B5382">
        <w:t xml:space="preserve"> that if the Covid Support Scheme continued beyond the notified end date then the cumulative total for </w:t>
      </w:r>
      <w:proofErr w:type="spellStart"/>
      <w:r w:rsidRPr="006B5382">
        <w:t>BSUoSCOVID</w:t>
      </w:r>
      <w:r w:rsidRPr="006B5382">
        <w:rPr>
          <w:vertAlign w:val="subscript"/>
        </w:rPr>
        <w:t>jd</w:t>
      </w:r>
      <w:proofErr w:type="spellEnd"/>
      <w:r w:rsidRPr="006B5382">
        <w:t xml:space="preserve"> from 25th June 2020 would exceed £100m.</w:t>
      </w:r>
    </w:p>
    <w:p w14:paraId="5F391487" w14:textId="77777777" w:rsidR="00C95284" w:rsidRDefault="00C95284" w:rsidP="00C95284">
      <w:pPr>
        <w:pStyle w:val="ListParagraph"/>
      </w:pPr>
    </w:p>
    <w:p w14:paraId="2BD5792D" w14:textId="77777777" w:rsidR="00C95284" w:rsidRDefault="00C95284" w:rsidP="00C95284">
      <w:pPr>
        <w:pStyle w:val="1"/>
        <w:jc w:val="both"/>
      </w:pPr>
      <w:r>
        <w:rPr>
          <w:b/>
          <w:color w:val="008080"/>
        </w:rPr>
        <w:t>2020/21 Under Recovered Costs</w:t>
      </w:r>
    </w:p>
    <w:p w14:paraId="37969009" w14:textId="77777777" w:rsidR="00C95284" w:rsidRDefault="00C95284" w:rsidP="00C95284">
      <w:pPr>
        <w:pStyle w:val="ListParagraph"/>
      </w:pPr>
    </w:p>
    <w:p w14:paraId="26207732" w14:textId="77777777" w:rsidR="00C95284" w:rsidRDefault="00C95284" w:rsidP="007D27B2">
      <w:pPr>
        <w:pStyle w:val="ListParagraph"/>
        <w:numPr>
          <w:ilvl w:val="0"/>
          <w:numId w:val="79"/>
        </w:numPr>
        <w:rPr>
          <w:rFonts w:ascii="Arial (W1)" w:hAnsi="Arial (W1)"/>
          <w:sz w:val="22"/>
          <w:lang w:eastAsia="en-US"/>
        </w:rPr>
      </w:pPr>
      <w:r w:rsidRPr="00530334">
        <w:rPr>
          <w:rFonts w:ascii="Arial (W1)" w:hAnsi="Arial (W1)"/>
          <w:sz w:val="22"/>
          <w:lang w:eastAsia="en-US"/>
        </w:rPr>
        <w:t xml:space="preserve">Given the circumstances giving rise to the £33,163,790.21 under recovery of  external </w:t>
      </w:r>
      <w:proofErr w:type="spellStart"/>
      <w:r w:rsidRPr="00530334">
        <w:rPr>
          <w:rFonts w:ascii="Arial (W1)" w:hAnsi="Arial (W1)"/>
          <w:sz w:val="22"/>
          <w:lang w:eastAsia="en-US"/>
        </w:rPr>
        <w:t>BSUoS</w:t>
      </w:r>
      <w:proofErr w:type="spellEnd"/>
      <w:r w:rsidRPr="00530334">
        <w:rPr>
          <w:rFonts w:ascii="Arial (W1)" w:hAnsi="Arial (W1)"/>
          <w:sz w:val="22"/>
          <w:lang w:eastAsia="en-US"/>
        </w:rPr>
        <w:t xml:space="preserve"> costs during </w:t>
      </w:r>
      <w:r w:rsidRPr="0085208F">
        <w:rPr>
          <w:rFonts w:ascii="Arial (W1)" w:hAnsi="Arial (W1)"/>
          <w:b/>
          <w:bCs/>
          <w:sz w:val="22"/>
          <w:lang w:eastAsia="en-US"/>
        </w:rPr>
        <w:t>Financial Year</w:t>
      </w:r>
      <w:r w:rsidRPr="00530334">
        <w:rPr>
          <w:rFonts w:ascii="Arial (W1)" w:hAnsi="Arial (W1)"/>
          <w:sz w:val="22"/>
          <w:lang w:eastAsia="en-US"/>
        </w:rPr>
        <w:t xml:space="preserve"> 2020/21 (the “2020/21 Under Recovered Costs”, which sum is separate and in addition to the COVID Costs) </w:t>
      </w:r>
      <w:r w:rsidRPr="0085208F">
        <w:rPr>
          <w:rFonts w:ascii="Arial (W1)" w:hAnsi="Arial (W1)"/>
          <w:b/>
          <w:bCs/>
          <w:sz w:val="22"/>
          <w:lang w:eastAsia="en-US"/>
        </w:rPr>
        <w:t>The Company</w:t>
      </w:r>
      <w:r w:rsidRPr="00530334">
        <w:rPr>
          <w:rFonts w:ascii="Arial (W1)" w:hAnsi="Arial (W1)"/>
          <w:sz w:val="22"/>
          <w:lang w:eastAsia="en-US"/>
        </w:rPr>
        <w:t xml:space="preserve"> will make specific and time-limited changes to the </w:t>
      </w:r>
      <w:proofErr w:type="spellStart"/>
      <w:r w:rsidRPr="00530334">
        <w:rPr>
          <w:rFonts w:ascii="Arial (W1)" w:hAnsi="Arial (W1)"/>
          <w:sz w:val="22"/>
          <w:lang w:eastAsia="en-US"/>
        </w:rPr>
        <w:t>BSUoS</w:t>
      </w:r>
      <w:proofErr w:type="spellEnd"/>
      <w:r w:rsidRPr="00530334">
        <w:rPr>
          <w:rFonts w:ascii="Arial (W1)" w:hAnsi="Arial (W1)"/>
          <w:sz w:val="22"/>
          <w:lang w:eastAsia="en-US"/>
        </w:rPr>
        <w:t xml:space="preserve"> methodology. This consists of deferring the recovery of the 2020/21 Under Recovered Costs from recovery through the Final Reconciliation Settlement Run (RF) for </w:t>
      </w:r>
      <w:r w:rsidRPr="0085208F">
        <w:rPr>
          <w:rFonts w:ascii="Arial (W1)" w:hAnsi="Arial (W1)"/>
          <w:b/>
          <w:bCs/>
          <w:sz w:val="22"/>
          <w:lang w:eastAsia="en-US"/>
        </w:rPr>
        <w:t>Financial Year</w:t>
      </w:r>
      <w:r w:rsidRPr="00530334">
        <w:rPr>
          <w:rFonts w:ascii="Arial (W1)" w:hAnsi="Arial (W1)"/>
          <w:sz w:val="22"/>
          <w:lang w:eastAsia="en-US"/>
        </w:rPr>
        <w:t xml:space="preserve"> 2020/21 for Settlement Days 30th September 2020 to 9th March 2021 to a later date as described in 14.3</w:t>
      </w:r>
      <w:r>
        <w:rPr>
          <w:rFonts w:ascii="Arial (W1)" w:hAnsi="Arial (W1)"/>
          <w:sz w:val="22"/>
          <w:lang w:eastAsia="en-US"/>
        </w:rPr>
        <w:t>1</w:t>
      </w:r>
      <w:r w:rsidRPr="00530334">
        <w:rPr>
          <w:rFonts w:ascii="Arial (W1)" w:hAnsi="Arial (W1)"/>
          <w:sz w:val="22"/>
          <w:lang w:eastAsia="en-US"/>
        </w:rPr>
        <w:t>.20</w:t>
      </w:r>
    </w:p>
    <w:p w14:paraId="46898F68" w14:textId="77777777" w:rsidR="00C95284" w:rsidRPr="0085208F" w:rsidRDefault="00C95284" w:rsidP="00C95284">
      <w:pPr>
        <w:rPr>
          <w:rFonts w:ascii="Arial (W1)" w:hAnsi="Arial (W1)"/>
          <w:sz w:val="22"/>
          <w:lang w:eastAsia="en-US"/>
        </w:rPr>
      </w:pPr>
    </w:p>
    <w:p w14:paraId="264F653F" w14:textId="77777777" w:rsidR="00C95284" w:rsidRDefault="00C95284" w:rsidP="007D27B2">
      <w:pPr>
        <w:numPr>
          <w:ilvl w:val="0"/>
          <w:numId w:val="79"/>
        </w:numPr>
        <w:rPr>
          <w:rFonts w:ascii="Arial (W1)" w:hAnsi="Arial (W1)"/>
          <w:sz w:val="22"/>
          <w:lang w:eastAsia="en-US"/>
        </w:rPr>
      </w:pPr>
      <w:r w:rsidRPr="00530334">
        <w:rPr>
          <w:rFonts w:ascii="Arial (W1)" w:hAnsi="Arial (W1)"/>
          <w:sz w:val="22"/>
          <w:lang w:eastAsia="en-US"/>
        </w:rPr>
        <w:t>The formula in 14.3</w:t>
      </w:r>
      <w:r>
        <w:rPr>
          <w:rFonts w:ascii="Arial (W1)" w:hAnsi="Arial (W1)"/>
          <w:sz w:val="22"/>
          <w:lang w:eastAsia="en-US"/>
        </w:rPr>
        <w:t>1</w:t>
      </w:r>
      <w:r w:rsidRPr="00530334">
        <w:rPr>
          <w:rFonts w:ascii="Arial (W1)" w:hAnsi="Arial (W1)"/>
          <w:sz w:val="22"/>
          <w:lang w:eastAsia="en-US"/>
        </w:rPr>
        <w:t>.10 shall be updated between 1st October 2021 and 31st March 2022 so that the 2020/21 Under Recovered Costs (BSUoSUR20d) for Settlement Day d are added as follows;</w:t>
      </w:r>
    </w:p>
    <w:p w14:paraId="07EE0236" w14:textId="77777777" w:rsidR="00663813" w:rsidRDefault="00663813" w:rsidP="00663813">
      <w:pPr>
        <w:pStyle w:val="ListParagraph"/>
        <w:rPr>
          <w:rFonts w:ascii="Arial (W1)" w:hAnsi="Arial (W1)"/>
          <w:sz w:val="22"/>
          <w:lang w:eastAsia="en-US"/>
        </w:rPr>
      </w:pPr>
    </w:p>
    <w:p w14:paraId="09F5D060" w14:textId="1E86085E" w:rsidR="00663813" w:rsidRDefault="00663813" w:rsidP="00663813">
      <w:pPr>
        <w:pStyle w:val="1"/>
        <w:ind w:left="1627"/>
        <w:jc w:val="both"/>
      </w:pPr>
      <w:proofErr w:type="spellStart"/>
      <w:r>
        <w:t>BSUoSEXT</w:t>
      </w:r>
      <w:r w:rsidRPr="00CA6350">
        <w:rPr>
          <w:vertAlign w:val="subscript"/>
        </w:rPr>
        <w:t>j</w:t>
      </w:r>
      <w:r w:rsidRPr="00082F88">
        <w:rPr>
          <w:vertAlign w:val="subscript"/>
        </w:rPr>
        <w:t>d</w:t>
      </w:r>
      <w:proofErr w:type="spellEnd"/>
      <w:r>
        <w:rPr>
          <w:vertAlign w:val="subscript"/>
        </w:rPr>
        <w:t xml:space="preserve">  </w:t>
      </w:r>
      <w:r>
        <w:t xml:space="preserve">= </w:t>
      </w:r>
      <w:proofErr w:type="spellStart"/>
      <w:r>
        <w:t>CSOBM</w:t>
      </w:r>
      <w:r w:rsidRPr="00034153">
        <w:rPr>
          <w:vertAlign w:val="subscript"/>
        </w:rPr>
        <w:t>jd</w:t>
      </w:r>
      <w:proofErr w:type="spellEnd"/>
      <w:r>
        <w:t xml:space="preserve"> + </w:t>
      </w:r>
      <w:proofErr w:type="spellStart"/>
      <w:r>
        <w:t>BSCCV</w:t>
      </w:r>
      <w:r w:rsidRPr="00034153">
        <w:rPr>
          <w:vertAlign w:val="subscript"/>
        </w:rPr>
        <w:t>jd</w:t>
      </w:r>
      <w:proofErr w:type="spellEnd"/>
      <w:r>
        <w:t xml:space="preserve"> + [ (</w:t>
      </w:r>
      <w:proofErr w:type="spellStart"/>
      <w:r>
        <w:t>BSCCA</w:t>
      </w:r>
      <w:r w:rsidRPr="00034153">
        <w:rPr>
          <w:vertAlign w:val="subscript"/>
        </w:rPr>
        <w:t>d</w:t>
      </w:r>
      <w:proofErr w:type="spellEnd"/>
      <w:r>
        <w:t xml:space="preserve"> + </w:t>
      </w:r>
      <w:proofErr w:type="spellStart"/>
      <w:r>
        <w:t>TotAdj</w:t>
      </w:r>
      <w:r w:rsidRPr="00034153">
        <w:rPr>
          <w:vertAlign w:val="subscript"/>
        </w:rPr>
        <w:t>d</w:t>
      </w:r>
      <w:proofErr w:type="spellEnd"/>
      <w:r>
        <w:t xml:space="preserve"> – </w:t>
      </w:r>
      <w:proofErr w:type="spellStart"/>
      <w:r>
        <w:t>OM</w:t>
      </w:r>
      <w:r w:rsidRPr="00034153">
        <w:rPr>
          <w:vertAlign w:val="subscript"/>
        </w:rPr>
        <w:t>d</w:t>
      </w:r>
      <w:proofErr w:type="spellEnd"/>
      <w:r>
        <w:t xml:space="preserve"> + </w:t>
      </w:r>
      <w:proofErr w:type="spellStart"/>
      <w:r>
        <w:t>SRC</w:t>
      </w:r>
      <w:r w:rsidRPr="00034153">
        <w:rPr>
          <w:vertAlign w:val="subscript"/>
        </w:rPr>
        <w:t>d</w:t>
      </w:r>
      <w:proofErr w:type="spellEnd"/>
      <w:r>
        <w:t xml:space="preserve"> + </w:t>
      </w:r>
      <w:proofErr w:type="spellStart"/>
      <w:r>
        <w:t>SOTOC</w:t>
      </w:r>
      <w:r w:rsidRPr="00034153">
        <w:rPr>
          <w:vertAlign w:val="subscript"/>
        </w:rPr>
        <w:t>d</w:t>
      </w:r>
      <w:proofErr w:type="spellEnd"/>
      <w:r>
        <w:t xml:space="preserve">  + </w:t>
      </w:r>
      <w:proofErr w:type="spellStart"/>
      <w:r>
        <w:t>LOCTRU</w:t>
      </w:r>
      <w:r w:rsidRPr="00034153">
        <w:rPr>
          <w:vertAlign w:val="subscript"/>
        </w:rPr>
        <w:t>d</w:t>
      </w:r>
      <w:proofErr w:type="spellEnd"/>
      <w:r w:rsidR="00B91556">
        <w:rPr>
          <w:vertAlign w:val="subscript"/>
        </w:rPr>
        <w:t xml:space="preserve"> </w:t>
      </w:r>
      <w:r w:rsidR="00B91556">
        <w:t>+</w:t>
      </w:r>
      <w:r w:rsidR="00B91556" w:rsidRPr="00B91556">
        <w:t xml:space="preserve"> </w:t>
      </w:r>
      <w:proofErr w:type="spellStart"/>
      <w:r w:rsidR="00B91556">
        <w:t>BSUoSCOVID</w:t>
      </w:r>
      <w:r w:rsidR="00B91556" w:rsidRPr="006A5CC8">
        <w:rPr>
          <w:vertAlign w:val="subscript"/>
        </w:rPr>
        <w:t>d</w:t>
      </w:r>
      <w:proofErr w:type="spellEnd"/>
      <w:r w:rsidR="00B91556">
        <w:t xml:space="preserve"> + BSUoSSUR20</w:t>
      </w:r>
      <w:r w:rsidR="00B91556" w:rsidRPr="006A5CC8">
        <w:rPr>
          <w:vertAlign w:val="subscript"/>
        </w:rPr>
        <w:t>d</w:t>
      </w:r>
      <w:r w:rsidR="00E405EB">
        <w:t xml:space="preserve">) </w:t>
      </w:r>
      <w:r>
        <w:t>* (</w:t>
      </w:r>
      <w:proofErr w:type="spellStart"/>
      <w:r>
        <w:t>TQM</w:t>
      </w:r>
      <w:r w:rsidRPr="00434CF7">
        <w:rPr>
          <w:vertAlign w:val="subscript"/>
        </w:rPr>
        <w:t>ijd</w:t>
      </w:r>
      <w:proofErr w:type="spellEnd"/>
      <w:r>
        <w:t xml:space="preserve"> + </w:t>
      </w:r>
      <w:proofErr w:type="spellStart"/>
      <w:r>
        <w:t>SGQM</w:t>
      </w:r>
      <w:r w:rsidRPr="00434CF7">
        <w:rPr>
          <w:vertAlign w:val="subscript"/>
        </w:rPr>
        <w:t>ijd</w:t>
      </w:r>
      <w:proofErr w:type="spellEnd"/>
      <w:r>
        <w:t xml:space="preserve">) / </w:t>
      </w:r>
      <w:r w:rsidRPr="00034153">
        <w:rPr>
          <w:rFonts w:ascii="Arial" w:hAnsi="Arial" w:cs="Arial"/>
          <w:sz w:val="46"/>
          <w:szCs w:val="46"/>
        </w:rPr>
        <w:t>∑</w:t>
      </w:r>
      <w:proofErr w:type="spellStart"/>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proofErr w:type="spellEnd"/>
      <w:r>
        <w:rPr>
          <w:sz w:val="26"/>
          <w:szCs w:val="26"/>
          <w:vertAlign w:val="subscript"/>
        </w:rPr>
        <w:t xml:space="preserve"> </w:t>
      </w:r>
      <w:r>
        <w:t>(</w:t>
      </w:r>
      <w:proofErr w:type="spellStart"/>
      <w:r>
        <w:t>TQM</w:t>
      </w:r>
      <w:r w:rsidRPr="00434CF7">
        <w:rPr>
          <w:vertAlign w:val="subscript"/>
        </w:rPr>
        <w:t>ij</w:t>
      </w:r>
      <w:proofErr w:type="spellEnd"/>
      <w:r>
        <w:t xml:space="preserve"> + </w:t>
      </w:r>
      <w:proofErr w:type="spellStart"/>
      <w:r>
        <w:t>SGM</w:t>
      </w:r>
      <w:r w:rsidRPr="00434CF7">
        <w:rPr>
          <w:vertAlign w:val="subscript"/>
        </w:rPr>
        <w:t>ij</w:t>
      </w:r>
      <w:proofErr w:type="spellEnd"/>
      <w:r>
        <w:t>)]</w:t>
      </w:r>
    </w:p>
    <w:p w14:paraId="3647A6F3" w14:textId="77777777" w:rsidR="00663813" w:rsidRPr="006F2B80" w:rsidRDefault="00663813" w:rsidP="00663813">
      <w:pPr>
        <w:rPr>
          <w:lang w:eastAsia="en-US"/>
        </w:rPr>
      </w:pPr>
    </w:p>
    <w:p w14:paraId="63567C5E" w14:textId="77777777" w:rsidR="00663813" w:rsidRPr="00530334" w:rsidRDefault="00663813" w:rsidP="00663813">
      <w:pPr>
        <w:rPr>
          <w:rFonts w:ascii="Arial (W1)" w:hAnsi="Arial (W1)"/>
          <w:sz w:val="22"/>
          <w:lang w:eastAsia="en-US"/>
        </w:rPr>
      </w:pPr>
    </w:p>
    <w:p w14:paraId="4EEBDAE8" w14:textId="77777777" w:rsidR="00C95284" w:rsidRPr="0085208F" w:rsidRDefault="00C95284" w:rsidP="00C95284">
      <w:pPr>
        <w:rPr>
          <w:rFonts w:ascii="Arial (W1)" w:hAnsi="Arial (W1)"/>
          <w:sz w:val="22"/>
          <w:lang w:eastAsia="en-US"/>
        </w:rPr>
      </w:pPr>
    </w:p>
    <w:p w14:paraId="4B2F3D6C" w14:textId="77777777" w:rsidR="00C95284" w:rsidRDefault="00C95284" w:rsidP="00C95284">
      <w:pPr>
        <w:pStyle w:val="1"/>
        <w:ind w:left="1627"/>
        <w:jc w:val="both"/>
      </w:pPr>
      <w:r w:rsidRPr="00112717">
        <w:t xml:space="preserve">Outside of the date range listed in </w:t>
      </w:r>
      <w:r w:rsidRPr="001B6B3E">
        <w:t>14.3</w:t>
      </w:r>
      <w:r>
        <w:t>1</w:t>
      </w:r>
      <w:r w:rsidRPr="001B6B3E">
        <w:t>.</w:t>
      </w:r>
      <w:r w:rsidRPr="00547445">
        <w:t>2</w:t>
      </w:r>
      <w:r>
        <w:t>0</w:t>
      </w:r>
      <w:r w:rsidRPr="00547445">
        <w:t xml:space="preserve"> the formula in 14.3</w:t>
      </w:r>
      <w:r>
        <w:t>1</w:t>
      </w:r>
      <w:r w:rsidRPr="00547445">
        <w:t>.</w:t>
      </w:r>
      <w:r>
        <w:t>10</w:t>
      </w:r>
      <w:r w:rsidRPr="00547445">
        <w:t xml:space="preserve"> shall be unchanged by 14.3</w:t>
      </w:r>
      <w:r>
        <w:t>1</w:t>
      </w:r>
      <w:r w:rsidRPr="00547445">
        <w:t>.2</w:t>
      </w:r>
      <w:r>
        <w:t>0</w:t>
      </w:r>
      <w:r w:rsidRPr="00547445">
        <w:t>.</w:t>
      </w:r>
      <w:r>
        <w:t xml:space="preserve"> </w:t>
      </w:r>
    </w:p>
    <w:p w14:paraId="6E542BED" w14:textId="77777777" w:rsidR="00C95284" w:rsidRDefault="00C95284" w:rsidP="00C95284">
      <w:pPr>
        <w:pStyle w:val="1"/>
        <w:ind w:left="1627"/>
        <w:jc w:val="both"/>
      </w:pPr>
    </w:p>
    <w:p w14:paraId="2E261F2E" w14:textId="77777777" w:rsidR="00C95284" w:rsidRDefault="00C95284" w:rsidP="007D27B2">
      <w:pPr>
        <w:pStyle w:val="ListParagraph"/>
        <w:numPr>
          <w:ilvl w:val="0"/>
          <w:numId w:val="79"/>
        </w:numPr>
        <w:rPr>
          <w:rFonts w:ascii="Arial (W1)" w:hAnsi="Arial (W1)"/>
          <w:sz w:val="22"/>
          <w:lang w:eastAsia="en-US"/>
        </w:rPr>
      </w:pPr>
      <w:r w:rsidRPr="005578DE">
        <w:rPr>
          <w:rFonts w:ascii="Arial (W1)" w:hAnsi="Arial (W1)"/>
          <w:sz w:val="22"/>
          <w:lang w:eastAsia="en-US"/>
        </w:rPr>
        <w:t xml:space="preserve">As a result of the exceptional market conditions, </w:t>
      </w:r>
      <w:r w:rsidRPr="0085208F">
        <w:rPr>
          <w:rFonts w:ascii="Arial (W1)" w:hAnsi="Arial (W1)"/>
          <w:b/>
          <w:bCs/>
          <w:sz w:val="22"/>
          <w:lang w:eastAsia="en-US"/>
        </w:rPr>
        <w:t>The Company</w:t>
      </w:r>
      <w:r w:rsidRPr="005578DE">
        <w:rPr>
          <w:rFonts w:ascii="Arial (W1)" w:hAnsi="Arial (W1)"/>
          <w:sz w:val="22"/>
          <w:lang w:eastAsia="en-US"/>
        </w:rPr>
        <w:t xml:space="preserve"> will make specific and time-limited changes to the </w:t>
      </w:r>
      <w:proofErr w:type="spellStart"/>
      <w:r w:rsidRPr="005578DE">
        <w:rPr>
          <w:rFonts w:ascii="Arial (W1)" w:hAnsi="Arial (W1)"/>
          <w:sz w:val="22"/>
          <w:lang w:eastAsia="en-US"/>
        </w:rPr>
        <w:t>BSUoS</w:t>
      </w:r>
      <w:proofErr w:type="spellEnd"/>
      <w:r w:rsidRPr="005578DE">
        <w:rPr>
          <w:rFonts w:ascii="Arial (W1)" w:hAnsi="Arial (W1)"/>
          <w:sz w:val="22"/>
          <w:lang w:eastAsia="en-US"/>
        </w:rPr>
        <w:t xml:space="preserve"> methodology in this Section 2 to support those Users identified in 14.</w:t>
      </w:r>
      <w:r>
        <w:rPr>
          <w:rFonts w:ascii="Arial (W1)" w:hAnsi="Arial (W1)"/>
          <w:sz w:val="22"/>
          <w:lang w:eastAsia="en-US"/>
        </w:rPr>
        <w:t>30</w:t>
      </w:r>
      <w:r w:rsidRPr="005578DE">
        <w:rPr>
          <w:rFonts w:ascii="Arial (W1)" w:hAnsi="Arial (W1)"/>
          <w:sz w:val="22"/>
          <w:lang w:eastAsia="en-US"/>
        </w:rPr>
        <w:t xml:space="preserve">.4. This will consist of deferring the </w:t>
      </w:r>
      <w:proofErr w:type="spellStart"/>
      <w:r w:rsidRPr="005578DE">
        <w:rPr>
          <w:rFonts w:ascii="Arial (W1)" w:hAnsi="Arial (W1)"/>
          <w:sz w:val="22"/>
          <w:lang w:eastAsia="en-US"/>
        </w:rPr>
        <w:t>BSUoS</w:t>
      </w:r>
      <w:proofErr w:type="spellEnd"/>
      <w:r w:rsidRPr="005578DE">
        <w:rPr>
          <w:rFonts w:ascii="Arial (W1)" w:hAnsi="Arial (W1)"/>
          <w:sz w:val="22"/>
          <w:lang w:eastAsia="en-US"/>
        </w:rPr>
        <w:t xml:space="preserve"> costs associated with the exceptional market conditions (“Exceptional Costs”) above a defined £/MWh value from the calculation in 14.3</w:t>
      </w:r>
      <w:r>
        <w:rPr>
          <w:rFonts w:ascii="Arial (W1)" w:hAnsi="Arial (W1)"/>
          <w:sz w:val="22"/>
          <w:lang w:eastAsia="en-US"/>
        </w:rPr>
        <w:t>1</w:t>
      </w:r>
      <w:r w:rsidRPr="005578DE">
        <w:rPr>
          <w:rFonts w:ascii="Arial (W1)" w:hAnsi="Arial (W1)"/>
          <w:sz w:val="22"/>
          <w:lang w:eastAsia="en-US"/>
        </w:rPr>
        <w:t>.9 to a later date as described in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.23 (the “Exceptional Costs Support Scheme”).</w:t>
      </w:r>
    </w:p>
    <w:p w14:paraId="0786F9C3" w14:textId="77777777" w:rsidR="00C95284" w:rsidRPr="0085208F" w:rsidRDefault="00C95284" w:rsidP="00C95284">
      <w:pPr>
        <w:rPr>
          <w:rFonts w:ascii="Arial (W1)" w:hAnsi="Arial (W1)"/>
          <w:sz w:val="22"/>
          <w:lang w:eastAsia="en-US"/>
        </w:rPr>
      </w:pPr>
    </w:p>
    <w:p w14:paraId="60285D58" w14:textId="77777777" w:rsidR="00C95284" w:rsidRDefault="00C95284" w:rsidP="007D27B2">
      <w:pPr>
        <w:pStyle w:val="1"/>
        <w:numPr>
          <w:ilvl w:val="0"/>
          <w:numId w:val="79"/>
        </w:numPr>
        <w:jc w:val="both"/>
      </w:pPr>
      <w:r>
        <w:t>Exce</w:t>
      </w:r>
      <w:r w:rsidRPr="00E13182">
        <w:t>ptional Costs</w:t>
      </w:r>
      <w:r>
        <w:t xml:space="preserve"> </w:t>
      </w:r>
      <w:r w:rsidRPr="002C166E">
        <w:t xml:space="preserve">for </w:t>
      </w:r>
      <w:r w:rsidRPr="00C82D21">
        <w:rPr>
          <w:b/>
          <w:bCs/>
        </w:rPr>
        <w:t>Settlement Period</w:t>
      </w:r>
      <w:r w:rsidRPr="002C166E">
        <w:t xml:space="preserve"> j</w:t>
      </w:r>
      <w:r>
        <w:t xml:space="preserve"> </w:t>
      </w:r>
      <w:r w:rsidRPr="002C166E">
        <w:t>(</w:t>
      </w:r>
      <w:proofErr w:type="spellStart"/>
      <w:r w:rsidRPr="002C166E">
        <w:t>BSUoSEXC</w:t>
      </w:r>
      <w:r w:rsidRPr="00967770">
        <w:rPr>
          <w:vertAlign w:val="subscript"/>
        </w:rPr>
        <w:t>j</w:t>
      </w:r>
      <w:proofErr w:type="spellEnd"/>
      <w:r w:rsidRPr="002C166E">
        <w:t xml:space="preserve">) </w:t>
      </w:r>
      <w:r>
        <w:t>shall be calculated as;</w:t>
      </w:r>
    </w:p>
    <w:p w14:paraId="0791D8F5" w14:textId="77777777" w:rsidR="00C95284" w:rsidRDefault="00C95284" w:rsidP="00C95284">
      <w:pPr>
        <w:pStyle w:val="ListParagraph"/>
      </w:pPr>
    </w:p>
    <w:p w14:paraId="013CD645" w14:textId="77777777" w:rsidR="00C95284" w:rsidRDefault="00C95284" w:rsidP="00C95284">
      <w:pPr>
        <w:pStyle w:val="1"/>
        <w:ind w:left="1627"/>
        <w:jc w:val="both"/>
      </w:pPr>
      <w:r>
        <w:t xml:space="preserve">If </w:t>
      </w:r>
      <w:r>
        <w:tab/>
      </w:r>
      <w:proofErr w:type="spellStart"/>
      <w:r w:rsidRPr="008F046F">
        <w:t>BSUoSTOT</w:t>
      </w:r>
      <w:r w:rsidRPr="00D0386B">
        <w:rPr>
          <w:vertAlign w:val="subscript"/>
        </w:rPr>
        <w:t>j</w:t>
      </w:r>
      <w:proofErr w:type="spellEnd"/>
      <w:r>
        <w:t xml:space="preserve"> &lt;= </w:t>
      </w:r>
      <w:proofErr w:type="spellStart"/>
      <w:r>
        <w:t>EXCCAPTOT</w:t>
      </w:r>
      <w:r w:rsidRPr="00D0386B">
        <w:rPr>
          <w:vertAlign w:val="subscript"/>
        </w:rPr>
        <w:t>j</w:t>
      </w:r>
      <w:proofErr w:type="spellEnd"/>
      <w:r>
        <w:t xml:space="preserve">, then </w:t>
      </w:r>
      <w:proofErr w:type="spellStart"/>
      <w:r w:rsidRPr="008F046F">
        <w:t>BSUoS</w:t>
      </w:r>
      <w:r>
        <w:t>EXC</w:t>
      </w:r>
      <w:r w:rsidRPr="00D0386B">
        <w:rPr>
          <w:vertAlign w:val="subscript"/>
        </w:rPr>
        <w:t>j</w:t>
      </w:r>
      <w:proofErr w:type="spellEnd"/>
      <w:r>
        <w:t xml:space="preserve"> = £0</w:t>
      </w:r>
    </w:p>
    <w:p w14:paraId="15F4CF70" w14:textId="77777777" w:rsidR="00C95284" w:rsidRDefault="00C95284" w:rsidP="00C95284">
      <w:pPr>
        <w:pStyle w:val="1"/>
        <w:ind w:left="1627"/>
        <w:jc w:val="both"/>
      </w:pPr>
      <w:r>
        <w:t xml:space="preserve">Or </w:t>
      </w:r>
      <w:r>
        <w:tab/>
      </w:r>
      <w:proofErr w:type="spellStart"/>
      <w:r w:rsidRPr="008F046F">
        <w:t>BSUoSTOT</w:t>
      </w:r>
      <w:r w:rsidRPr="00303CF9">
        <w:rPr>
          <w:vertAlign w:val="subscript"/>
        </w:rPr>
        <w:t>j</w:t>
      </w:r>
      <w:proofErr w:type="spellEnd"/>
      <w:r>
        <w:t xml:space="preserve"> &gt; </w:t>
      </w:r>
      <w:proofErr w:type="spellStart"/>
      <w:r>
        <w:t>EXCCAPTOT</w:t>
      </w:r>
      <w:r w:rsidRPr="00D0386B">
        <w:rPr>
          <w:vertAlign w:val="subscript"/>
        </w:rPr>
        <w:t>j</w:t>
      </w:r>
      <w:proofErr w:type="spellEnd"/>
      <w:r>
        <w:t xml:space="preserve">, then </w:t>
      </w:r>
      <w:proofErr w:type="spellStart"/>
      <w:r w:rsidRPr="008F046F">
        <w:t>BSUoS</w:t>
      </w:r>
      <w:r>
        <w:t>EXC</w:t>
      </w:r>
      <w:r w:rsidRPr="00303CF9">
        <w:rPr>
          <w:vertAlign w:val="subscript"/>
        </w:rPr>
        <w:t>j</w:t>
      </w:r>
      <w:proofErr w:type="spellEnd"/>
      <w:r>
        <w:t xml:space="preserve"> = </w:t>
      </w:r>
      <w:proofErr w:type="spellStart"/>
      <w:r w:rsidRPr="008F046F">
        <w:t>BSUoSTOT</w:t>
      </w:r>
      <w:r w:rsidRPr="00303CF9">
        <w:rPr>
          <w:vertAlign w:val="subscript"/>
        </w:rPr>
        <w:t>j</w:t>
      </w:r>
      <w:proofErr w:type="spellEnd"/>
      <w:r>
        <w:rPr>
          <w:vertAlign w:val="subscript"/>
        </w:rPr>
        <w:t xml:space="preserve"> </w:t>
      </w:r>
      <w:r w:rsidRPr="00D0386B">
        <w:t xml:space="preserve">- </w:t>
      </w:r>
      <w:proofErr w:type="spellStart"/>
      <w:r>
        <w:t>EXCCAPTOT</w:t>
      </w:r>
      <w:r w:rsidRPr="00D0386B">
        <w:rPr>
          <w:vertAlign w:val="subscript"/>
        </w:rPr>
        <w:t>j</w:t>
      </w:r>
      <w:proofErr w:type="spellEnd"/>
    </w:p>
    <w:p w14:paraId="6BC6C245" w14:textId="77777777" w:rsidR="00C95284" w:rsidRDefault="00C95284" w:rsidP="00C95284">
      <w:pPr>
        <w:pStyle w:val="1"/>
        <w:ind w:left="1627"/>
        <w:jc w:val="both"/>
      </w:pPr>
    </w:p>
    <w:p w14:paraId="4317BA74" w14:textId="77777777" w:rsidR="00C95284" w:rsidRPr="00E21046" w:rsidRDefault="00C95284" w:rsidP="00C95284">
      <w:pPr>
        <w:pStyle w:val="1"/>
        <w:ind w:left="1627"/>
        <w:jc w:val="both"/>
      </w:pPr>
      <w:r w:rsidRPr="00014799">
        <w:t>Where</w:t>
      </w:r>
      <w:r w:rsidRPr="00BF49FC">
        <w:t xml:space="preserve"> </w:t>
      </w:r>
      <w:proofErr w:type="spellStart"/>
      <w:r w:rsidRPr="00BF49FC">
        <w:t>EXCCAPTOT</w:t>
      </w:r>
      <w:r w:rsidRPr="00F02C37">
        <w:rPr>
          <w:vertAlign w:val="subscript"/>
        </w:rPr>
        <w:t>j</w:t>
      </w:r>
      <w:proofErr w:type="spellEnd"/>
      <w:r w:rsidRPr="00F02C37">
        <w:t xml:space="preserve"> is calculated as follows;</w:t>
      </w:r>
    </w:p>
    <w:p w14:paraId="0058CD3C" w14:textId="77777777" w:rsidR="00C95284" w:rsidRPr="00E50B9A" w:rsidRDefault="00C95284" w:rsidP="00C95284">
      <w:pPr>
        <w:pStyle w:val="1"/>
        <w:ind w:left="1627"/>
        <w:jc w:val="both"/>
      </w:pPr>
    </w:p>
    <w:p w14:paraId="69C62925" w14:textId="39340EF1" w:rsidR="00C95284" w:rsidRPr="008A41B4" w:rsidRDefault="008A41B4" w:rsidP="00C95284">
      <w:pPr>
        <w:pStyle w:val="1"/>
        <w:ind w:left="1627"/>
        <w:jc w:val="both"/>
      </w:pPr>
      <m:oMathPara>
        <m:oMath>
          <m:r>
            <w:rPr>
              <w:rFonts w:ascii="Cambria Math" w:hAnsi="Cambria Math"/>
            </w:rPr>
            <m:t xml:space="preserve">£20/MWh* </m:t>
          </m:r>
          <m:d>
            <m:dPr>
              <m:ctrlPr>
                <w:rPr>
                  <w:rFonts w:ascii="Cambria Math" w:hAnsi="Cambria Math"/>
                  <w:i/>
                </w:rPr>
              </m:ctrlPr>
            </m:dPr>
            <m:e>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SGQM</m:t>
                      </m:r>
                    </m:e>
                    <m:sub>
                      <m:r>
                        <w:rPr>
                          <w:rFonts w:ascii="Cambria Math" w:hAnsi="Cambria Math"/>
                        </w:rPr>
                        <m:t>j</m:t>
                      </m:r>
                    </m:sub>
                  </m:sSub>
                </m:e>
              </m:nary>
              <m:r>
                <w:rPr>
                  <w:rFonts w:ascii="Cambria Math" w:hAnsi="Cambria Math"/>
                </w:rPr>
                <m:t xml:space="preserve"> + </m:t>
              </m:r>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TQM</m:t>
                      </m:r>
                    </m:e>
                    <m:sub>
                      <m:r>
                        <w:rPr>
                          <w:rFonts w:ascii="Cambria Math" w:hAnsi="Cambria Math"/>
                        </w:rPr>
                        <m:t>j</m:t>
                      </m:r>
                    </m:sub>
                  </m:sSub>
                </m:e>
              </m:nary>
            </m:e>
          </m:d>
        </m:oMath>
      </m:oMathPara>
    </w:p>
    <w:p w14:paraId="7225730A" w14:textId="77777777" w:rsidR="00C95284" w:rsidRDefault="00C95284" w:rsidP="007D27B2">
      <w:pPr>
        <w:pStyle w:val="1"/>
        <w:numPr>
          <w:ilvl w:val="0"/>
          <w:numId w:val="79"/>
        </w:numPr>
        <w:jc w:val="both"/>
        <w:rPr>
          <w:rFonts w:ascii="Arial" w:hAnsi="Arial" w:cs="Arial"/>
        </w:rPr>
      </w:pPr>
      <w:r w:rsidRPr="00FD2126">
        <w:t xml:space="preserve">From the first </w:t>
      </w:r>
      <w:r w:rsidRPr="00C82D21">
        <w:rPr>
          <w:b/>
          <w:bCs/>
        </w:rPr>
        <w:t>Settlement Period</w:t>
      </w:r>
      <w:r w:rsidRPr="00FD2126">
        <w:t xml:space="preserve"> o</w:t>
      </w:r>
      <w:r>
        <w:t>n</w:t>
      </w:r>
      <w:r w:rsidRPr="00FD2126">
        <w:t xml:space="preserve"> the implementation date specified in </w:t>
      </w:r>
      <w:r w:rsidRPr="00986FAB" w:rsidDel="00703A2A">
        <w:t>t</w:t>
      </w:r>
      <w:r w:rsidRPr="00986FAB">
        <w:t>he</w:t>
      </w:r>
      <w:r w:rsidRPr="00C82D21">
        <w:rPr>
          <w:b/>
          <w:bCs/>
        </w:rPr>
        <w:t xml:space="preserve"> Authority’s</w:t>
      </w:r>
      <w:r w:rsidRPr="00FD2126">
        <w:t xml:space="preserve"> decision on CMP381 </w:t>
      </w:r>
      <w:r w:rsidRPr="00014799">
        <w:t xml:space="preserve">until the </w:t>
      </w:r>
      <w:r w:rsidRPr="00E13182">
        <w:t>Exceptional Costs Support Scheme End Date</w:t>
      </w:r>
      <w:r w:rsidRPr="00C82D21">
        <w:t>,</w:t>
      </w:r>
      <w:r>
        <w:t xml:space="preserve"> the formula in 14.31.9 and 14.31.16 shall be updated so that </w:t>
      </w:r>
      <w:r w:rsidRPr="00E13182">
        <w:t>Exceptional Costs</w:t>
      </w:r>
      <w:r>
        <w:t xml:space="preserve"> (</w:t>
      </w:r>
      <w:proofErr w:type="spellStart"/>
      <w:r>
        <w:t>BSUoSEXC</w:t>
      </w:r>
      <w:r w:rsidRPr="58E0835F">
        <w:rPr>
          <w:vertAlign w:val="subscript"/>
        </w:rPr>
        <w:t>jd</w:t>
      </w:r>
      <w:proofErr w:type="spellEnd"/>
      <w:r>
        <w:t xml:space="preserve">) for </w:t>
      </w:r>
      <w:r w:rsidRPr="00C82D21">
        <w:rPr>
          <w:b/>
          <w:bCs/>
        </w:rPr>
        <w:t>Settlement Period</w:t>
      </w:r>
      <w:r>
        <w:t xml:space="preserve"> j in </w:t>
      </w:r>
      <w:r w:rsidRPr="00C82D21">
        <w:rPr>
          <w:rFonts w:ascii="Arial" w:hAnsi="Arial" w:cs="Arial"/>
          <w:b/>
          <w:bCs/>
        </w:rPr>
        <w:t>Settlement Day</w:t>
      </w:r>
      <w:r w:rsidRPr="58E0835F">
        <w:rPr>
          <w:rFonts w:ascii="Arial" w:hAnsi="Arial" w:cs="Arial"/>
        </w:rPr>
        <w:t xml:space="preserve"> d are removed as follows;</w:t>
      </w:r>
    </w:p>
    <w:p w14:paraId="21BB45DD" w14:textId="77777777" w:rsidR="00C95284" w:rsidRDefault="00C95284" w:rsidP="00C95284">
      <w:pPr>
        <w:pStyle w:val="1"/>
        <w:ind w:left="1627"/>
        <w:jc w:val="both"/>
        <w:rPr>
          <w:rFonts w:ascii="Arial" w:hAnsi="Arial" w:cs="Arial"/>
          <w:szCs w:val="22"/>
        </w:rPr>
      </w:pPr>
    </w:p>
    <w:p w14:paraId="2873F33F" w14:textId="77777777" w:rsidR="00C95284" w:rsidRDefault="00C95284" w:rsidP="00C95284">
      <w:pPr>
        <w:ind w:left="720"/>
        <w:rPr>
          <w:rFonts w:ascii="Arial" w:hAnsi="Arial" w:cs="Arial"/>
          <w:sz w:val="22"/>
          <w:szCs w:val="22"/>
          <w:vertAlign w:val="subscript"/>
        </w:rPr>
      </w:pPr>
      <w:r>
        <w:rPr>
          <w:rFonts w:ascii="Arial" w:hAnsi="Arial" w:cs="Arial"/>
          <w:sz w:val="22"/>
          <w:szCs w:val="22"/>
        </w:rPr>
        <w:t xml:space="preserve">   </w:t>
      </w:r>
      <w:r>
        <w:rPr>
          <w:rFonts w:ascii="Arial" w:hAnsi="Arial" w:cs="Arial"/>
          <w:sz w:val="22"/>
          <w:szCs w:val="22"/>
        </w:rPr>
        <w:tab/>
      </w:r>
      <w:proofErr w:type="spellStart"/>
      <w:r>
        <w:rPr>
          <w:rFonts w:ascii="Arial" w:hAnsi="Arial" w:cs="Arial"/>
          <w:sz w:val="22"/>
          <w:szCs w:val="22"/>
        </w:rPr>
        <w:t>BSUoSTOT</w:t>
      </w:r>
      <w:r w:rsidRPr="009A6831">
        <w:rPr>
          <w:rFonts w:ascii="Arial" w:hAnsi="Arial" w:cs="Arial"/>
          <w:sz w:val="22"/>
          <w:szCs w:val="22"/>
          <w:vertAlign w:val="subscript"/>
        </w:rPr>
        <w:t>jd</w:t>
      </w:r>
      <w:proofErr w:type="spellEnd"/>
      <w:r>
        <w:rPr>
          <w:rFonts w:ascii="Arial" w:hAnsi="Arial" w:cs="Arial"/>
          <w:sz w:val="22"/>
          <w:szCs w:val="22"/>
        </w:rPr>
        <w:t xml:space="preserve"> = </w:t>
      </w:r>
      <w:proofErr w:type="spellStart"/>
      <w:r>
        <w:rPr>
          <w:rFonts w:ascii="Arial" w:hAnsi="Arial" w:cs="Arial"/>
          <w:sz w:val="22"/>
          <w:szCs w:val="22"/>
        </w:rPr>
        <w:t>BSUoSEXT</w:t>
      </w:r>
      <w:r w:rsidRPr="009A6831">
        <w:rPr>
          <w:rFonts w:ascii="Arial" w:hAnsi="Arial" w:cs="Arial"/>
          <w:sz w:val="22"/>
          <w:szCs w:val="22"/>
          <w:vertAlign w:val="subscript"/>
        </w:rPr>
        <w:t>jd</w:t>
      </w:r>
      <w:proofErr w:type="spellEnd"/>
      <w:r>
        <w:rPr>
          <w:rFonts w:ascii="Arial" w:hAnsi="Arial" w:cs="Arial"/>
          <w:sz w:val="22"/>
          <w:szCs w:val="22"/>
        </w:rPr>
        <w:t xml:space="preserve"> + </w:t>
      </w:r>
      <w:proofErr w:type="spellStart"/>
      <w:r>
        <w:rPr>
          <w:rFonts w:ascii="Arial" w:hAnsi="Arial" w:cs="Arial"/>
          <w:sz w:val="22"/>
          <w:szCs w:val="22"/>
        </w:rPr>
        <w:t>BSUoSINT</w:t>
      </w:r>
      <w:r w:rsidRPr="009A6831">
        <w:rPr>
          <w:rFonts w:ascii="Arial" w:hAnsi="Arial" w:cs="Arial"/>
          <w:sz w:val="22"/>
          <w:szCs w:val="22"/>
          <w:vertAlign w:val="subscript"/>
        </w:rPr>
        <w:t>jd</w:t>
      </w:r>
      <w:proofErr w:type="spellEnd"/>
      <w:r>
        <w:rPr>
          <w:rFonts w:ascii="Arial" w:hAnsi="Arial" w:cs="Arial"/>
          <w:sz w:val="22"/>
          <w:szCs w:val="22"/>
        </w:rPr>
        <w:t xml:space="preserve"> + </w:t>
      </w:r>
      <w:proofErr w:type="spellStart"/>
      <w:r>
        <w:rPr>
          <w:rFonts w:ascii="Arial" w:hAnsi="Arial" w:cs="Arial"/>
          <w:sz w:val="22"/>
          <w:szCs w:val="22"/>
        </w:rPr>
        <w:t>BSUoSCOVID</w:t>
      </w:r>
      <w:r w:rsidRPr="009A6831">
        <w:rPr>
          <w:rFonts w:ascii="Arial" w:hAnsi="Arial" w:cs="Arial"/>
          <w:sz w:val="22"/>
          <w:szCs w:val="22"/>
          <w:vertAlign w:val="subscript"/>
        </w:rPr>
        <w:t>jd</w:t>
      </w:r>
      <w:proofErr w:type="spellEnd"/>
      <w:r>
        <w:rPr>
          <w:rFonts w:ascii="Arial" w:hAnsi="Arial" w:cs="Arial"/>
          <w:sz w:val="22"/>
          <w:szCs w:val="22"/>
          <w:vertAlign w:val="subscript"/>
        </w:rPr>
        <w:t xml:space="preserve"> </w:t>
      </w:r>
      <w:r>
        <w:rPr>
          <w:rFonts w:ascii="Arial" w:hAnsi="Arial" w:cs="Arial"/>
          <w:sz w:val="22"/>
          <w:szCs w:val="22"/>
        </w:rPr>
        <w:t xml:space="preserve">- </w:t>
      </w:r>
      <w:proofErr w:type="spellStart"/>
      <w:r>
        <w:rPr>
          <w:rFonts w:ascii="Arial" w:hAnsi="Arial" w:cs="Arial"/>
          <w:sz w:val="22"/>
          <w:szCs w:val="22"/>
        </w:rPr>
        <w:t>BSUoSEXC</w:t>
      </w:r>
      <w:r w:rsidRPr="009A6831">
        <w:rPr>
          <w:rFonts w:ascii="Arial" w:hAnsi="Arial" w:cs="Arial"/>
          <w:sz w:val="22"/>
          <w:szCs w:val="22"/>
          <w:vertAlign w:val="subscript"/>
        </w:rPr>
        <w:t>jd</w:t>
      </w:r>
      <w:proofErr w:type="spellEnd"/>
    </w:p>
    <w:p w14:paraId="03478810" w14:textId="77777777" w:rsidR="00C95284" w:rsidRDefault="00C95284" w:rsidP="00C95284">
      <w:pPr>
        <w:ind w:left="720"/>
        <w:rPr>
          <w:rFonts w:ascii="Arial" w:hAnsi="Arial" w:cs="Arial"/>
          <w:sz w:val="22"/>
          <w:szCs w:val="22"/>
          <w:vertAlign w:val="subscript"/>
        </w:rPr>
      </w:pPr>
    </w:p>
    <w:p w14:paraId="6A3B8EEC" w14:textId="77777777" w:rsidR="00C95284" w:rsidRPr="001E359B" w:rsidRDefault="00C95284" w:rsidP="00C95284">
      <w:pPr>
        <w:ind w:left="1701" w:hanging="261"/>
        <w:rPr>
          <w:rFonts w:ascii="Arial" w:hAnsi="Arial" w:cs="Arial"/>
          <w:sz w:val="22"/>
          <w:szCs w:val="22"/>
        </w:rPr>
      </w:pPr>
      <w:r>
        <w:rPr>
          <w:rFonts w:ascii="Arial" w:hAnsi="Arial" w:cs="Arial"/>
          <w:sz w:val="22"/>
          <w:szCs w:val="22"/>
        </w:rPr>
        <w:t xml:space="preserve">The </w:t>
      </w:r>
      <w:r w:rsidRPr="00E13182">
        <w:rPr>
          <w:rFonts w:ascii="Arial" w:hAnsi="Arial" w:cs="Arial"/>
          <w:sz w:val="22"/>
          <w:szCs w:val="22"/>
        </w:rPr>
        <w:t>Exceptional Costs Support Scheme End Date</w:t>
      </w:r>
      <w:r w:rsidRPr="001E359B">
        <w:rPr>
          <w:rFonts w:ascii="Arial" w:hAnsi="Arial" w:cs="Arial"/>
          <w:sz w:val="22"/>
          <w:szCs w:val="22"/>
        </w:rPr>
        <w:t xml:space="preserve"> shall be the earlier of:</w:t>
      </w:r>
    </w:p>
    <w:p w14:paraId="09E6EE06" w14:textId="77777777" w:rsidR="00C95284" w:rsidRPr="001E359B" w:rsidRDefault="00C95284" w:rsidP="007D27B2">
      <w:pPr>
        <w:numPr>
          <w:ilvl w:val="0"/>
          <w:numId w:val="94"/>
        </w:numPr>
        <w:rPr>
          <w:rFonts w:ascii="Arial" w:hAnsi="Arial" w:cs="Arial"/>
          <w:sz w:val="22"/>
          <w:szCs w:val="22"/>
        </w:rPr>
      </w:pPr>
      <w:r w:rsidRPr="001E359B">
        <w:rPr>
          <w:rFonts w:ascii="Arial" w:hAnsi="Arial" w:cs="Arial"/>
          <w:sz w:val="22"/>
          <w:szCs w:val="22"/>
        </w:rPr>
        <w:t xml:space="preserve">The </w:t>
      </w:r>
      <w:r>
        <w:rPr>
          <w:rFonts w:ascii="Arial" w:hAnsi="Arial" w:cs="Arial"/>
          <w:sz w:val="22"/>
          <w:szCs w:val="22"/>
        </w:rPr>
        <w:t xml:space="preserve">end of the </w:t>
      </w:r>
      <w:r w:rsidRPr="001E359B">
        <w:rPr>
          <w:rFonts w:ascii="Arial" w:hAnsi="Arial" w:cs="Arial"/>
          <w:sz w:val="22"/>
          <w:szCs w:val="22"/>
        </w:rPr>
        <w:t xml:space="preserve">last </w:t>
      </w:r>
      <w:r w:rsidRPr="00C82D21">
        <w:rPr>
          <w:rFonts w:ascii="Arial" w:hAnsi="Arial" w:cs="Arial"/>
          <w:b/>
          <w:bCs/>
          <w:sz w:val="22"/>
          <w:szCs w:val="22"/>
        </w:rPr>
        <w:t>Settlement Period</w:t>
      </w:r>
      <w:r w:rsidRPr="001E359B">
        <w:rPr>
          <w:rFonts w:ascii="Arial" w:hAnsi="Arial" w:cs="Arial"/>
          <w:sz w:val="22"/>
          <w:szCs w:val="22"/>
        </w:rPr>
        <w:t xml:space="preserve"> </w:t>
      </w:r>
      <w:r>
        <w:rPr>
          <w:rFonts w:ascii="Arial" w:hAnsi="Arial" w:cs="Arial"/>
          <w:sz w:val="22"/>
          <w:szCs w:val="22"/>
        </w:rPr>
        <w:t xml:space="preserve">(23:30 – 00:00) </w:t>
      </w:r>
      <w:r w:rsidRPr="001E359B">
        <w:rPr>
          <w:rFonts w:ascii="Arial" w:hAnsi="Arial" w:cs="Arial"/>
          <w:sz w:val="22"/>
          <w:szCs w:val="22"/>
        </w:rPr>
        <w:t>of 31</w:t>
      </w:r>
      <w:r w:rsidRPr="00C82D21">
        <w:rPr>
          <w:rFonts w:ascii="Arial" w:hAnsi="Arial" w:cs="Arial"/>
          <w:sz w:val="22"/>
          <w:szCs w:val="22"/>
          <w:vertAlign w:val="superscript"/>
        </w:rPr>
        <w:t>st</w:t>
      </w:r>
      <w:r w:rsidRPr="001E359B">
        <w:rPr>
          <w:rFonts w:ascii="Arial" w:hAnsi="Arial" w:cs="Arial"/>
          <w:sz w:val="22"/>
          <w:szCs w:val="22"/>
        </w:rPr>
        <w:t xml:space="preserve"> March 2022, or,</w:t>
      </w:r>
    </w:p>
    <w:p w14:paraId="7B461113" w14:textId="77777777" w:rsidR="00C95284" w:rsidRDefault="00C95284" w:rsidP="007D27B2">
      <w:pPr>
        <w:numPr>
          <w:ilvl w:val="0"/>
          <w:numId w:val="94"/>
        </w:numPr>
        <w:rPr>
          <w:rFonts w:ascii="Arial" w:hAnsi="Arial" w:cs="Arial"/>
          <w:sz w:val="22"/>
          <w:szCs w:val="22"/>
        </w:rPr>
      </w:pPr>
      <w:r w:rsidRPr="58E0835F">
        <w:rPr>
          <w:rFonts w:ascii="Arial" w:hAnsi="Arial" w:cs="Arial"/>
          <w:sz w:val="22"/>
          <w:szCs w:val="22"/>
        </w:rPr>
        <w:t xml:space="preserve">The </w:t>
      </w:r>
      <w:r w:rsidRPr="00C82D21">
        <w:rPr>
          <w:rFonts w:ascii="Arial" w:hAnsi="Arial" w:cs="Arial"/>
          <w:b/>
          <w:bCs/>
          <w:sz w:val="22"/>
          <w:szCs w:val="22"/>
        </w:rPr>
        <w:t>Settlement Period</w:t>
      </w:r>
      <w:r w:rsidRPr="58E0835F">
        <w:rPr>
          <w:rFonts w:ascii="Arial" w:hAnsi="Arial" w:cs="Arial"/>
          <w:sz w:val="22"/>
          <w:szCs w:val="22"/>
        </w:rPr>
        <w:t xml:space="preserve"> as advised by </w:t>
      </w:r>
      <w:r w:rsidRPr="00C82D21">
        <w:rPr>
          <w:rFonts w:ascii="Arial" w:hAnsi="Arial" w:cs="Arial"/>
          <w:b/>
          <w:bCs/>
          <w:sz w:val="22"/>
          <w:szCs w:val="22"/>
        </w:rPr>
        <w:t>The Company</w:t>
      </w:r>
      <w:r w:rsidRPr="58E0835F">
        <w:rPr>
          <w:rFonts w:ascii="Arial" w:hAnsi="Arial" w:cs="Arial"/>
          <w:sz w:val="22"/>
          <w:szCs w:val="22"/>
        </w:rPr>
        <w:t xml:space="preserve"> </w:t>
      </w:r>
      <w:r>
        <w:rPr>
          <w:rFonts w:ascii="Arial" w:hAnsi="Arial" w:cs="Arial"/>
          <w:sz w:val="22"/>
          <w:szCs w:val="22"/>
        </w:rPr>
        <w:t>in accordance with</w:t>
      </w:r>
      <w:r w:rsidRPr="58E0835F">
        <w:rPr>
          <w:rFonts w:ascii="Arial" w:hAnsi="Arial" w:cs="Arial"/>
          <w:sz w:val="22"/>
          <w:szCs w:val="22"/>
        </w:rPr>
        <w:t xml:space="preserve"> 14.3</w:t>
      </w:r>
      <w:r>
        <w:rPr>
          <w:rFonts w:ascii="Arial" w:hAnsi="Arial" w:cs="Arial"/>
          <w:sz w:val="22"/>
          <w:szCs w:val="22"/>
        </w:rPr>
        <w:t>1</w:t>
      </w:r>
      <w:r w:rsidRPr="58E0835F">
        <w:rPr>
          <w:rFonts w:ascii="Arial" w:hAnsi="Arial" w:cs="Arial"/>
          <w:sz w:val="22"/>
          <w:szCs w:val="22"/>
        </w:rPr>
        <w:t>.26</w:t>
      </w:r>
    </w:p>
    <w:p w14:paraId="4A0A0F3F" w14:textId="77777777" w:rsidR="00C95284" w:rsidRPr="001E359B" w:rsidRDefault="00C95284" w:rsidP="00C95284">
      <w:pPr>
        <w:ind w:left="2420"/>
        <w:rPr>
          <w:rFonts w:ascii="Arial" w:hAnsi="Arial" w:cs="Arial"/>
          <w:sz w:val="22"/>
          <w:szCs w:val="22"/>
        </w:rPr>
      </w:pPr>
    </w:p>
    <w:p w14:paraId="7EF7BBC6" w14:textId="77777777" w:rsidR="00C95284" w:rsidRPr="00036063" w:rsidRDefault="00C95284" w:rsidP="007D27B2">
      <w:pPr>
        <w:pStyle w:val="1"/>
        <w:numPr>
          <w:ilvl w:val="0"/>
          <w:numId w:val="79"/>
        </w:numPr>
        <w:jc w:val="both"/>
        <w:rPr>
          <w:rFonts w:ascii="Arial" w:hAnsi="Arial" w:cs="Arial"/>
          <w:szCs w:val="22"/>
        </w:rPr>
      </w:pPr>
      <w:r w:rsidRPr="001E359B">
        <w:rPr>
          <w:rFonts w:ascii="Arial" w:hAnsi="Arial" w:cs="Arial"/>
        </w:rPr>
        <w:t>During</w:t>
      </w:r>
      <w:r w:rsidRPr="00036063">
        <w:rPr>
          <w:rFonts w:ascii="Arial" w:hAnsi="Arial" w:cs="Arial"/>
        </w:rPr>
        <w:t xml:space="preserve"> </w:t>
      </w:r>
      <w:r w:rsidRPr="00036063">
        <w:t xml:space="preserve">the </w:t>
      </w:r>
      <w:r w:rsidRPr="00C82D21">
        <w:rPr>
          <w:b/>
          <w:bCs/>
        </w:rPr>
        <w:t>Financial Year</w:t>
      </w:r>
      <w:r w:rsidRPr="00036063">
        <w:t xml:space="preserve"> 2022/23,</w:t>
      </w:r>
      <w:r w:rsidRPr="00F503BC">
        <w:t xml:space="preserve"> beginning the </w:t>
      </w:r>
      <w:r w:rsidRPr="0085208F">
        <w:rPr>
          <w:b/>
          <w:bCs/>
        </w:rPr>
        <w:t>Business Day</w:t>
      </w:r>
      <w:r w:rsidRPr="00F503BC">
        <w:t xml:space="preserve"> following the necessary licence changes coming into effect to implement recovery of CMP381 deferred costs and 31st March 2023 inclusive,</w:t>
      </w:r>
      <w:r w:rsidRPr="00036063">
        <w:t xml:space="preserve"> the formula in 14.3</w:t>
      </w:r>
      <w:r>
        <w:t>1</w:t>
      </w:r>
      <w:r w:rsidRPr="00036063">
        <w:t>.10 shall be updated</w:t>
      </w:r>
      <w:r w:rsidRPr="00036063">
        <w:rPr>
          <w:rFonts w:ascii="Arial" w:hAnsi="Arial" w:cs="Arial"/>
        </w:rPr>
        <w:t xml:space="preserve"> so that </w:t>
      </w:r>
      <w:r w:rsidRPr="00E13182">
        <w:rPr>
          <w:rFonts w:ascii="Arial" w:hAnsi="Arial" w:cs="Arial"/>
        </w:rPr>
        <w:t>Exceptional Costs</w:t>
      </w:r>
      <w:r w:rsidRPr="00036063">
        <w:rPr>
          <w:rFonts w:ascii="Arial" w:hAnsi="Arial" w:cs="Arial"/>
        </w:rPr>
        <w:t xml:space="preserve"> (</w:t>
      </w:r>
      <w:proofErr w:type="spellStart"/>
      <w:r w:rsidRPr="00036063">
        <w:rPr>
          <w:rFonts w:ascii="Arial" w:hAnsi="Arial" w:cs="Arial"/>
        </w:rPr>
        <w:t>BSUoSEXC</w:t>
      </w:r>
      <w:r w:rsidRPr="00036063">
        <w:rPr>
          <w:rFonts w:ascii="Arial" w:hAnsi="Arial" w:cs="Arial"/>
          <w:vertAlign w:val="subscript"/>
        </w:rPr>
        <w:t>d</w:t>
      </w:r>
      <w:proofErr w:type="spellEnd"/>
      <w:r w:rsidRPr="00036063">
        <w:rPr>
          <w:rFonts w:ascii="Arial" w:hAnsi="Arial" w:cs="Arial"/>
        </w:rPr>
        <w:t xml:space="preserve">) in </w:t>
      </w:r>
      <w:r w:rsidRPr="00C82D21">
        <w:rPr>
          <w:rFonts w:ascii="Arial" w:hAnsi="Arial" w:cs="Arial"/>
          <w:b/>
          <w:bCs/>
          <w:szCs w:val="22"/>
        </w:rPr>
        <w:t>Settlement Day</w:t>
      </w:r>
      <w:r w:rsidRPr="00036063">
        <w:rPr>
          <w:rFonts w:ascii="Arial" w:hAnsi="Arial" w:cs="Arial"/>
          <w:szCs w:val="22"/>
        </w:rPr>
        <w:t xml:space="preserve"> d are added as follows;</w:t>
      </w:r>
    </w:p>
    <w:p w14:paraId="22C3D28C" w14:textId="77777777" w:rsidR="00E405EB" w:rsidRDefault="00E405EB" w:rsidP="00C95284">
      <w:pPr>
        <w:pStyle w:val="1"/>
        <w:ind w:left="1627"/>
        <w:jc w:val="both"/>
        <w:rPr>
          <w:rFonts w:ascii="Arial" w:hAnsi="Arial" w:cs="Arial"/>
        </w:rPr>
      </w:pPr>
    </w:p>
    <w:p w14:paraId="23243935" w14:textId="77777777" w:rsidR="00E405EB" w:rsidRDefault="00E405EB" w:rsidP="00C95284">
      <w:pPr>
        <w:pStyle w:val="1"/>
        <w:ind w:left="1627"/>
        <w:jc w:val="both"/>
        <w:rPr>
          <w:rFonts w:ascii="Arial" w:hAnsi="Arial" w:cs="Arial"/>
        </w:rPr>
      </w:pPr>
    </w:p>
    <w:p w14:paraId="45605146" w14:textId="16FBB706" w:rsidR="00DF086A" w:rsidRDefault="00DF086A" w:rsidP="00DF086A">
      <w:pPr>
        <w:pStyle w:val="1"/>
        <w:ind w:left="1627"/>
        <w:jc w:val="both"/>
      </w:pPr>
      <w:proofErr w:type="spellStart"/>
      <w:r>
        <w:t>BSUoSEXT</w:t>
      </w:r>
      <w:r w:rsidRPr="00CA6350">
        <w:rPr>
          <w:vertAlign w:val="subscript"/>
        </w:rPr>
        <w:t>j</w:t>
      </w:r>
      <w:r w:rsidRPr="00082F88">
        <w:rPr>
          <w:vertAlign w:val="subscript"/>
        </w:rPr>
        <w:t>d</w:t>
      </w:r>
      <w:proofErr w:type="spellEnd"/>
      <w:r>
        <w:rPr>
          <w:vertAlign w:val="subscript"/>
        </w:rPr>
        <w:t xml:space="preserve">  </w:t>
      </w:r>
      <w:r>
        <w:t xml:space="preserve">= </w:t>
      </w:r>
      <w:proofErr w:type="spellStart"/>
      <w:r>
        <w:t>CSOBM</w:t>
      </w:r>
      <w:r w:rsidRPr="00034153">
        <w:rPr>
          <w:vertAlign w:val="subscript"/>
        </w:rPr>
        <w:t>jd</w:t>
      </w:r>
      <w:proofErr w:type="spellEnd"/>
      <w:r>
        <w:t xml:space="preserve"> + </w:t>
      </w:r>
      <w:proofErr w:type="spellStart"/>
      <w:r>
        <w:t>BSCCV</w:t>
      </w:r>
      <w:r w:rsidRPr="00034153">
        <w:rPr>
          <w:vertAlign w:val="subscript"/>
        </w:rPr>
        <w:t>jd</w:t>
      </w:r>
      <w:proofErr w:type="spellEnd"/>
      <w:r>
        <w:t xml:space="preserve"> + [ (</w:t>
      </w:r>
      <w:proofErr w:type="spellStart"/>
      <w:r>
        <w:t>BSCCA</w:t>
      </w:r>
      <w:r w:rsidRPr="00034153">
        <w:rPr>
          <w:vertAlign w:val="subscript"/>
        </w:rPr>
        <w:t>d</w:t>
      </w:r>
      <w:proofErr w:type="spellEnd"/>
      <w:r>
        <w:t xml:space="preserve"> + </w:t>
      </w:r>
      <w:proofErr w:type="spellStart"/>
      <w:r>
        <w:t>TotAdj</w:t>
      </w:r>
      <w:r w:rsidRPr="00034153">
        <w:rPr>
          <w:vertAlign w:val="subscript"/>
        </w:rPr>
        <w:t>d</w:t>
      </w:r>
      <w:proofErr w:type="spellEnd"/>
      <w:r>
        <w:t xml:space="preserve"> – </w:t>
      </w:r>
      <w:proofErr w:type="spellStart"/>
      <w:r>
        <w:t>OM</w:t>
      </w:r>
      <w:r w:rsidRPr="00034153">
        <w:rPr>
          <w:vertAlign w:val="subscript"/>
        </w:rPr>
        <w:t>d</w:t>
      </w:r>
      <w:proofErr w:type="spellEnd"/>
      <w:r>
        <w:t xml:space="preserve"> + </w:t>
      </w:r>
      <w:proofErr w:type="spellStart"/>
      <w:r>
        <w:t>SRC</w:t>
      </w:r>
      <w:r w:rsidRPr="00034153">
        <w:rPr>
          <w:vertAlign w:val="subscript"/>
        </w:rPr>
        <w:t>d</w:t>
      </w:r>
      <w:proofErr w:type="spellEnd"/>
      <w:r>
        <w:t xml:space="preserve"> + </w:t>
      </w:r>
      <w:proofErr w:type="spellStart"/>
      <w:r>
        <w:t>SOTOC</w:t>
      </w:r>
      <w:r w:rsidRPr="00034153">
        <w:rPr>
          <w:vertAlign w:val="subscript"/>
        </w:rPr>
        <w:t>d</w:t>
      </w:r>
      <w:proofErr w:type="spellEnd"/>
      <w:r>
        <w:t xml:space="preserve">  + </w:t>
      </w:r>
      <w:proofErr w:type="spellStart"/>
      <w:r>
        <w:t>LOCTRU</w:t>
      </w:r>
      <w:r w:rsidRPr="00034153">
        <w:rPr>
          <w:vertAlign w:val="subscript"/>
        </w:rPr>
        <w:t>d</w:t>
      </w:r>
      <w:proofErr w:type="spellEnd"/>
      <w:r w:rsidR="00E12D83">
        <w:t xml:space="preserve"> + </w:t>
      </w:r>
      <w:proofErr w:type="spellStart"/>
      <w:r w:rsidR="00E12D83">
        <w:t>BSUoSEXC</w:t>
      </w:r>
      <w:r w:rsidR="00E12D83" w:rsidRPr="00082F88">
        <w:rPr>
          <w:vertAlign w:val="subscript"/>
        </w:rPr>
        <w:t>d</w:t>
      </w:r>
      <w:proofErr w:type="spellEnd"/>
      <w:r w:rsidR="00E12D83">
        <w:t xml:space="preserve">) </w:t>
      </w:r>
      <w:r>
        <w:t>* (</w:t>
      </w:r>
      <w:proofErr w:type="spellStart"/>
      <w:r>
        <w:t>TQM</w:t>
      </w:r>
      <w:r w:rsidRPr="00434CF7">
        <w:rPr>
          <w:vertAlign w:val="subscript"/>
        </w:rPr>
        <w:t>ijd</w:t>
      </w:r>
      <w:proofErr w:type="spellEnd"/>
      <w:r>
        <w:t xml:space="preserve"> + </w:t>
      </w:r>
      <w:proofErr w:type="spellStart"/>
      <w:r>
        <w:t>SGQM</w:t>
      </w:r>
      <w:r w:rsidRPr="00434CF7">
        <w:rPr>
          <w:vertAlign w:val="subscript"/>
        </w:rPr>
        <w:t>ijd</w:t>
      </w:r>
      <w:proofErr w:type="spellEnd"/>
      <w:r>
        <w:t xml:space="preserve">) / </w:t>
      </w:r>
      <w:r w:rsidRPr="00034153">
        <w:rPr>
          <w:rFonts w:ascii="Arial" w:hAnsi="Arial" w:cs="Arial"/>
          <w:sz w:val="46"/>
          <w:szCs w:val="46"/>
        </w:rPr>
        <w:t>∑</w:t>
      </w:r>
      <w:proofErr w:type="spellStart"/>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proofErr w:type="spellEnd"/>
      <w:r>
        <w:rPr>
          <w:sz w:val="26"/>
          <w:szCs w:val="26"/>
          <w:vertAlign w:val="subscript"/>
        </w:rPr>
        <w:t xml:space="preserve"> </w:t>
      </w:r>
      <w:r>
        <w:t>(</w:t>
      </w:r>
      <w:proofErr w:type="spellStart"/>
      <w:r>
        <w:t>TQM</w:t>
      </w:r>
      <w:r w:rsidRPr="00434CF7">
        <w:rPr>
          <w:vertAlign w:val="subscript"/>
        </w:rPr>
        <w:t>ij</w:t>
      </w:r>
      <w:proofErr w:type="spellEnd"/>
      <w:r>
        <w:t xml:space="preserve"> + </w:t>
      </w:r>
      <w:proofErr w:type="spellStart"/>
      <w:r>
        <w:t>SGM</w:t>
      </w:r>
      <w:r w:rsidRPr="00434CF7">
        <w:rPr>
          <w:vertAlign w:val="subscript"/>
        </w:rPr>
        <w:t>ij</w:t>
      </w:r>
      <w:proofErr w:type="spellEnd"/>
      <w:r>
        <w:t>)]</w:t>
      </w:r>
    </w:p>
    <w:p w14:paraId="1B1AC851" w14:textId="77777777" w:rsidR="00DF086A" w:rsidRPr="006F2B80" w:rsidRDefault="00DF086A" w:rsidP="00DF086A">
      <w:pPr>
        <w:rPr>
          <w:lang w:eastAsia="en-US"/>
        </w:rPr>
      </w:pPr>
    </w:p>
    <w:p w14:paraId="4D25C72B" w14:textId="77777777" w:rsidR="00DF086A" w:rsidRDefault="00DF086A" w:rsidP="00C95284">
      <w:pPr>
        <w:pStyle w:val="1"/>
        <w:ind w:left="1627"/>
        <w:jc w:val="both"/>
        <w:rPr>
          <w:rFonts w:ascii="Arial" w:hAnsi="Arial" w:cs="Arial"/>
        </w:rPr>
      </w:pPr>
    </w:p>
    <w:p w14:paraId="1FCB1AF7" w14:textId="1DD3CF3C" w:rsidR="00C95284" w:rsidRDefault="00C95284" w:rsidP="00C95284">
      <w:pPr>
        <w:pStyle w:val="1"/>
        <w:ind w:left="1627"/>
        <w:jc w:val="both"/>
      </w:pPr>
      <w:r w:rsidRPr="00C95284">
        <w:rPr>
          <w:rFonts w:ascii="Cambria Math" w:hAnsi="Cambria Math" w:cs="Arial"/>
        </w:rPr>
        <w:br/>
      </w:r>
      <w:r>
        <w:t xml:space="preserve">Where </w:t>
      </w:r>
    </w:p>
    <w:p w14:paraId="4DD6356B" w14:textId="77777777" w:rsidR="00C95284" w:rsidRPr="001E359B" w:rsidRDefault="00C95284" w:rsidP="00C95284">
      <w:pPr>
        <w:pStyle w:val="1"/>
        <w:ind w:left="1627"/>
        <w:jc w:val="both"/>
      </w:pPr>
    </w:p>
    <w:p w14:paraId="2DCC32D9" w14:textId="77777777" w:rsidR="00C95284" w:rsidRDefault="00C95284" w:rsidP="00C95284">
      <w:pPr>
        <w:pStyle w:val="1"/>
        <w:ind w:left="1627"/>
        <w:jc w:val="both"/>
      </w:pPr>
      <w:proofErr w:type="spellStart"/>
      <w:r w:rsidRPr="00C82D21">
        <w:t>BSUoSEXC</w:t>
      </w:r>
      <w:r w:rsidRPr="00C82D21">
        <w:rPr>
          <w:vertAlign w:val="subscript"/>
        </w:rPr>
        <w:t>d</w:t>
      </w:r>
      <w:proofErr w:type="spellEnd"/>
      <w:r w:rsidRPr="00C82D21">
        <w:t xml:space="preserve">, is the cumulative total deferred value of the Exceptional Costs Support Scheme, including any administrative or financing cost borne by </w:t>
      </w:r>
      <w:r w:rsidRPr="00C82D21">
        <w:rPr>
          <w:b/>
          <w:bCs/>
        </w:rPr>
        <w:t>The Company</w:t>
      </w:r>
      <w:r w:rsidRPr="00C82D21">
        <w:t>, as agreed by the</w:t>
      </w:r>
      <w:r w:rsidRPr="00C82D21">
        <w:rPr>
          <w:b/>
          <w:bCs/>
        </w:rPr>
        <w:t xml:space="preserve"> Authority</w:t>
      </w:r>
      <w:r w:rsidDel="004C278B">
        <w:t>.</w:t>
      </w:r>
    </w:p>
    <w:p w14:paraId="0DC774AB" w14:textId="77777777" w:rsidR="00C95284" w:rsidRDefault="00C95284" w:rsidP="00C95284">
      <w:pPr>
        <w:pStyle w:val="1"/>
        <w:ind w:left="1627"/>
        <w:jc w:val="both"/>
      </w:pPr>
    </w:p>
    <w:p w14:paraId="37D382B0" w14:textId="77777777" w:rsidR="00C95284" w:rsidRDefault="00C95284" w:rsidP="007D27B2">
      <w:pPr>
        <w:numPr>
          <w:ilvl w:val="0"/>
          <w:numId w:val="79"/>
        </w:numPr>
        <w:rPr>
          <w:rFonts w:ascii="Arial (W1)" w:hAnsi="Arial (W1)"/>
          <w:sz w:val="22"/>
          <w:lang w:eastAsia="en-US"/>
        </w:rPr>
      </w:pPr>
      <w:r w:rsidRPr="0085208F">
        <w:rPr>
          <w:rFonts w:ascii="Arial (W1)" w:hAnsi="Arial (W1)"/>
          <w:b/>
          <w:bCs/>
          <w:sz w:val="22"/>
          <w:lang w:eastAsia="en-US"/>
        </w:rPr>
        <w:t>The Company</w:t>
      </w:r>
      <w:r w:rsidRPr="005578DE">
        <w:rPr>
          <w:rFonts w:ascii="Arial (W1)" w:hAnsi="Arial (W1)"/>
          <w:sz w:val="22"/>
          <w:lang w:eastAsia="en-US"/>
        </w:rPr>
        <w:t xml:space="preserve"> shall provide weekly updates to notify industry of the total Exceptional Costs removed under paragraphs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 xml:space="preserve">.23. When </w:t>
      </w:r>
      <w:proofErr w:type="spellStart"/>
      <w:r w:rsidRPr="005578DE">
        <w:rPr>
          <w:rFonts w:ascii="Arial (W1)" w:hAnsi="Arial (W1)"/>
          <w:sz w:val="22"/>
          <w:lang w:eastAsia="en-US"/>
        </w:rPr>
        <w:t>BSUoSEXCjd</w:t>
      </w:r>
      <w:proofErr w:type="spellEnd"/>
      <w:r w:rsidRPr="005578DE">
        <w:rPr>
          <w:rFonts w:ascii="Arial (W1)" w:hAnsi="Arial (W1)"/>
          <w:sz w:val="22"/>
          <w:lang w:eastAsia="en-US"/>
        </w:rPr>
        <w:t xml:space="preserve"> reaches a value of £120m, </w:t>
      </w:r>
      <w:r w:rsidRPr="0085208F">
        <w:rPr>
          <w:rFonts w:ascii="Arial (W1)" w:hAnsi="Arial (W1)"/>
          <w:b/>
          <w:bCs/>
          <w:sz w:val="22"/>
          <w:lang w:eastAsia="en-US"/>
        </w:rPr>
        <w:t>The Company</w:t>
      </w:r>
      <w:r w:rsidRPr="005578DE">
        <w:rPr>
          <w:rFonts w:ascii="Arial (W1)" w:hAnsi="Arial (W1)"/>
          <w:sz w:val="22"/>
          <w:lang w:eastAsia="en-US"/>
        </w:rPr>
        <w:t xml:space="preserve"> shall revise the frequency of these updates to each </w:t>
      </w:r>
      <w:r w:rsidRPr="0085208F">
        <w:rPr>
          <w:rFonts w:ascii="Arial (W1)" w:hAnsi="Arial (W1)"/>
          <w:b/>
          <w:bCs/>
          <w:sz w:val="22"/>
          <w:lang w:eastAsia="en-US"/>
        </w:rPr>
        <w:t>Business Day</w:t>
      </w:r>
      <w:r w:rsidRPr="005578DE">
        <w:rPr>
          <w:rFonts w:ascii="Arial (W1)" w:hAnsi="Arial (W1)"/>
          <w:sz w:val="22"/>
          <w:lang w:eastAsia="en-US"/>
        </w:rPr>
        <w:t xml:space="preserve"> from the next </w:t>
      </w:r>
      <w:r w:rsidRPr="0085208F">
        <w:rPr>
          <w:rFonts w:ascii="Arial (W1)" w:hAnsi="Arial (W1)"/>
          <w:b/>
          <w:bCs/>
          <w:sz w:val="22"/>
          <w:lang w:eastAsia="en-US"/>
        </w:rPr>
        <w:t>Business Day</w:t>
      </w:r>
      <w:r w:rsidRPr="005578DE">
        <w:rPr>
          <w:rFonts w:ascii="Arial (W1)" w:hAnsi="Arial (W1)"/>
          <w:sz w:val="22"/>
          <w:lang w:eastAsia="en-US"/>
        </w:rPr>
        <w:t>.</w:t>
      </w:r>
    </w:p>
    <w:p w14:paraId="4849671D" w14:textId="77777777" w:rsidR="00C95284" w:rsidRDefault="00C95284" w:rsidP="00C95284">
      <w:pPr>
        <w:pStyle w:val="ListParagraph"/>
        <w:rPr>
          <w:rFonts w:ascii="Arial (W1)" w:hAnsi="Arial (W1)"/>
          <w:sz w:val="22"/>
          <w:lang w:eastAsia="en-US"/>
        </w:rPr>
      </w:pPr>
    </w:p>
    <w:p w14:paraId="4305A0D2" w14:textId="77777777" w:rsidR="00C95284" w:rsidRDefault="00C95284" w:rsidP="007D27B2">
      <w:pPr>
        <w:pStyle w:val="1"/>
        <w:numPr>
          <w:ilvl w:val="0"/>
          <w:numId w:val="79"/>
        </w:numPr>
        <w:jc w:val="both"/>
      </w:pPr>
      <w:r w:rsidRPr="008A44AF">
        <w:t>The £</w:t>
      </w:r>
      <w:r>
        <w:t>20</w:t>
      </w:r>
      <w:r w:rsidRPr="008A44AF">
        <w:t xml:space="preserve">/MWh </w:t>
      </w:r>
      <w:r w:rsidRPr="005578DE">
        <w:rPr>
          <w:rFonts w:ascii="Arial" w:hAnsi="Arial" w:cs="Arial"/>
          <w:szCs w:val="22"/>
        </w:rPr>
        <w:t xml:space="preserve">cap </w:t>
      </w:r>
      <w:r w:rsidRPr="005578DE">
        <w:rPr>
          <w:rFonts w:ascii="Arial" w:hAnsi="Arial" w:cs="Arial"/>
          <w:color w:val="242424"/>
          <w:szCs w:val="22"/>
          <w:shd w:val="clear" w:color="auto" w:fill="FFFFFF"/>
        </w:rPr>
        <w:t>(as introduced in paragraph 14.3</w:t>
      </w:r>
      <w:r>
        <w:rPr>
          <w:rFonts w:ascii="Arial" w:hAnsi="Arial" w:cs="Arial"/>
          <w:color w:val="242424"/>
          <w:szCs w:val="22"/>
          <w:shd w:val="clear" w:color="auto" w:fill="FFFFFF"/>
        </w:rPr>
        <w:t>1</w:t>
      </w:r>
      <w:r w:rsidRPr="005578DE">
        <w:rPr>
          <w:rFonts w:ascii="Arial" w:hAnsi="Arial" w:cs="Arial"/>
          <w:color w:val="242424"/>
          <w:szCs w:val="22"/>
          <w:shd w:val="clear" w:color="auto" w:fill="FFFFFF"/>
        </w:rPr>
        <w:t>.22)</w:t>
      </w:r>
      <w:r w:rsidRPr="005578DE">
        <w:rPr>
          <w:rFonts w:ascii="Arial" w:hAnsi="Arial" w:cs="Arial"/>
          <w:szCs w:val="22"/>
        </w:rPr>
        <w:t xml:space="preserve"> will not</w:t>
      </w:r>
      <w:r w:rsidRPr="008A44AF">
        <w:t xml:space="preserve"> be applied in the first and subsequent </w:t>
      </w:r>
      <w:r w:rsidRPr="005578DE">
        <w:rPr>
          <w:b/>
          <w:bCs/>
        </w:rPr>
        <w:t>Settlement Periods</w:t>
      </w:r>
      <w:r w:rsidRPr="008A44AF">
        <w:t xml:space="preserve"> where the £200m limit would have otherwise been breached. </w:t>
      </w:r>
      <w:r>
        <w:t xml:space="preserve">Once the </w:t>
      </w:r>
      <w:r w:rsidRPr="005578DE">
        <w:rPr>
          <w:b/>
          <w:bCs/>
        </w:rPr>
        <w:t>Initial Settlement Run</w:t>
      </w:r>
      <w:r>
        <w:t xml:space="preserve"> confirming this has been completed, </w:t>
      </w:r>
      <w:r w:rsidRPr="005578DE">
        <w:rPr>
          <w:b/>
          <w:bCs/>
        </w:rPr>
        <w:t>The Company</w:t>
      </w:r>
      <w:r>
        <w:t xml:space="preserve"> will notify </w:t>
      </w:r>
      <w:r w:rsidRPr="005578DE">
        <w:rPr>
          <w:b/>
          <w:bCs/>
        </w:rPr>
        <w:t>Users</w:t>
      </w:r>
      <w:r>
        <w:t xml:space="preserve"> to confirm that </w:t>
      </w:r>
      <w:r w:rsidRPr="00E13182">
        <w:t>the Exceptional Costs Support Scheme</w:t>
      </w:r>
      <w:r>
        <w:t xml:space="preserve"> has ended, providing the precise </w:t>
      </w:r>
      <w:r w:rsidRPr="005578DE">
        <w:rPr>
          <w:b/>
          <w:bCs/>
        </w:rPr>
        <w:t>Settlement Day, Settlement Period</w:t>
      </w:r>
      <w:r>
        <w:t xml:space="preserve"> and value of </w:t>
      </w:r>
      <w:proofErr w:type="spellStart"/>
      <w:r>
        <w:t>BSUoSEXC</w:t>
      </w:r>
      <w:r w:rsidRPr="005578DE">
        <w:rPr>
          <w:vertAlign w:val="subscript"/>
        </w:rPr>
        <w:t>d</w:t>
      </w:r>
      <w:proofErr w:type="spellEnd"/>
      <w:r>
        <w:t>.</w:t>
      </w:r>
    </w:p>
    <w:p w14:paraId="49F77799" w14:textId="77777777" w:rsidR="00C95284" w:rsidRDefault="00C95284" w:rsidP="00C95284">
      <w:pPr>
        <w:pStyle w:val="ListParagraph"/>
      </w:pPr>
    </w:p>
    <w:p w14:paraId="35B40438" w14:textId="77777777" w:rsidR="00C95284" w:rsidRPr="0085208F" w:rsidRDefault="00C95284" w:rsidP="00C95284">
      <w:pPr>
        <w:pStyle w:val="1"/>
        <w:jc w:val="both"/>
        <w:rPr>
          <w:b/>
          <w:bCs/>
          <w:color w:val="008080"/>
        </w:rPr>
      </w:pPr>
      <w:r w:rsidRPr="7F6CC2C4">
        <w:rPr>
          <w:b/>
          <w:bCs/>
          <w:color w:val="008080"/>
        </w:rPr>
        <w:t xml:space="preserve">Further </w:t>
      </w:r>
      <w:proofErr w:type="spellStart"/>
      <w:r w:rsidRPr="7F6CC2C4">
        <w:rPr>
          <w:b/>
          <w:bCs/>
          <w:color w:val="008080"/>
        </w:rPr>
        <w:t>BSUoS</w:t>
      </w:r>
      <w:proofErr w:type="spellEnd"/>
      <w:r w:rsidRPr="7F6CC2C4">
        <w:rPr>
          <w:b/>
          <w:bCs/>
          <w:color w:val="008080"/>
        </w:rPr>
        <w:t xml:space="preserve"> Cost Deferral</w:t>
      </w:r>
    </w:p>
    <w:p w14:paraId="5612B7CD" w14:textId="77777777" w:rsidR="00C95284" w:rsidRDefault="00C95284" w:rsidP="00C95284">
      <w:pPr>
        <w:pStyle w:val="ListParagraph"/>
      </w:pPr>
    </w:p>
    <w:p w14:paraId="27221D0C" w14:textId="77777777" w:rsidR="00C95284" w:rsidRDefault="00C95284" w:rsidP="007D27B2">
      <w:pPr>
        <w:pStyle w:val="ListParagraph"/>
        <w:numPr>
          <w:ilvl w:val="0"/>
          <w:numId w:val="79"/>
        </w:numPr>
        <w:rPr>
          <w:rFonts w:ascii="Arial (W1)" w:hAnsi="Arial (W1)"/>
          <w:sz w:val="22"/>
          <w:lang w:eastAsia="en-US"/>
        </w:rPr>
      </w:pPr>
      <w:r w:rsidRPr="00654B2B">
        <w:rPr>
          <w:rFonts w:ascii="Arial (W1)" w:hAnsi="Arial (W1)"/>
          <w:sz w:val="22"/>
          <w:lang w:eastAsia="en-US"/>
        </w:rPr>
        <w:t xml:space="preserve">As a result of continuing difficulties in the market, </w:t>
      </w:r>
      <w:r w:rsidRPr="0085208F">
        <w:rPr>
          <w:rFonts w:ascii="Arial (W1)" w:hAnsi="Arial (W1)"/>
          <w:b/>
          <w:bCs/>
          <w:sz w:val="22"/>
          <w:lang w:eastAsia="en-US"/>
        </w:rPr>
        <w:t>The Company</w:t>
      </w:r>
      <w:r w:rsidRPr="00654B2B">
        <w:rPr>
          <w:rFonts w:ascii="Arial (W1)" w:hAnsi="Arial (W1)"/>
          <w:sz w:val="22"/>
          <w:lang w:eastAsia="en-US"/>
        </w:rPr>
        <w:t xml:space="preserve"> will make specific and time-limited changes to the </w:t>
      </w:r>
      <w:proofErr w:type="spellStart"/>
      <w:r w:rsidRPr="00654B2B">
        <w:rPr>
          <w:rFonts w:ascii="Arial (W1)" w:hAnsi="Arial (W1)"/>
          <w:sz w:val="22"/>
          <w:lang w:eastAsia="en-US"/>
        </w:rPr>
        <w:t>BSUoS</w:t>
      </w:r>
      <w:proofErr w:type="spellEnd"/>
      <w:r w:rsidRPr="00654B2B">
        <w:rPr>
          <w:rFonts w:ascii="Arial (W1)" w:hAnsi="Arial (W1)"/>
          <w:sz w:val="22"/>
          <w:lang w:eastAsia="en-US"/>
        </w:rPr>
        <w:t xml:space="preserve"> methodology in this Section 2 to support CUSC Parties acting as Generators and Suppliers, This will consist of deferring the </w:t>
      </w:r>
      <w:proofErr w:type="spellStart"/>
      <w:r w:rsidRPr="00654B2B">
        <w:rPr>
          <w:rFonts w:ascii="Arial (W1)" w:hAnsi="Arial (W1)"/>
          <w:sz w:val="22"/>
          <w:lang w:eastAsia="en-US"/>
        </w:rPr>
        <w:t>BSUoS</w:t>
      </w:r>
      <w:proofErr w:type="spellEnd"/>
      <w:r w:rsidRPr="00654B2B">
        <w:rPr>
          <w:rFonts w:ascii="Arial (W1)" w:hAnsi="Arial (W1)"/>
          <w:sz w:val="22"/>
          <w:lang w:eastAsia="en-US"/>
        </w:rPr>
        <w:t xml:space="preserve"> costs associated with the exceptional market conditions (“Further Costs”) above a defined £/MWh value from the calculation in 14.30.9 to a later date as described in 14.3</w:t>
      </w:r>
      <w:r>
        <w:rPr>
          <w:rFonts w:ascii="Arial (W1)" w:hAnsi="Arial (W1)"/>
          <w:sz w:val="22"/>
          <w:lang w:eastAsia="en-US"/>
        </w:rPr>
        <w:t>1</w:t>
      </w:r>
      <w:r w:rsidRPr="00654B2B">
        <w:rPr>
          <w:rFonts w:ascii="Arial (W1)" w:hAnsi="Arial (W1)"/>
          <w:sz w:val="22"/>
          <w:lang w:eastAsia="en-US"/>
        </w:rPr>
        <w:t>.29 and 14.3</w:t>
      </w:r>
      <w:r>
        <w:rPr>
          <w:rFonts w:ascii="Arial (W1)" w:hAnsi="Arial (W1)"/>
          <w:sz w:val="22"/>
          <w:lang w:eastAsia="en-US"/>
        </w:rPr>
        <w:t>1</w:t>
      </w:r>
      <w:r w:rsidRPr="00654B2B">
        <w:rPr>
          <w:rFonts w:ascii="Arial (W1)" w:hAnsi="Arial (W1)"/>
          <w:sz w:val="22"/>
          <w:lang w:eastAsia="en-US"/>
        </w:rPr>
        <w:t>.30 (the “Further Costs Support Scheme”).</w:t>
      </w:r>
    </w:p>
    <w:p w14:paraId="62C12C93" w14:textId="77777777" w:rsidR="00C95284" w:rsidRDefault="00C95284" w:rsidP="00C95284">
      <w:pPr>
        <w:pStyle w:val="ListParagraph"/>
        <w:ind w:left="1627"/>
        <w:rPr>
          <w:rFonts w:ascii="Arial (W1)" w:hAnsi="Arial (W1)"/>
          <w:sz w:val="22"/>
          <w:lang w:eastAsia="en-US"/>
        </w:rPr>
      </w:pPr>
    </w:p>
    <w:p w14:paraId="27D7EDBA" w14:textId="77777777" w:rsidR="00C95284" w:rsidRPr="0085208F" w:rsidRDefault="00C95284" w:rsidP="007D27B2">
      <w:pPr>
        <w:pStyle w:val="ListParagraph"/>
        <w:numPr>
          <w:ilvl w:val="0"/>
          <w:numId w:val="79"/>
        </w:numPr>
        <w:rPr>
          <w:rFonts w:ascii="Arial (W1)" w:hAnsi="Arial (W1)"/>
          <w:sz w:val="22"/>
          <w:lang w:eastAsia="en-US"/>
        </w:rPr>
      </w:pPr>
      <w:r w:rsidRPr="0085208F">
        <w:rPr>
          <w:rFonts w:ascii="Arial" w:hAnsi="Arial" w:cs="Arial"/>
          <w:sz w:val="22"/>
          <w:szCs w:val="22"/>
        </w:rPr>
        <w:t xml:space="preserve">Further Costs for </w:t>
      </w:r>
      <w:r w:rsidRPr="0085208F">
        <w:rPr>
          <w:rFonts w:ascii="Arial" w:hAnsi="Arial" w:cs="Arial"/>
          <w:b/>
          <w:bCs/>
          <w:sz w:val="22"/>
          <w:szCs w:val="22"/>
        </w:rPr>
        <w:t>Settlement Period</w:t>
      </w:r>
      <w:r w:rsidRPr="0085208F">
        <w:rPr>
          <w:rFonts w:ascii="Arial" w:hAnsi="Arial" w:cs="Arial"/>
          <w:sz w:val="22"/>
          <w:szCs w:val="22"/>
        </w:rPr>
        <w:t xml:space="preserve"> j (</w:t>
      </w:r>
      <w:proofErr w:type="spellStart"/>
      <w:r w:rsidRPr="0085208F">
        <w:rPr>
          <w:rFonts w:ascii="Arial" w:hAnsi="Arial" w:cs="Arial"/>
          <w:sz w:val="22"/>
          <w:szCs w:val="22"/>
        </w:rPr>
        <w:t>BSUoSFXC</w:t>
      </w:r>
      <w:r w:rsidRPr="0085208F">
        <w:rPr>
          <w:rFonts w:ascii="Arial" w:hAnsi="Arial" w:cs="Arial"/>
          <w:sz w:val="22"/>
          <w:szCs w:val="22"/>
          <w:vertAlign w:val="subscript"/>
        </w:rPr>
        <w:t>j</w:t>
      </w:r>
      <w:proofErr w:type="spellEnd"/>
      <w:r w:rsidRPr="0085208F">
        <w:rPr>
          <w:rFonts w:ascii="Arial" w:hAnsi="Arial" w:cs="Arial"/>
          <w:sz w:val="22"/>
          <w:szCs w:val="22"/>
        </w:rPr>
        <w:t>) shall be calculated as:</w:t>
      </w:r>
    </w:p>
    <w:p w14:paraId="21C7C8BF"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If </w:t>
      </w:r>
      <w:proofErr w:type="spellStart"/>
      <w:r w:rsidRPr="00914DCA">
        <w:rPr>
          <w:rFonts w:ascii="Arial" w:hAnsi="Arial" w:cs="Arial"/>
          <w:sz w:val="22"/>
          <w:szCs w:val="22"/>
        </w:rPr>
        <w:t>BSUoSTOTj</w:t>
      </w:r>
      <w:proofErr w:type="spellEnd"/>
      <w:r w:rsidRPr="00914DCA">
        <w:rPr>
          <w:rFonts w:ascii="Arial" w:hAnsi="Arial" w:cs="Arial"/>
          <w:sz w:val="22"/>
          <w:szCs w:val="22"/>
        </w:rPr>
        <w:t xml:space="preserve"> &lt;= </w:t>
      </w:r>
      <w:proofErr w:type="spellStart"/>
      <w:r>
        <w:rPr>
          <w:rFonts w:ascii="Arial" w:hAnsi="Arial" w:cs="Arial"/>
          <w:sz w:val="22"/>
          <w:szCs w:val="22"/>
        </w:rPr>
        <w:t>F</w:t>
      </w:r>
      <w:r w:rsidRPr="00914DCA">
        <w:rPr>
          <w:rFonts w:ascii="Arial" w:hAnsi="Arial" w:cs="Arial"/>
          <w:sz w:val="22"/>
          <w:szCs w:val="22"/>
        </w:rPr>
        <w:t>XCCAPTOTj</w:t>
      </w:r>
      <w:proofErr w:type="spellEnd"/>
      <w:r w:rsidRPr="00914DCA">
        <w:rPr>
          <w:rFonts w:ascii="Arial" w:hAnsi="Arial" w:cs="Arial"/>
          <w:sz w:val="22"/>
          <w:szCs w:val="22"/>
        </w:rPr>
        <w:t xml:space="preserve">, then </w:t>
      </w:r>
      <w:proofErr w:type="spellStart"/>
      <w:r w:rsidRPr="00914DCA">
        <w:rPr>
          <w:rFonts w:ascii="Arial" w:hAnsi="Arial" w:cs="Arial"/>
          <w:sz w:val="22"/>
          <w:szCs w:val="22"/>
        </w:rPr>
        <w:t>BSUoSFXCj</w:t>
      </w:r>
      <w:proofErr w:type="spellEnd"/>
      <w:r w:rsidRPr="00914DCA">
        <w:rPr>
          <w:rFonts w:ascii="Arial" w:hAnsi="Arial" w:cs="Arial"/>
          <w:sz w:val="22"/>
          <w:szCs w:val="22"/>
        </w:rPr>
        <w:t xml:space="preserve"> = £0 </w:t>
      </w:r>
      <w:r w:rsidRPr="00914DCA">
        <w:rPr>
          <w:rFonts w:ascii="Arial" w:hAnsi="Arial" w:cs="Arial"/>
          <w:sz w:val="22"/>
          <w:szCs w:val="22"/>
        </w:rPr>
        <w:br/>
        <w:t xml:space="preserve">Or </w:t>
      </w:r>
      <w:proofErr w:type="spellStart"/>
      <w:r w:rsidRPr="00914DCA">
        <w:rPr>
          <w:rFonts w:ascii="Arial" w:hAnsi="Arial" w:cs="Arial"/>
          <w:sz w:val="22"/>
          <w:szCs w:val="22"/>
        </w:rPr>
        <w:t>BSUoSTOTj</w:t>
      </w:r>
      <w:proofErr w:type="spellEnd"/>
      <w:r w:rsidRPr="00914DCA">
        <w:rPr>
          <w:rFonts w:ascii="Arial" w:hAnsi="Arial" w:cs="Arial"/>
          <w:sz w:val="22"/>
          <w:szCs w:val="22"/>
        </w:rPr>
        <w:t xml:space="preserve"> &gt; </w:t>
      </w:r>
      <w:proofErr w:type="spellStart"/>
      <w:r>
        <w:rPr>
          <w:rFonts w:ascii="Arial" w:hAnsi="Arial" w:cs="Arial"/>
          <w:sz w:val="22"/>
          <w:szCs w:val="22"/>
        </w:rPr>
        <w:t>F</w:t>
      </w:r>
      <w:r w:rsidRPr="00914DCA">
        <w:rPr>
          <w:rFonts w:ascii="Arial" w:hAnsi="Arial" w:cs="Arial"/>
          <w:sz w:val="22"/>
          <w:szCs w:val="22"/>
        </w:rPr>
        <w:t>XCCAPTOTj</w:t>
      </w:r>
      <w:proofErr w:type="spellEnd"/>
      <w:r w:rsidRPr="00914DCA">
        <w:rPr>
          <w:rFonts w:ascii="Arial" w:hAnsi="Arial" w:cs="Arial"/>
          <w:sz w:val="22"/>
          <w:szCs w:val="22"/>
        </w:rPr>
        <w:t xml:space="preserve">, then </w:t>
      </w:r>
      <w:proofErr w:type="spellStart"/>
      <w:r w:rsidRPr="00914DCA">
        <w:rPr>
          <w:rFonts w:ascii="Arial" w:hAnsi="Arial" w:cs="Arial"/>
          <w:sz w:val="22"/>
          <w:szCs w:val="22"/>
        </w:rPr>
        <w:t>BSUoSFXCj</w:t>
      </w:r>
      <w:proofErr w:type="spellEnd"/>
      <w:r w:rsidRPr="00914DCA">
        <w:rPr>
          <w:rFonts w:ascii="Arial" w:hAnsi="Arial" w:cs="Arial"/>
          <w:sz w:val="22"/>
          <w:szCs w:val="22"/>
        </w:rPr>
        <w:t xml:space="preserve"> = </w:t>
      </w:r>
      <w:proofErr w:type="spellStart"/>
      <w:r w:rsidRPr="00914DCA">
        <w:rPr>
          <w:rFonts w:ascii="Arial" w:hAnsi="Arial" w:cs="Arial"/>
          <w:sz w:val="22"/>
          <w:szCs w:val="22"/>
        </w:rPr>
        <w:t>BSUoSTOTj</w:t>
      </w:r>
      <w:proofErr w:type="spellEnd"/>
      <w:r w:rsidRPr="00914DCA">
        <w:rPr>
          <w:rFonts w:ascii="Arial" w:hAnsi="Arial" w:cs="Arial"/>
          <w:sz w:val="22"/>
          <w:szCs w:val="22"/>
        </w:rPr>
        <w:t xml:space="preserve"> - </w:t>
      </w:r>
      <w:proofErr w:type="spellStart"/>
      <w:r>
        <w:rPr>
          <w:rFonts w:ascii="Arial" w:hAnsi="Arial" w:cs="Arial"/>
          <w:sz w:val="22"/>
          <w:szCs w:val="22"/>
        </w:rPr>
        <w:t>F</w:t>
      </w:r>
      <w:r w:rsidRPr="00914DCA">
        <w:rPr>
          <w:rFonts w:ascii="Arial" w:hAnsi="Arial" w:cs="Arial"/>
          <w:sz w:val="22"/>
          <w:szCs w:val="22"/>
        </w:rPr>
        <w:t>XCCAPTOTj</w:t>
      </w:r>
      <w:proofErr w:type="spellEnd"/>
      <w:r w:rsidRPr="00914DCA">
        <w:rPr>
          <w:rFonts w:ascii="Arial" w:hAnsi="Arial" w:cs="Arial"/>
          <w:sz w:val="22"/>
          <w:szCs w:val="22"/>
        </w:rPr>
        <w:t xml:space="preserve"> </w:t>
      </w:r>
    </w:p>
    <w:p w14:paraId="086D0881" w14:textId="77777777" w:rsidR="00C95284" w:rsidRDefault="00C95284" w:rsidP="00C95284">
      <w:pPr>
        <w:pStyle w:val="ListParagraph"/>
        <w:ind w:left="1627"/>
        <w:rPr>
          <w:rFonts w:ascii="Arial" w:hAnsi="Arial" w:cs="Arial"/>
          <w:sz w:val="22"/>
          <w:szCs w:val="22"/>
        </w:rPr>
      </w:pPr>
    </w:p>
    <w:p w14:paraId="59EBEA6B" w14:textId="77777777" w:rsidR="00C95284" w:rsidRPr="00914DCA" w:rsidRDefault="00C95284" w:rsidP="00C95284">
      <w:pPr>
        <w:pStyle w:val="ListParagraph"/>
        <w:ind w:left="1627"/>
        <w:rPr>
          <w:rFonts w:ascii="Arial" w:hAnsi="Arial" w:cs="Arial"/>
          <w:sz w:val="22"/>
          <w:szCs w:val="22"/>
        </w:rPr>
      </w:pPr>
      <w:r w:rsidRPr="00914DCA">
        <w:rPr>
          <w:rFonts w:ascii="Arial" w:hAnsi="Arial" w:cs="Arial"/>
          <w:sz w:val="22"/>
          <w:szCs w:val="22"/>
        </w:rPr>
        <w:t xml:space="preserve">Where </w:t>
      </w:r>
      <w:proofErr w:type="spellStart"/>
      <w:r>
        <w:rPr>
          <w:rFonts w:ascii="Arial" w:hAnsi="Arial" w:cs="Arial"/>
          <w:sz w:val="22"/>
          <w:szCs w:val="22"/>
        </w:rPr>
        <w:t>F</w:t>
      </w:r>
      <w:r w:rsidRPr="00914DCA">
        <w:rPr>
          <w:rFonts w:ascii="Arial" w:hAnsi="Arial" w:cs="Arial"/>
          <w:sz w:val="22"/>
          <w:szCs w:val="22"/>
        </w:rPr>
        <w:t>XCCAPTOTj</w:t>
      </w:r>
      <w:proofErr w:type="spellEnd"/>
      <w:r>
        <w:rPr>
          <w:rFonts w:ascii="Arial" w:hAnsi="Arial" w:cs="Arial"/>
          <w:sz w:val="22"/>
          <w:szCs w:val="22"/>
        </w:rPr>
        <w:t xml:space="preserve">= </w:t>
      </w:r>
    </w:p>
    <w:p w14:paraId="4A8CF57E"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 £</w:t>
      </w:r>
      <w:r w:rsidRPr="0085208F">
        <w:rPr>
          <w:rFonts w:ascii="Arial" w:hAnsi="Arial" w:cs="Arial"/>
          <w:sz w:val="22"/>
          <w:szCs w:val="22"/>
        </w:rPr>
        <w:t>40</w:t>
      </w:r>
      <w:r w:rsidRPr="00654B2B">
        <w:rPr>
          <w:rFonts w:ascii="Arial" w:hAnsi="Arial" w:cs="Arial"/>
          <w:sz w:val="22"/>
          <w:szCs w:val="22"/>
        </w:rPr>
        <w:t>/</w:t>
      </w:r>
      <w:r w:rsidRPr="00914DCA">
        <w:rPr>
          <w:rFonts w:ascii="Cambria Math" w:hAnsi="Cambria Math" w:cs="Cambria Math"/>
          <w:sz w:val="22"/>
          <w:szCs w:val="22"/>
        </w:rPr>
        <w:t>𝑀𝑊ℎ</w:t>
      </w:r>
      <w:r w:rsidRPr="00914DCA">
        <w:rPr>
          <w:rFonts w:ascii="Arial" w:hAnsi="Arial" w:cs="Arial"/>
          <w:sz w:val="22"/>
          <w:szCs w:val="22"/>
        </w:rPr>
        <w:t xml:space="preserve"> </w:t>
      </w:r>
      <w:r w:rsidRPr="00914DCA">
        <w:rPr>
          <w:rFonts w:ascii="Cambria Math" w:hAnsi="Cambria Math" w:cs="Cambria Math"/>
          <w:sz w:val="22"/>
          <w:szCs w:val="22"/>
        </w:rPr>
        <w:t>∗</w:t>
      </w:r>
      <w:r w:rsidRPr="00914DCA">
        <w:rPr>
          <w:rFonts w:ascii="Arial" w:hAnsi="Arial" w:cs="Arial"/>
          <w:sz w:val="22"/>
          <w:szCs w:val="22"/>
        </w:rPr>
        <w:t xml:space="preserve"> </w:t>
      </w:r>
      <w:r>
        <w:rPr>
          <w:rFonts w:ascii="Arial" w:hAnsi="Arial" w:cs="Arial"/>
          <w:sz w:val="22"/>
          <w:szCs w:val="22"/>
        </w:rPr>
        <w:t>(</w:t>
      </w:r>
      <w:proofErr w:type="spellStart"/>
      <w:r>
        <w:rPr>
          <w:rFonts w:ascii="Arial" w:hAnsi="Arial" w:cs="Arial"/>
          <w:sz w:val="22"/>
          <w:szCs w:val="22"/>
        </w:rPr>
        <w:t>SGQM</w:t>
      </w:r>
      <w:r w:rsidRPr="00AC7BD0">
        <w:rPr>
          <w:rFonts w:ascii="Arial" w:hAnsi="Arial" w:cs="Arial"/>
          <w:sz w:val="22"/>
          <w:szCs w:val="22"/>
          <w:vertAlign w:val="subscript"/>
        </w:rPr>
        <w:t>j</w:t>
      </w:r>
      <w:proofErr w:type="spellEnd"/>
      <w:r>
        <w:rPr>
          <w:rFonts w:ascii="Arial" w:hAnsi="Arial" w:cs="Arial"/>
          <w:sz w:val="22"/>
          <w:szCs w:val="22"/>
        </w:rPr>
        <w:t xml:space="preserve"> + </w:t>
      </w:r>
      <w:proofErr w:type="spellStart"/>
      <w:r>
        <w:rPr>
          <w:rFonts w:ascii="Arial" w:hAnsi="Arial" w:cs="Arial"/>
          <w:sz w:val="22"/>
          <w:szCs w:val="22"/>
        </w:rPr>
        <w:t>TQM</w:t>
      </w:r>
      <w:r w:rsidRPr="00AC7BD0">
        <w:rPr>
          <w:rFonts w:ascii="Arial" w:hAnsi="Arial" w:cs="Arial"/>
          <w:sz w:val="22"/>
          <w:szCs w:val="22"/>
          <w:vertAlign w:val="subscript"/>
        </w:rPr>
        <w:t>j</w:t>
      </w:r>
      <w:proofErr w:type="spellEnd"/>
      <w:r>
        <w:rPr>
          <w:rFonts w:ascii="Arial" w:hAnsi="Arial" w:cs="Arial"/>
          <w:sz w:val="22"/>
          <w:szCs w:val="22"/>
        </w:rPr>
        <w:t>)</w:t>
      </w:r>
    </w:p>
    <w:p w14:paraId="1CB2CED3" w14:textId="77777777" w:rsidR="00C95284" w:rsidRPr="00914DCA" w:rsidRDefault="00C95284" w:rsidP="00C95284">
      <w:pPr>
        <w:pStyle w:val="ListParagraph"/>
        <w:ind w:left="1627"/>
        <w:rPr>
          <w:rFonts w:ascii="Arial" w:hAnsi="Arial" w:cs="Arial"/>
          <w:sz w:val="22"/>
          <w:szCs w:val="22"/>
        </w:rPr>
      </w:pPr>
    </w:p>
    <w:p w14:paraId="12B52549" w14:textId="77777777" w:rsidR="00C95284" w:rsidRDefault="00C95284" w:rsidP="007D27B2">
      <w:pPr>
        <w:pStyle w:val="1"/>
        <w:numPr>
          <w:ilvl w:val="0"/>
          <w:numId w:val="79"/>
        </w:numPr>
        <w:jc w:val="both"/>
      </w:pPr>
      <w:r>
        <w:t xml:space="preserve">From the first </w:t>
      </w:r>
      <w:r w:rsidRPr="0085208F">
        <w:rPr>
          <w:b/>
          <w:bCs/>
        </w:rPr>
        <w:t>Settlement Period</w:t>
      </w:r>
      <w:r>
        <w:t xml:space="preserve"> (00:00 – 00:30) on 1st October 2022 or such later date as the </w:t>
      </w:r>
      <w:r w:rsidRPr="0085208F">
        <w:rPr>
          <w:b/>
          <w:bCs/>
        </w:rPr>
        <w:t>Authority</w:t>
      </w:r>
      <w:r>
        <w:t xml:space="preserve"> may specify until the Further Costs Support Scheme End Date, the formula in 14.30.9 shall be updated so that Further Costs (</w:t>
      </w:r>
      <w:proofErr w:type="spellStart"/>
      <w:r>
        <w:t>BSUoSFXCjd</w:t>
      </w:r>
      <w:proofErr w:type="spellEnd"/>
      <w:r>
        <w:t xml:space="preserve">) for </w:t>
      </w:r>
      <w:r w:rsidRPr="0085208F">
        <w:rPr>
          <w:b/>
          <w:bCs/>
        </w:rPr>
        <w:t>Settlement Period</w:t>
      </w:r>
      <w:r>
        <w:t xml:space="preserve"> j in </w:t>
      </w:r>
      <w:r w:rsidRPr="0085208F">
        <w:rPr>
          <w:b/>
          <w:bCs/>
        </w:rPr>
        <w:t>Settlement Day</w:t>
      </w:r>
      <w:r>
        <w:t xml:space="preserve"> d are removed as follows:</w:t>
      </w:r>
    </w:p>
    <w:p w14:paraId="4A641093" w14:textId="77777777" w:rsidR="00C95284" w:rsidRDefault="00C95284" w:rsidP="00C95284">
      <w:pPr>
        <w:pStyle w:val="1"/>
        <w:ind w:left="1627"/>
        <w:jc w:val="both"/>
      </w:pPr>
      <w:proofErr w:type="spellStart"/>
      <w:r>
        <w:t>BSUoSTOTjd</w:t>
      </w:r>
      <w:proofErr w:type="spellEnd"/>
      <w:r>
        <w:t xml:space="preserve"> = </w:t>
      </w:r>
      <w:proofErr w:type="spellStart"/>
      <w:r>
        <w:t>BSUoSEXTjd</w:t>
      </w:r>
      <w:proofErr w:type="spellEnd"/>
      <w:r>
        <w:t xml:space="preserve"> + </w:t>
      </w:r>
      <w:proofErr w:type="spellStart"/>
      <w:r>
        <w:t>BSUoSINTjd</w:t>
      </w:r>
      <w:proofErr w:type="spellEnd"/>
      <w:r>
        <w:t xml:space="preserve"> - </w:t>
      </w:r>
      <w:proofErr w:type="spellStart"/>
      <w:r>
        <w:t>BSUoSFXCjd</w:t>
      </w:r>
      <w:proofErr w:type="spellEnd"/>
    </w:p>
    <w:p w14:paraId="7BDCB3EF" w14:textId="77777777" w:rsidR="00C95284" w:rsidRDefault="00C95284" w:rsidP="00C95284">
      <w:pPr>
        <w:pStyle w:val="1"/>
        <w:ind w:left="1627"/>
        <w:jc w:val="both"/>
      </w:pPr>
    </w:p>
    <w:p w14:paraId="5CEFE48A" w14:textId="77777777" w:rsidR="00C95284" w:rsidRDefault="00C95284" w:rsidP="00C95284">
      <w:pPr>
        <w:pStyle w:val="1"/>
        <w:ind w:left="1627"/>
        <w:jc w:val="both"/>
      </w:pPr>
      <w:r>
        <w:t>The Further Costs Support Scheme End Date shall be the earlier of:</w:t>
      </w:r>
    </w:p>
    <w:p w14:paraId="7A1F60C4" w14:textId="77777777" w:rsidR="00C95284" w:rsidRDefault="00C95284" w:rsidP="00C95284">
      <w:pPr>
        <w:pStyle w:val="1"/>
        <w:ind w:left="1627"/>
        <w:jc w:val="both"/>
      </w:pPr>
      <w:r>
        <w:t>1. The end of the last Settlement Period (23:30 – 00:00) of 31st March 2023, or,</w:t>
      </w:r>
    </w:p>
    <w:p w14:paraId="20D028DB" w14:textId="77777777" w:rsidR="00C95284" w:rsidRDefault="00C95284" w:rsidP="00461271">
      <w:pPr>
        <w:pStyle w:val="1"/>
        <w:ind w:left="1627"/>
        <w:jc w:val="both"/>
      </w:pPr>
      <w:r>
        <w:t>2. The Settlement Period as advised by The Company in accordance with 14.31.34.</w:t>
      </w:r>
    </w:p>
    <w:p w14:paraId="6CBC1187" w14:textId="77777777" w:rsidR="00C95284" w:rsidRDefault="00C95284" w:rsidP="00C95284">
      <w:pPr>
        <w:pStyle w:val="1"/>
        <w:ind w:left="1627"/>
        <w:jc w:val="both"/>
      </w:pPr>
    </w:p>
    <w:p w14:paraId="05F95C30"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For </w:t>
      </w:r>
      <w:r w:rsidRPr="00654B2B">
        <w:rPr>
          <w:rFonts w:ascii="Arial (W1)" w:hAnsi="Arial (W1)"/>
          <w:sz w:val="22"/>
          <w:lang w:eastAsia="en-US"/>
        </w:rPr>
        <w:t xml:space="preserve">Suppliers, during the </w:t>
      </w:r>
      <w:r w:rsidRPr="0085208F">
        <w:rPr>
          <w:rFonts w:ascii="Arial (W1)" w:hAnsi="Arial (W1)"/>
          <w:b/>
          <w:bCs/>
          <w:sz w:val="22"/>
          <w:lang w:eastAsia="en-US"/>
        </w:rPr>
        <w:t>Financial Year</w:t>
      </w:r>
      <w:r w:rsidRPr="00654B2B">
        <w:rPr>
          <w:rFonts w:ascii="Arial (W1)" w:hAnsi="Arial (W1)"/>
          <w:sz w:val="22"/>
          <w:lang w:eastAsia="en-US"/>
        </w:rPr>
        <w:t xml:space="preserve"> 2023/24, beginning the earlier of:</w:t>
      </w:r>
    </w:p>
    <w:p w14:paraId="4A523F88" w14:textId="77777777" w:rsidR="00C95284" w:rsidRDefault="00C95284" w:rsidP="007D27B2">
      <w:pPr>
        <w:pStyle w:val="1"/>
        <w:numPr>
          <w:ilvl w:val="0"/>
          <w:numId w:val="125"/>
        </w:numPr>
        <w:jc w:val="both"/>
      </w:pPr>
      <w:r>
        <w:t xml:space="preserve">The first </w:t>
      </w:r>
      <w:r w:rsidRPr="0085208F">
        <w:rPr>
          <w:b/>
          <w:bCs/>
        </w:rPr>
        <w:t>Settlement Period</w:t>
      </w:r>
      <w:r>
        <w:t xml:space="preserve"> (00:00 – 00:30) of 1st April 2023; or</w:t>
      </w:r>
    </w:p>
    <w:p w14:paraId="505C10AF" w14:textId="77777777" w:rsidR="00C95284" w:rsidRDefault="00C95284" w:rsidP="007D27B2">
      <w:pPr>
        <w:pStyle w:val="1"/>
        <w:numPr>
          <w:ilvl w:val="0"/>
          <w:numId w:val="125"/>
        </w:numPr>
        <w:jc w:val="both"/>
      </w:pPr>
      <w:r>
        <w:t>The necessary licence changes coming into effect to implement recovery of the Further Costs;</w:t>
      </w:r>
    </w:p>
    <w:p w14:paraId="76F8DFF7" w14:textId="77777777" w:rsidR="00C95284" w:rsidRDefault="00C95284" w:rsidP="00461271">
      <w:pPr>
        <w:pStyle w:val="1"/>
        <w:ind w:left="1627"/>
        <w:jc w:val="both"/>
      </w:pPr>
      <w:r w:rsidRPr="00544C61">
        <w:t>and ending with the last Settlement Period (23:30 – 00:00) of 31st March 2024 inclusive, the formula in 14.3</w:t>
      </w:r>
      <w:r>
        <w:t>1</w:t>
      </w:r>
      <w:r w:rsidRPr="00544C61">
        <w:t>.10 shall be updated so that Further Costs (</w:t>
      </w:r>
      <w:proofErr w:type="spellStart"/>
      <w:r w:rsidRPr="00544C61">
        <w:t>BSUoSFXCd</w:t>
      </w:r>
      <w:proofErr w:type="spellEnd"/>
      <w:r w:rsidRPr="00544C61">
        <w:t xml:space="preserve">) in </w:t>
      </w:r>
      <w:r w:rsidRPr="0085208F">
        <w:rPr>
          <w:b/>
          <w:bCs/>
        </w:rPr>
        <w:t>Settlement Day</w:t>
      </w:r>
      <w:r w:rsidRPr="00544C61">
        <w:t xml:space="preserve"> </w:t>
      </w:r>
      <w:r w:rsidRPr="00544C61">
        <w:rPr>
          <w:rFonts w:ascii="Cambria Math" w:hAnsi="Cambria Math" w:cs="Cambria Math"/>
        </w:rPr>
        <w:t>𝑑</w:t>
      </w:r>
      <w:r w:rsidRPr="00544C61">
        <w:t xml:space="preserve"> are added as follows:</w:t>
      </w:r>
    </w:p>
    <w:p w14:paraId="44B4F121" w14:textId="77777777" w:rsidR="00C95284" w:rsidRDefault="00C95284" w:rsidP="00C95284">
      <w:pPr>
        <w:pStyle w:val="1"/>
        <w:ind w:left="1627"/>
        <w:jc w:val="both"/>
      </w:pPr>
    </w:p>
    <w:p w14:paraId="150DAFAA" w14:textId="77777777" w:rsidR="007B24F0" w:rsidRDefault="007B24F0" w:rsidP="00C95284">
      <w:pPr>
        <w:pStyle w:val="1"/>
        <w:ind w:left="1627"/>
        <w:jc w:val="both"/>
      </w:pPr>
    </w:p>
    <w:p w14:paraId="49D7A286" w14:textId="77777777" w:rsidR="007B24F0" w:rsidRDefault="007B24F0" w:rsidP="00C95284">
      <w:pPr>
        <w:pStyle w:val="1"/>
        <w:ind w:left="1627"/>
        <w:jc w:val="both"/>
      </w:pPr>
    </w:p>
    <w:p w14:paraId="459AE419" w14:textId="5DC3EBA0" w:rsidR="007B24F0" w:rsidRDefault="007B24F0" w:rsidP="007B24F0">
      <w:pPr>
        <w:pStyle w:val="1"/>
        <w:ind w:left="1627"/>
        <w:jc w:val="both"/>
      </w:pPr>
      <w:proofErr w:type="spellStart"/>
      <w:r>
        <w:t>BSUoSEXT</w:t>
      </w:r>
      <w:r w:rsidRPr="00CA6350">
        <w:rPr>
          <w:vertAlign w:val="subscript"/>
        </w:rPr>
        <w:t>j</w:t>
      </w:r>
      <w:r w:rsidRPr="00082F88">
        <w:rPr>
          <w:vertAlign w:val="subscript"/>
        </w:rPr>
        <w:t>d</w:t>
      </w:r>
      <w:proofErr w:type="spellEnd"/>
      <w:r>
        <w:rPr>
          <w:vertAlign w:val="subscript"/>
        </w:rPr>
        <w:t xml:space="preserve">  </w:t>
      </w:r>
      <w:r>
        <w:t xml:space="preserve">= </w:t>
      </w:r>
      <w:proofErr w:type="spellStart"/>
      <w:r>
        <w:t>CSOBM</w:t>
      </w:r>
      <w:r w:rsidRPr="00034153">
        <w:rPr>
          <w:vertAlign w:val="subscript"/>
        </w:rPr>
        <w:t>jd</w:t>
      </w:r>
      <w:proofErr w:type="spellEnd"/>
      <w:r>
        <w:t xml:space="preserve"> + </w:t>
      </w:r>
      <w:proofErr w:type="spellStart"/>
      <w:r>
        <w:t>BSCCV</w:t>
      </w:r>
      <w:r w:rsidRPr="00034153">
        <w:rPr>
          <w:vertAlign w:val="subscript"/>
        </w:rPr>
        <w:t>jd</w:t>
      </w:r>
      <w:proofErr w:type="spellEnd"/>
      <w:r>
        <w:t xml:space="preserve"> + [ (</w:t>
      </w:r>
      <w:proofErr w:type="spellStart"/>
      <w:r>
        <w:t>BSCCA</w:t>
      </w:r>
      <w:r w:rsidRPr="00034153">
        <w:rPr>
          <w:vertAlign w:val="subscript"/>
        </w:rPr>
        <w:t>d</w:t>
      </w:r>
      <w:proofErr w:type="spellEnd"/>
      <w:r>
        <w:t xml:space="preserve"> + </w:t>
      </w:r>
      <w:proofErr w:type="spellStart"/>
      <w:r>
        <w:t>TotAdj</w:t>
      </w:r>
      <w:r w:rsidRPr="00034153">
        <w:rPr>
          <w:vertAlign w:val="subscript"/>
        </w:rPr>
        <w:t>d</w:t>
      </w:r>
      <w:proofErr w:type="spellEnd"/>
      <w:r>
        <w:t xml:space="preserve"> – </w:t>
      </w:r>
      <w:proofErr w:type="spellStart"/>
      <w:r>
        <w:t>OM</w:t>
      </w:r>
      <w:r w:rsidRPr="00034153">
        <w:rPr>
          <w:vertAlign w:val="subscript"/>
        </w:rPr>
        <w:t>d</w:t>
      </w:r>
      <w:proofErr w:type="spellEnd"/>
      <w:r>
        <w:t xml:space="preserve"> + </w:t>
      </w:r>
      <w:proofErr w:type="spellStart"/>
      <w:r>
        <w:t>SRC</w:t>
      </w:r>
      <w:r w:rsidRPr="00034153">
        <w:rPr>
          <w:vertAlign w:val="subscript"/>
        </w:rPr>
        <w:t>d</w:t>
      </w:r>
      <w:proofErr w:type="spellEnd"/>
      <w:r>
        <w:t xml:space="preserve"> + </w:t>
      </w:r>
      <w:proofErr w:type="spellStart"/>
      <w:r>
        <w:t>SOTOC</w:t>
      </w:r>
      <w:r w:rsidRPr="00034153">
        <w:rPr>
          <w:vertAlign w:val="subscript"/>
        </w:rPr>
        <w:t>d</w:t>
      </w:r>
      <w:proofErr w:type="spellEnd"/>
      <w:r>
        <w:t xml:space="preserve">  + </w:t>
      </w:r>
      <w:proofErr w:type="spellStart"/>
      <w:r>
        <w:t>LOCTRU</w:t>
      </w:r>
      <w:r w:rsidRPr="00034153">
        <w:rPr>
          <w:vertAlign w:val="subscript"/>
        </w:rPr>
        <w:t>d</w:t>
      </w:r>
      <w:proofErr w:type="spellEnd"/>
      <w:r>
        <w:t xml:space="preserve"> </w:t>
      </w:r>
      <w:r w:rsidR="00D476DC">
        <w:t xml:space="preserve"> </w:t>
      </w:r>
      <w:r>
        <w:t>+</w:t>
      </w:r>
      <w:r w:rsidR="00D476DC">
        <w:t xml:space="preserve">  </w:t>
      </w:r>
      <w:r w:rsidR="00A65E8F">
        <w:t xml:space="preserve">(D% * </w:t>
      </w:r>
      <w:proofErr w:type="spellStart"/>
      <w:r>
        <w:t>BSUoS</w:t>
      </w:r>
      <w:r w:rsidR="00A65E8F">
        <w:t>F</w:t>
      </w:r>
      <w:r>
        <w:t>XC</w:t>
      </w:r>
      <w:r w:rsidRPr="00082F88">
        <w:rPr>
          <w:vertAlign w:val="subscript"/>
        </w:rPr>
        <w:t>d</w:t>
      </w:r>
      <w:proofErr w:type="spellEnd"/>
      <w:r w:rsidR="00D476DC">
        <w:t xml:space="preserve"> / SRD)</w:t>
      </w:r>
      <w:r>
        <w:t xml:space="preserve"> * (</w:t>
      </w:r>
      <w:proofErr w:type="spellStart"/>
      <w:r>
        <w:t>TQM</w:t>
      </w:r>
      <w:r w:rsidRPr="00434CF7">
        <w:rPr>
          <w:vertAlign w:val="subscript"/>
        </w:rPr>
        <w:t>ijd</w:t>
      </w:r>
      <w:proofErr w:type="spellEnd"/>
      <w:r>
        <w:t xml:space="preserve"> + </w:t>
      </w:r>
      <w:proofErr w:type="spellStart"/>
      <w:r>
        <w:t>SGQM</w:t>
      </w:r>
      <w:r w:rsidRPr="00434CF7">
        <w:rPr>
          <w:vertAlign w:val="subscript"/>
        </w:rPr>
        <w:t>ijd</w:t>
      </w:r>
      <w:proofErr w:type="spellEnd"/>
      <w:r>
        <w:t xml:space="preserve">) / </w:t>
      </w:r>
      <w:r w:rsidRPr="00034153">
        <w:rPr>
          <w:rFonts w:ascii="Arial" w:hAnsi="Arial" w:cs="Arial"/>
          <w:sz w:val="46"/>
          <w:szCs w:val="46"/>
        </w:rPr>
        <w:t>∑</w:t>
      </w:r>
      <w:proofErr w:type="spellStart"/>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proofErr w:type="spellEnd"/>
      <w:r>
        <w:rPr>
          <w:sz w:val="26"/>
          <w:szCs w:val="26"/>
          <w:vertAlign w:val="subscript"/>
        </w:rPr>
        <w:t xml:space="preserve"> </w:t>
      </w:r>
      <w:r>
        <w:t>(</w:t>
      </w:r>
      <w:proofErr w:type="spellStart"/>
      <w:r>
        <w:t>TQM</w:t>
      </w:r>
      <w:r w:rsidRPr="00434CF7">
        <w:rPr>
          <w:vertAlign w:val="subscript"/>
        </w:rPr>
        <w:t>ij</w:t>
      </w:r>
      <w:proofErr w:type="spellEnd"/>
      <w:r>
        <w:t xml:space="preserve"> + </w:t>
      </w:r>
      <w:proofErr w:type="spellStart"/>
      <w:r>
        <w:t>SGM</w:t>
      </w:r>
      <w:r w:rsidRPr="00434CF7">
        <w:rPr>
          <w:vertAlign w:val="subscript"/>
        </w:rPr>
        <w:t>ij</w:t>
      </w:r>
      <w:proofErr w:type="spellEnd"/>
      <w:r>
        <w:t>)]</w:t>
      </w:r>
    </w:p>
    <w:p w14:paraId="74B5189D" w14:textId="77777777" w:rsidR="007B24F0" w:rsidRDefault="007B24F0" w:rsidP="00461271">
      <w:pPr>
        <w:pStyle w:val="1"/>
        <w:ind w:left="1627"/>
        <w:jc w:val="both"/>
      </w:pPr>
    </w:p>
    <w:p w14:paraId="24C5576F" w14:textId="77777777" w:rsidR="007B24F0" w:rsidRDefault="007B24F0" w:rsidP="00461271">
      <w:pPr>
        <w:pStyle w:val="1"/>
        <w:ind w:left="1627"/>
        <w:jc w:val="both"/>
      </w:pPr>
    </w:p>
    <w:p w14:paraId="465EEB6A" w14:textId="77777777" w:rsidR="00C95284" w:rsidRDefault="00C95284" w:rsidP="00C95284">
      <w:pPr>
        <w:pStyle w:val="1"/>
        <w:ind w:left="1627"/>
        <w:jc w:val="both"/>
      </w:pPr>
      <w:r>
        <w:t xml:space="preserve">Where </w:t>
      </w:r>
    </w:p>
    <w:p w14:paraId="427A1042" w14:textId="77777777" w:rsidR="00C95284" w:rsidRDefault="00C95284" w:rsidP="00C95284">
      <w:pPr>
        <w:pStyle w:val="1"/>
        <w:ind w:left="1627"/>
        <w:jc w:val="both"/>
      </w:pPr>
    </w:p>
    <w:p w14:paraId="5FCE8A24" w14:textId="77777777" w:rsidR="00C95284" w:rsidRDefault="00C95284" w:rsidP="00C95284">
      <w:pPr>
        <w:pStyle w:val="1"/>
        <w:ind w:left="1627"/>
        <w:jc w:val="both"/>
      </w:pPr>
      <w:proofErr w:type="spellStart"/>
      <w:r>
        <w:t>BSUoSFXCd</w:t>
      </w:r>
      <w:proofErr w:type="spellEnd"/>
      <w:r>
        <w:t xml:space="preserve">, is the cumulative total deferred value of the Further Costs Support Scheme, including any administrative or financing cost borne by </w:t>
      </w:r>
      <w:r w:rsidRPr="0085208F">
        <w:rPr>
          <w:b/>
          <w:bCs/>
        </w:rPr>
        <w:t>The Company</w:t>
      </w:r>
      <w:r>
        <w:t xml:space="preserve">, as agreed by the </w:t>
      </w:r>
      <w:r w:rsidRPr="0085208F">
        <w:rPr>
          <w:b/>
          <w:bCs/>
        </w:rPr>
        <w:t>Authority</w:t>
      </w:r>
    </w:p>
    <w:p w14:paraId="119682F0" w14:textId="77777777" w:rsidR="00C95284" w:rsidRDefault="00C95284" w:rsidP="00C95284">
      <w:pPr>
        <w:pStyle w:val="1"/>
        <w:ind w:left="1627"/>
        <w:jc w:val="both"/>
      </w:pPr>
    </w:p>
    <w:p w14:paraId="5629EE54" w14:textId="77777777" w:rsidR="00C95284" w:rsidRDefault="00C95284" w:rsidP="00C95284">
      <w:pPr>
        <w:pStyle w:val="1"/>
        <w:ind w:left="1627"/>
        <w:jc w:val="both"/>
      </w:pPr>
      <w:r>
        <w:t>D% is the percentage of the deferred value of the Further Costs Support Scheme to be recovered from Suppliers, calculated using volume data from 6</w:t>
      </w:r>
      <w:r w:rsidRPr="0085208F">
        <w:rPr>
          <w:vertAlign w:val="superscript"/>
        </w:rPr>
        <w:t>th</w:t>
      </w:r>
      <w:r>
        <w:t xml:space="preserve"> October 2022 to 31st March 2023 inclusive, based on an assumption of which BMUs are demand and which are generation</w:t>
      </w:r>
    </w:p>
    <w:p w14:paraId="21A8EEC0" w14:textId="77777777" w:rsidR="00C95284" w:rsidRDefault="00C95284" w:rsidP="00C95284">
      <w:pPr>
        <w:pStyle w:val="1"/>
        <w:ind w:left="1627"/>
        <w:jc w:val="both"/>
      </w:pPr>
    </w:p>
    <w:p w14:paraId="68DBF43E" w14:textId="77777777" w:rsidR="00C95284" w:rsidRDefault="00C95284" w:rsidP="00461271">
      <w:pPr>
        <w:pStyle w:val="ListParagraph"/>
        <w:ind w:left="1627"/>
        <w:rPr>
          <w:rFonts w:ascii="Arial (W1)" w:hAnsi="Arial (W1)"/>
          <w:sz w:val="22"/>
          <w:lang w:eastAsia="en-US"/>
        </w:rPr>
      </w:pPr>
      <w:r w:rsidRPr="0085208F">
        <w:rPr>
          <w:rFonts w:ascii="Arial (W1)" w:hAnsi="Arial (W1)"/>
          <w:sz w:val="22"/>
          <w:lang w:eastAsia="en-US"/>
        </w:rPr>
        <w:t xml:space="preserve">SRD = the number of days within </w:t>
      </w:r>
      <w:r w:rsidRPr="0085208F">
        <w:rPr>
          <w:rFonts w:ascii="Arial (W1)" w:hAnsi="Arial (W1)"/>
          <w:b/>
          <w:bCs/>
          <w:sz w:val="22"/>
          <w:lang w:eastAsia="en-US"/>
        </w:rPr>
        <w:t>Financial Year</w:t>
      </w:r>
      <w:r w:rsidRPr="0085208F">
        <w:rPr>
          <w:rFonts w:ascii="Arial (W1)" w:hAnsi="Arial (W1)"/>
          <w:sz w:val="22"/>
          <w:lang w:eastAsia="en-US"/>
        </w:rPr>
        <w:t xml:space="preserve"> 2023/4 over which the cumulative total deferred value of the Further Costs Support Scheme is to be recovered  from Suppliers</w:t>
      </w:r>
      <w:r>
        <w:rPr>
          <w:rFonts w:ascii="Arial (W1)" w:hAnsi="Arial (W1)"/>
          <w:sz w:val="22"/>
          <w:lang w:eastAsia="en-US"/>
        </w:rPr>
        <w:t>.</w:t>
      </w:r>
    </w:p>
    <w:p w14:paraId="5935ED13" w14:textId="77777777" w:rsidR="00C95284" w:rsidRPr="0085208F" w:rsidRDefault="00C95284" w:rsidP="00C95284">
      <w:pPr>
        <w:rPr>
          <w:rFonts w:ascii="Arial" w:hAnsi="Arial" w:cs="Arial"/>
          <w:sz w:val="22"/>
          <w:szCs w:val="22"/>
        </w:rPr>
      </w:pPr>
    </w:p>
    <w:p w14:paraId="04D4EA17" w14:textId="77777777" w:rsidR="00C95284" w:rsidRDefault="00C95284" w:rsidP="007D27B2">
      <w:pPr>
        <w:pStyle w:val="ListParagraph"/>
        <w:numPr>
          <w:ilvl w:val="0"/>
          <w:numId w:val="127"/>
        </w:numPr>
        <w:rPr>
          <w:rFonts w:ascii="Arial" w:hAnsi="Arial" w:cs="Arial"/>
          <w:sz w:val="22"/>
          <w:szCs w:val="22"/>
        </w:rPr>
      </w:pPr>
      <w:r w:rsidRPr="00654B2B">
        <w:rPr>
          <w:rFonts w:ascii="Arial (W1)" w:hAnsi="Arial (W1)"/>
          <w:sz w:val="22"/>
          <w:lang w:eastAsia="en-US"/>
        </w:rPr>
        <w:t xml:space="preserve">For </w:t>
      </w:r>
      <w:r>
        <w:rPr>
          <w:rFonts w:ascii="Arial" w:hAnsi="Arial" w:cs="Arial"/>
          <w:sz w:val="22"/>
          <w:szCs w:val="22"/>
        </w:rPr>
        <w:t>Generators, d</w:t>
      </w:r>
      <w:r w:rsidRPr="00914DCA">
        <w:rPr>
          <w:rFonts w:ascii="Arial" w:hAnsi="Arial" w:cs="Arial"/>
          <w:sz w:val="22"/>
          <w:szCs w:val="22"/>
        </w:rPr>
        <w:t xml:space="preserve">uring the </w:t>
      </w:r>
      <w:r w:rsidRPr="00914DCA">
        <w:rPr>
          <w:rFonts w:ascii="Arial" w:hAnsi="Arial" w:cs="Arial"/>
          <w:b/>
          <w:bCs/>
          <w:sz w:val="22"/>
          <w:szCs w:val="22"/>
        </w:rPr>
        <w:t xml:space="preserve">Financial Year </w:t>
      </w:r>
      <w:r w:rsidRPr="007751A2">
        <w:rPr>
          <w:rFonts w:ascii="Arial" w:hAnsi="Arial" w:cs="Arial"/>
          <w:sz w:val="22"/>
          <w:szCs w:val="22"/>
        </w:rPr>
        <w:t>20</w:t>
      </w:r>
      <w:r w:rsidRPr="00914DCA">
        <w:rPr>
          <w:rFonts w:ascii="Arial" w:hAnsi="Arial" w:cs="Arial"/>
          <w:sz w:val="22"/>
          <w:szCs w:val="22"/>
        </w:rPr>
        <w:t>23/24, beginning the</w:t>
      </w:r>
      <w:r>
        <w:rPr>
          <w:rFonts w:ascii="Arial" w:hAnsi="Arial" w:cs="Arial"/>
          <w:sz w:val="22"/>
          <w:szCs w:val="22"/>
        </w:rPr>
        <w:t xml:space="preserve"> earlier of:</w:t>
      </w:r>
    </w:p>
    <w:p w14:paraId="77253551"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 xml:space="preserve">The first </w:t>
      </w:r>
      <w:r w:rsidRPr="001E1963">
        <w:rPr>
          <w:rFonts w:ascii="Arial" w:hAnsi="Arial" w:cs="Arial"/>
          <w:b/>
          <w:bCs/>
          <w:sz w:val="22"/>
          <w:szCs w:val="22"/>
        </w:rPr>
        <w:t>Settlement Period</w:t>
      </w:r>
      <w:r>
        <w:rPr>
          <w:rFonts w:ascii="Arial" w:hAnsi="Arial" w:cs="Arial"/>
          <w:sz w:val="22"/>
          <w:szCs w:val="22"/>
        </w:rPr>
        <w:t xml:space="preserve"> (00:00 – 00:30) of </w:t>
      </w:r>
      <w:r w:rsidRPr="01EDBD5A">
        <w:rPr>
          <w:rFonts w:ascii="Arial" w:hAnsi="Arial" w:cs="Arial"/>
          <w:sz w:val="22"/>
          <w:szCs w:val="22"/>
        </w:rPr>
        <w:t>1</w:t>
      </w:r>
      <w:r w:rsidRPr="01EDBD5A">
        <w:rPr>
          <w:rFonts w:ascii="Arial" w:hAnsi="Arial" w:cs="Arial"/>
          <w:sz w:val="22"/>
          <w:szCs w:val="22"/>
          <w:vertAlign w:val="superscript"/>
        </w:rPr>
        <w:t>st</w:t>
      </w:r>
      <w:r>
        <w:rPr>
          <w:rFonts w:ascii="Arial" w:hAnsi="Arial" w:cs="Arial"/>
          <w:sz w:val="22"/>
          <w:szCs w:val="22"/>
        </w:rPr>
        <w:t xml:space="preserve"> April 2023; or</w:t>
      </w:r>
    </w:p>
    <w:p w14:paraId="697B50C5"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T</w:t>
      </w:r>
      <w:r w:rsidRPr="00914DCA">
        <w:rPr>
          <w:rFonts w:ascii="Arial" w:hAnsi="Arial" w:cs="Arial"/>
          <w:sz w:val="22"/>
          <w:szCs w:val="22"/>
        </w:rPr>
        <w:t xml:space="preserve">he necessary licence changes coming into effect to implement recovery of </w:t>
      </w:r>
      <w:r>
        <w:rPr>
          <w:rFonts w:ascii="Arial" w:hAnsi="Arial" w:cs="Arial"/>
          <w:sz w:val="22"/>
          <w:szCs w:val="22"/>
        </w:rPr>
        <w:t>Further Cost</w:t>
      </w:r>
      <w:r w:rsidRPr="00914DCA">
        <w:rPr>
          <w:rFonts w:ascii="Arial" w:hAnsi="Arial" w:cs="Arial"/>
          <w:sz w:val="22"/>
          <w:szCs w:val="22"/>
        </w:rPr>
        <w:t>s</w:t>
      </w:r>
      <w:r>
        <w:rPr>
          <w:rFonts w:ascii="Arial" w:hAnsi="Arial" w:cs="Arial"/>
          <w:sz w:val="22"/>
          <w:szCs w:val="22"/>
        </w:rPr>
        <w:t>;</w:t>
      </w:r>
    </w:p>
    <w:p w14:paraId="3AD68895" w14:textId="77777777" w:rsidR="00C95284" w:rsidRDefault="00C95284" w:rsidP="00C95284">
      <w:pPr>
        <w:ind w:left="1627"/>
        <w:rPr>
          <w:rFonts w:ascii="Arial" w:hAnsi="Arial" w:cs="Arial"/>
          <w:sz w:val="22"/>
          <w:szCs w:val="22"/>
        </w:rPr>
      </w:pPr>
      <w:r w:rsidRPr="001E1963">
        <w:rPr>
          <w:rFonts w:ascii="Arial" w:hAnsi="Arial" w:cs="Arial"/>
          <w:sz w:val="22"/>
          <w:szCs w:val="22"/>
        </w:rPr>
        <w:t xml:space="preserve">and </w:t>
      </w:r>
      <w:r>
        <w:rPr>
          <w:rFonts w:ascii="Arial" w:hAnsi="Arial" w:cs="Arial"/>
          <w:sz w:val="22"/>
          <w:szCs w:val="22"/>
        </w:rPr>
        <w:t>ending with the last Settlement Period (23:30 – 00:00) of 31</w:t>
      </w:r>
      <w:r w:rsidRPr="00F028BE">
        <w:rPr>
          <w:rFonts w:ascii="Arial" w:hAnsi="Arial" w:cs="Arial"/>
          <w:sz w:val="22"/>
          <w:szCs w:val="22"/>
          <w:vertAlign w:val="superscript"/>
        </w:rPr>
        <w:t>st</w:t>
      </w:r>
      <w:r>
        <w:rPr>
          <w:rFonts w:ascii="Arial" w:hAnsi="Arial" w:cs="Arial"/>
          <w:sz w:val="22"/>
          <w:szCs w:val="22"/>
        </w:rPr>
        <w:t xml:space="preserve"> December 2023</w:t>
      </w:r>
      <w:r w:rsidRPr="001E1963">
        <w:rPr>
          <w:rFonts w:ascii="Arial" w:hAnsi="Arial" w:cs="Arial"/>
          <w:sz w:val="22"/>
          <w:szCs w:val="22"/>
        </w:rPr>
        <w:t xml:space="preserve"> inclusive, </w:t>
      </w:r>
      <w:r>
        <w:rPr>
          <w:rFonts w:ascii="Arial" w:hAnsi="Arial" w:cs="Arial"/>
          <w:sz w:val="22"/>
          <w:szCs w:val="22"/>
        </w:rPr>
        <w:t xml:space="preserve">Generators shall be liable for a </w:t>
      </w:r>
      <w:r w:rsidRPr="73CC2C67">
        <w:rPr>
          <w:rFonts w:ascii="Arial" w:hAnsi="Arial" w:cs="Arial"/>
          <w:sz w:val="22"/>
          <w:szCs w:val="22"/>
        </w:rPr>
        <w:t>charge (</w:t>
      </w:r>
      <w:r w:rsidRPr="5E95B305">
        <w:rPr>
          <w:rFonts w:ascii="Arial" w:hAnsi="Arial" w:cs="Arial"/>
          <w:sz w:val="22"/>
          <w:szCs w:val="22"/>
        </w:rPr>
        <w:t>the “</w:t>
      </w:r>
      <w:r>
        <w:rPr>
          <w:rFonts w:ascii="Arial" w:hAnsi="Arial" w:cs="Arial"/>
          <w:sz w:val="22"/>
          <w:szCs w:val="22"/>
        </w:rPr>
        <w:t>Further Costs Support Scheme Recovery Charge</w:t>
      </w:r>
      <w:r w:rsidRPr="1F7508DE">
        <w:rPr>
          <w:rFonts w:ascii="Arial" w:hAnsi="Arial" w:cs="Arial"/>
          <w:sz w:val="22"/>
          <w:szCs w:val="22"/>
        </w:rPr>
        <w:t>”),</w:t>
      </w:r>
      <w:r>
        <w:rPr>
          <w:rFonts w:ascii="Arial" w:hAnsi="Arial" w:cs="Arial"/>
          <w:sz w:val="22"/>
          <w:szCs w:val="22"/>
        </w:rPr>
        <w:t xml:space="preserve"> payable monthly, calculated as follows:</w:t>
      </w:r>
    </w:p>
    <w:p w14:paraId="53428F00" w14:textId="77777777" w:rsidR="00C95284" w:rsidRDefault="00C95284" w:rsidP="00C95284">
      <w:pPr>
        <w:ind w:left="1627"/>
        <w:rPr>
          <w:rFonts w:ascii="Arial" w:hAnsi="Arial" w:cs="Arial"/>
          <w:sz w:val="22"/>
          <w:szCs w:val="22"/>
        </w:rPr>
      </w:pPr>
    </w:p>
    <w:p w14:paraId="3B74C8CB" w14:textId="6D5258BB" w:rsidR="00C95284" w:rsidRPr="008A41B4" w:rsidRDefault="00EC1AE5" w:rsidP="00CD5631">
      <w:pPr>
        <w:ind w:left="1627" w:firstLine="533"/>
        <w:jc w:val="center"/>
        <w:rPr>
          <w:rFonts w:ascii="Arial" w:hAnsi="Arial" w:cs="Arial"/>
          <w:sz w:val="22"/>
          <w:szCs w:val="22"/>
        </w:rPr>
      </w:pPr>
      <m:oMathPara>
        <m:oMath>
          <m:sSub>
            <m:sSubPr>
              <m:ctrlPr>
                <w:rPr>
                  <w:rFonts w:ascii="Cambria Math" w:hAnsi="Cambria Math" w:cs="Arial"/>
                  <w:i/>
                </w:rPr>
              </m:ctrlPr>
            </m:sSubPr>
            <m:e>
              <m:r>
                <w:rPr>
                  <w:rFonts w:ascii="Cambria Math" w:hAnsi="Cambria Math" w:cs="Arial"/>
                </w:rPr>
                <m:t>FCSSRC</m:t>
              </m:r>
            </m:e>
            <m:sub>
              <m:r>
                <w:rPr>
                  <w:rFonts w:ascii="Cambria Math" w:hAnsi="Cambria Math" w:cs="Arial"/>
                </w:rPr>
                <m:t>jd</m:t>
              </m:r>
            </m:sub>
          </m:sSub>
          <m:r>
            <w:rPr>
              <w:rFonts w:ascii="Cambria Math" w:hAnsi="Cambria Math" w:cs="Arial"/>
            </w:rPr>
            <m:t xml:space="preserve">= </m:t>
          </m:r>
          <m:d>
            <m:dPr>
              <m:ctrlPr>
                <w:rPr>
                  <w:rFonts w:ascii="Cambria Math" w:hAnsi="Cambria Math" w:cs="Arial"/>
                  <w:i/>
                </w:rPr>
              </m:ctrlPr>
            </m:dPr>
            <m:e>
              <m:r>
                <w:rPr>
                  <w:rFonts w:ascii="Cambria Math" w:hAnsi="Cambria Math" w:cs="Arial"/>
                  <w:sz w:val="22"/>
                  <w:szCs w:val="22"/>
                </w:rPr>
                <m:t xml:space="preserve"> (1-D%) * BSUoSFXC</m:t>
              </m:r>
              <m:r>
                <m:rPr>
                  <m:sty m:val="p"/>
                </m:rPr>
                <w:rPr>
                  <w:rFonts w:ascii="Cambria Math" w:hAnsi="Cambria Math" w:cs="Cambria Math"/>
                  <w:sz w:val="22"/>
                  <w:szCs w:val="22"/>
                </w:rPr>
                <m:t>d / GRD</m:t>
              </m:r>
            </m:e>
          </m:d>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ijd</m:t>
              </m:r>
            </m:sub>
          </m:sSub>
          <m:r>
            <w:rPr>
              <w:rFonts w:ascii="Cambria Math" w:hAnsi="Cambria Math" w:cs="Arial"/>
            </w:rPr>
            <m:t>+ S</m:t>
          </m:r>
          <m:sSub>
            <m:sSubPr>
              <m:ctrlPr>
                <w:rPr>
                  <w:rFonts w:ascii="Cambria Math" w:hAnsi="Cambria Math" w:cs="Arial"/>
                  <w:i/>
                </w:rPr>
              </m:ctrlPr>
            </m:sSubPr>
            <m:e>
              <m:r>
                <w:rPr>
                  <w:rFonts w:ascii="Cambria Math" w:hAnsi="Cambria Math" w:cs="Arial"/>
                </w:rPr>
                <m:t>GQM</m:t>
              </m:r>
            </m:e>
            <m:sub>
              <m:r>
                <w:rPr>
                  <w:rFonts w:ascii="Cambria Math" w:hAnsi="Cambria Math" w:cs="Arial"/>
                </w:rPr>
                <m:t>ijd</m:t>
              </m:r>
            </m:sub>
          </m:sSub>
          <m:r>
            <w:rPr>
              <w:rFonts w:ascii="Cambria Math" w:hAnsi="Cambria Math" w:cs="Arial"/>
            </w:rPr>
            <m:t>)/</m:t>
          </m:r>
          <m:nary>
            <m:naryPr>
              <m:chr m:val="∑"/>
              <m:limLoc m:val="subSup"/>
              <m:supHide m:val="1"/>
              <m:ctrlPr>
                <w:rPr>
                  <w:rFonts w:ascii="Cambria Math" w:hAnsi="Cambria Math" w:cs="Arial"/>
                  <w:i/>
                </w:rPr>
              </m:ctrlPr>
            </m:naryPr>
            <m:sub>
              <m:r>
                <w:rPr>
                  <w:rFonts w:ascii="Cambria Math" w:hAnsi="Cambria Math" w:cs="Arial"/>
                </w:rPr>
                <m:t>j∈d</m:t>
              </m:r>
            </m:sub>
            <m:sup/>
            <m:e>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m:t>
                  </m:r>
                </m:sub>
              </m:sSub>
              <m:r>
                <w:rPr>
                  <w:rFonts w:ascii="Cambria Math" w:hAnsi="Cambria Math" w:cs="Arial"/>
                </w:rPr>
                <m:t>))</m:t>
              </m:r>
            </m:e>
          </m:nary>
        </m:oMath>
      </m:oMathPara>
    </w:p>
    <w:p w14:paraId="0A47ECC4" w14:textId="77777777" w:rsidR="00C95284" w:rsidRDefault="00C95284" w:rsidP="00C95284">
      <w:pPr>
        <w:ind w:left="1627"/>
        <w:rPr>
          <w:rFonts w:ascii="Arial" w:hAnsi="Arial" w:cs="Arial"/>
          <w:sz w:val="22"/>
          <w:szCs w:val="22"/>
        </w:rPr>
      </w:pPr>
    </w:p>
    <w:p w14:paraId="0452C697" w14:textId="77777777" w:rsidR="00C95284" w:rsidRDefault="00C95284" w:rsidP="00461271">
      <w:pPr>
        <w:pStyle w:val="ListParagraph"/>
        <w:ind w:left="1627"/>
        <w:rPr>
          <w:rFonts w:ascii="Arial" w:hAnsi="Arial" w:cs="Arial"/>
          <w:sz w:val="22"/>
          <w:szCs w:val="22"/>
        </w:rPr>
      </w:pPr>
      <w:r w:rsidRPr="0085208F">
        <w:rPr>
          <w:rFonts w:ascii="Arial" w:hAnsi="Arial" w:cs="Arial"/>
          <w:sz w:val="22"/>
          <w:szCs w:val="22"/>
        </w:rPr>
        <w:t xml:space="preserve">GRD = the number of days within </w:t>
      </w:r>
      <w:r w:rsidRPr="0085208F">
        <w:rPr>
          <w:rFonts w:ascii="Arial" w:hAnsi="Arial" w:cs="Arial"/>
          <w:b/>
          <w:bCs/>
          <w:sz w:val="22"/>
          <w:szCs w:val="22"/>
        </w:rPr>
        <w:t>Financial Year</w:t>
      </w:r>
      <w:r w:rsidRPr="0085208F">
        <w:rPr>
          <w:rFonts w:ascii="Arial" w:hAnsi="Arial" w:cs="Arial"/>
          <w:sz w:val="22"/>
          <w:szCs w:val="22"/>
        </w:rPr>
        <w:t xml:space="preserve"> 2023/4 over which the cumulative total deferred value of the Further Costs Support Scheme is to be recovered over from Generators</w:t>
      </w:r>
      <w:r>
        <w:rPr>
          <w:rFonts w:ascii="Arial" w:hAnsi="Arial" w:cs="Arial"/>
          <w:sz w:val="22"/>
          <w:szCs w:val="22"/>
        </w:rPr>
        <w:t>.</w:t>
      </w:r>
    </w:p>
    <w:p w14:paraId="769948D9" w14:textId="77777777" w:rsidR="00C95284" w:rsidRPr="0085208F" w:rsidRDefault="00C95284" w:rsidP="00C95284">
      <w:pPr>
        <w:rPr>
          <w:rFonts w:ascii="Arial" w:hAnsi="Arial" w:cs="Arial"/>
          <w:sz w:val="22"/>
          <w:szCs w:val="22"/>
        </w:rPr>
      </w:pPr>
    </w:p>
    <w:p w14:paraId="718C9D4C"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calculate and invoice the Further Costs Support Scheme Recovery Charge as soon as reasonably practicable following the end of each calendar month.</w:t>
      </w:r>
    </w:p>
    <w:p w14:paraId="3A7B5F2D" w14:textId="77777777" w:rsidR="00C95284" w:rsidRPr="006F2B80" w:rsidRDefault="00C95284" w:rsidP="00C95284">
      <w:pPr>
        <w:pStyle w:val="ListParagraph"/>
        <w:ind w:left="1627"/>
        <w:rPr>
          <w:rFonts w:ascii="Arial" w:hAnsi="Arial" w:cs="Arial"/>
          <w:sz w:val="22"/>
          <w:szCs w:val="22"/>
        </w:rPr>
      </w:pPr>
    </w:p>
    <w:p w14:paraId="29FF10D9"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provide an update each Business Day to notify industry of the total Further Costs removed under paragraphs 14.3</w:t>
      </w:r>
      <w:r>
        <w:rPr>
          <w:rFonts w:ascii="Arial" w:hAnsi="Arial" w:cs="Arial"/>
          <w:sz w:val="22"/>
          <w:szCs w:val="22"/>
        </w:rPr>
        <w:t>1</w:t>
      </w:r>
      <w:r w:rsidRPr="006F2B80">
        <w:rPr>
          <w:rFonts w:ascii="Arial" w:hAnsi="Arial" w:cs="Arial"/>
          <w:sz w:val="22"/>
          <w:szCs w:val="22"/>
        </w:rPr>
        <w:t>.28 and 14.3</w:t>
      </w:r>
      <w:r>
        <w:rPr>
          <w:rFonts w:ascii="Arial" w:hAnsi="Arial" w:cs="Arial"/>
          <w:sz w:val="22"/>
          <w:szCs w:val="22"/>
        </w:rPr>
        <w:t>1</w:t>
      </w:r>
      <w:r w:rsidRPr="006F2B80">
        <w:rPr>
          <w:rFonts w:ascii="Arial" w:hAnsi="Arial" w:cs="Arial"/>
          <w:sz w:val="22"/>
          <w:szCs w:val="22"/>
        </w:rPr>
        <w:t xml:space="preserve">.29. </w:t>
      </w:r>
    </w:p>
    <w:p w14:paraId="393623F5" w14:textId="77777777" w:rsidR="00C95284" w:rsidRPr="0085208F" w:rsidRDefault="00C95284" w:rsidP="00C95284">
      <w:pPr>
        <w:rPr>
          <w:rFonts w:ascii="Arial" w:hAnsi="Arial" w:cs="Arial"/>
          <w:sz w:val="22"/>
          <w:szCs w:val="22"/>
        </w:rPr>
      </w:pPr>
    </w:p>
    <w:p w14:paraId="6D0E40A6" w14:textId="77777777" w:rsidR="00C95284" w:rsidRPr="0085208F" w:rsidRDefault="00C95284" w:rsidP="007D27B2">
      <w:pPr>
        <w:pStyle w:val="ListParagraph"/>
        <w:numPr>
          <w:ilvl w:val="0"/>
          <w:numId w:val="127"/>
        </w:numPr>
        <w:rPr>
          <w:rFonts w:ascii="Arial" w:hAnsi="Arial" w:cs="Arial"/>
          <w:sz w:val="22"/>
          <w:szCs w:val="22"/>
        </w:rPr>
      </w:pPr>
      <w:r w:rsidRPr="006F2B80">
        <w:rPr>
          <w:rFonts w:ascii="Arial" w:hAnsi="Arial" w:cs="Arial"/>
          <w:sz w:val="22"/>
          <w:szCs w:val="22"/>
        </w:rPr>
        <w:t xml:space="preserve">The £40/MWh cap (as introduced in paragraph 14.3.28) will not be applied in the first and subsequent </w:t>
      </w:r>
      <w:r w:rsidRPr="0085208F">
        <w:rPr>
          <w:rFonts w:ascii="Arial" w:hAnsi="Arial" w:cs="Arial"/>
          <w:b/>
          <w:bCs/>
          <w:sz w:val="22"/>
          <w:szCs w:val="22"/>
        </w:rPr>
        <w:t>Settlement Periods</w:t>
      </w:r>
      <w:r w:rsidRPr="006F2B80">
        <w:rPr>
          <w:rFonts w:ascii="Arial" w:hAnsi="Arial" w:cs="Arial"/>
          <w:sz w:val="22"/>
          <w:szCs w:val="22"/>
        </w:rPr>
        <w:t xml:space="preserve"> where the limit of £250m would have otherwise been breached. Once the </w:t>
      </w:r>
      <w:r w:rsidRPr="0085208F">
        <w:rPr>
          <w:rFonts w:ascii="Arial" w:hAnsi="Arial" w:cs="Arial"/>
          <w:b/>
          <w:bCs/>
          <w:sz w:val="22"/>
          <w:szCs w:val="22"/>
        </w:rPr>
        <w:t>Initial Settlement Run</w:t>
      </w:r>
      <w:r w:rsidRPr="006F2B80">
        <w:rPr>
          <w:rFonts w:ascii="Arial" w:hAnsi="Arial" w:cs="Arial"/>
          <w:sz w:val="22"/>
          <w:szCs w:val="22"/>
        </w:rPr>
        <w:t xml:space="preserve"> confirming this has been completed, </w:t>
      </w:r>
      <w:r w:rsidRPr="0085208F">
        <w:rPr>
          <w:rFonts w:ascii="Arial" w:hAnsi="Arial" w:cs="Arial"/>
          <w:b/>
          <w:bCs/>
          <w:sz w:val="22"/>
          <w:szCs w:val="22"/>
        </w:rPr>
        <w:t>The Company</w:t>
      </w:r>
      <w:r w:rsidRPr="006F2B80">
        <w:rPr>
          <w:rFonts w:ascii="Arial" w:hAnsi="Arial" w:cs="Arial"/>
          <w:sz w:val="22"/>
          <w:szCs w:val="22"/>
        </w:rPr>
        <w:t xml:space="preserve"> will notify </w:t>
      </w:r>
      <w:r w:rsidRPr="0085208F">
        <w:rPr>
          <w:rFonts w:ascii="Arial" w:hAnsi="Arial" w:cs="Arial"/>
          <w:b/>
          <w:bCs/>
          <w:sz w:val="22"/>
          <w:szCs w:val="22"/>
        </w:rPr>
        <w:t>Users</w:t>
      </w:r>
      <w:r w:rsidRPr="006F2B80">
        <w:rPr>
          <w:rFonts w:ascii="Arial" w:hAnsi="Arial" w:cs="Arial"/>
          <w:sz w:val="22"/>
          <w:szCs w:val="22"/>
        </w:rPr>
        <w:t xml:space="preserve"> to confirm that the Further Costs Support Scheme has ended, providing the precise </w:t>
      </w:r>
      <w:r w:rsidRPr="0085208F">
        <w:rPr>
          <w:rFonts w:ascii="Arial" w:hAnsi="Arial" w:cs="Arial"/>
          <w:b/>
          <w:bCs/>
          <w:sz w:val="22"/>
          <w:szCs w:val="22"/>
        </w:rPr>
        <w:t>Settlement Day, Settlement Period</w:t>
      </w:r>
      <w:r w:rsidRPr="006F2B80">
        <w:rPr>
          <w:rFonts w:ascii="Arial" w:hAnsi="Arial" w:cs="Arial"/>
          <w:sz w:val="22"/>
          <w:szCs w:val="22"/>
        </w:rPr>
        <w:t xml:space="preserve"> and value of </w:t>
      </w:r>
      <w:proofErr w:type="spellStart"/>
      <w:r w:rsidRPr="006F2B80">
        <w:rPr>
          <w:rFonts w:ascii="Arial" w:hAnsi="Arial" w:cs="Arial"/>
          <w:sz w:val="22"/>
          <w:szCs w:val="22"/>
        </w:rPr>
        <w:t>BSUoSFXCd</w:t>
      </w:r>
      <w:proofErr w:type="spellEnd"/>
    </w:p>
    <w:p w14:paraId="56D3078E" w14:textId="77777777" w:rsidR="00C95284" w:rsidRDefault="00C95284" w:rsidP="00C95284">
      <w:pPr>
        <w:pStyle w:val="1"/>
        <w:jc w:val="both"/>
        <w:rPr>
          <w:b/>
          <w:color w:val="008080"/>
        </w:rPr>
      </w:pP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w:t>
      </w:r>
      <w:proofErr w:type="spellStart"/>
      <w:r w:rsidRPr="002653AC">
        <w:rPr>
          <w:color w:val="auto"/>
          <w:sz w:val="28"/>
          <w:szCs w:val="28"/>
        </w:rPr>
        <w:t>BSUoS</w:t>
      </w:r>
      <w:proofErr w:type="spellEnd"/>
    </w:p>
    <w:p w14:paraId="3A050F18" w14:textId="77777777" w:rsidR="00C95284" w:rsidRDefault="00C95284" w:rsidP="00C95284">
      <w:pPr>
        <w:pStyle w:val="Heading2"/>
      </w:pPr>
    </w:p>
    <w:p w14:paraId="6F20EE8C" w14:textId="77777777" w:rsidR="00C95284" w:rsidRDefault="00C95284" w:rsidP="00C95284">
      <w:pPr>
        <w:pStyle w:val="Heading2"/>
      </w:pPr>
      <w:r>
        <w:t xml:space="preserve">Settlement and Reconciliation of </w:t>
      </w:r>
      <w:proofErr w:type="spellStart"/>
      <w:r>
        <w:t>BSUoS</w:t>
      </w:r>
      <w:proofErr w:type="spellEnd"/>
      <w:r>
        <w:t xml:space="preserve">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 xml:space="preserve">There are two stages of the reconciliation of </w:t>
      </w:r>
      <w:proofErr w:type="spellStart"/>
      <w:r>
        <w:t>BSUoS</w:t>
      </w:r>
      <w:proofErr w:type="spellEnd"/>
      <w:r>
        <w:t xml:space="preserve">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 xml:space="preserve">Initial Settlement of </w:t>
      </w:r>
      <w:proofErr w:type="spellStart"/>
      <w:r>
        <w:t>BSUoS</w:t>
      </w:r>
      <w:proofErr w:type="spellEnd"/>
    </w:p>
    <w:p w14:paraId="14D80369" w14:textId="77777777" w:rsidR="00C95284" w:rsidRDefault="00C95284" w:rsidP="00C95284"/>
    <w:p w14:paraId="3E078665" w14:textId="77777777" w:rsidR="00C95284" w:rsidRDefault="00C95284" w:rsidP="007D27B2">
      <w:pPr>
        <w:pStyle w:val="1"/>
        <w:numPr>
          <w:ilvl w:val="0"/>
          <w:numId w:val="80"/>
        </w:numPr>
        <w:jc w:val="both"/>
      </w:pPr>
      <w:r w:rsidRPr="0085208F">
        <w:rPr>
          <w:b/>
          <w:bCs/>
        </w:rPr>
        <w:t>The Company</w:t>
      </w:r>
      <w:r>
        <w:t xml:space="preserve"> will calculate initial settlement (SF) </w:t>
      </w:r>
      <w:proofErr w:type="spellStart"/>
      <w:r>
        <w:t>BSUoS</w:t>
      </w:r>
      <w:proofErr w:type="spellEnd"/>
      <w:r>
        <w:t xml:space="preserve"> Charges in accordance with the methodology set out in section 14.30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w:t>
      </w:r>
      <w:proofErr w:type="spellStart"/>
      <w:r>
        <w:t>BSUoS</w:t>
      </w:r>
      <w:proofErr w:type="spellEnd"/>
      <w:r>
        <w:t xml:space="preserve">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w:t>
      </w:r>
      <w:proofErr w:type="spellStart"/>
      <w:r>
        <w:rPr>
          <w:rFonts w:ascii="Arial" w:hAnsi="Arial"/>
          <w:sz w:val="22"/>
        </w:rPr>
        <w:t>BSUoS</w:t>
      </w:r>
      <w:proofErr w:type="spellEnd"/>
      <w:r>
        <w:rPr>
          <w:rFonts w:ascii="Arial" w:hAnsi="Arial"/>
          <w:sz w:val="22"/>
        </w:rPr>
        <w:t xml:space="preserve">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77777777" w:rsidR="00C95284" w:rsidRDefault="00C95284" w:rsidP="007D27B2">
      <w:pPr>
        <w:numPr>
          <w:ilvl w:val="0"/>
          <w:numId w:val="80"/>
        </w:numPr>
      </w:pPr>
      <w:r w:rsidRPr="00E305A0">
        <w:rPr>
          <w:rFonts w:ascii="Arial" w:hAnsi="Arial"/>
          <w:sz w:val="22"/>
        </w:rPr>
        <w:t xml:space="preserve">Pursuant to Paragraph 14.30.5, any revenue collected or paid out by The Company as part of Final Reconciliation (RF) </w:t>
      </w:r>
      <w:proofErr w:type="spellStart"/>
      <w:r w:rsidRPr="00E305A0">
        <w:rPr>
          <w:rFonts w:ascii="Arial" w:hAnsi="Arial"/>
          <w:sz w:val="22"/>
        </w:rPr>
        <w:t>BSUoS</w:t>
      </w:r>
      <w:proofErr w:type="spellEnd"/>
      <w:r w:rsidRPr="00E305A0">
        <w:rPr>
          <w:rFonts w:ascii="Arial" w:hAnsi="Arial"/>
          <w:sz w:val="22"/>
        </w:rPr>
        <w:t xml:space="preserve">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w:t>
      </w:r>
      <w:proofErr w:type="spellStart"/>
      <w:r>
        <w:rPr>
          <w:rFonts w:ascii="Arial" w:hAnsi="Arial"/>
          <w:sz w:val="22"/>
        </w:rPr>
        <w:t>BSUoS</w:t>
      </w:r>
      <w:proofErr w:type="spellEnd"/>
      <w:r>
        <w:rPr>
          <w:rFonts w:ascii="Arial" w:hAnsi="Arial"/>
          <w:sz w:val="22"/>
        </w:rPr>
        <w:t xml:space="preserve">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The Company</w:t>
      </w:r>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5B9D18D2" w14:textId="77777777" w:rsidR="00C95284" w:rsidRDefault="00C95284" w:rsidP="00C95284">
      <w:pPr>
        <w:jc w:val="both"/>
      </w:pPr>
    </w:p>
    <w:p w14:paraId="34CE0748" w14:textId="77777777" w:rsidR="00C95284" w:rsidRDefault="00C95284" w:rsidP="00C95284">
      <w:pPr>
        <w:pStyle w:val="Heading2"/>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pPr>
      <w:r>
        <w:br w:type="page"/>
        <w:t>Relationship between the Statement of the Use of System Charging Methodology and the Transmission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77777777" w:rsidR="00C95284" w:rsidRDefault="00C95284" w:rsidP="007D27B2">
      <w:pPr>
        <w:pStyle w:val="1"/>
        <w:numPr>
          <w:ilvl w:val="0"/>
          <w:numId w:val="80"/>
        </w:numPr>
        <w:jc w:val="both"/>
      </w:pPr>
      <w:proofErr w:type="spellStart"/>
      <w:r>
        <w:t>BSUoS</w:t>
      </w:r>
      <w:proofErr w:type="spellEnd"/>
      <w:r>
        <w:t xml:space="preserve"> Charges are made on a daily basis and as such of this Statement sets out the details of the calculation of such charges on a daily basis. Customers may, when verifying Balancing Services Use of System Charges refer to the Transmission Licence which sets out the maximum allowed revenue that </w:t>
      </w:r>
      <w:r w:rsidRPr="0085208F">
        <w:rPr>
          <w:b/>
          <w:bCs/>
        </w:rPr>
        <w:t>The Company</w:t>
      </w:r>
      <w:r>
        <w:t xml:space="preserve"> may recover in respect of the Balancing Services Activity.</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00E75DBA">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799603FF" w14:textId="77777777" w:rsidTr="00E75DBA">
        <w:trPr>
          <w:trHeight w:val="702"/>
        </w:trPr>
        <w:tc>
          <w:tcPr>
            <w:tcW w:w="2518" w:type="dxa"/>
            <w:vAlign w:val="center"/>
          </w:tcPr>
          <w:p w14:paraId="5F6EDB5F" w14:textId="77777777" w:rsidR="00C95284" w:rsidRDefault="00C95284" w:rsidP="00E75DBA">
            <w:pPr>
              <w:pStyle w:val="1"/>
            </w:pPr>
            <w:r w:rsidRPr="00C47A5F">
              <w:t>Daily Adjusted Revenue</w:t>
            </w:r>
          </w:p>
        </w:tc>
        <w:tc>
          <w:tcPr>
            <w:tcW w:w="1731" w:type="dxa"/>
            <w:vAlign w:val="center"/>
          </w:tcPr>
          <w:p w14:paraId="3AE2BC21" w14:textId="77777777" w:rsidR="00C95284" w:rsidRDefault="00C95284" w:rsidP="00E75DBA">
            <w:pPr>
              <w:pStyle w:val="1"/>
            </w:pPr>
            <w:r>
              <w:rPr>
                <w:position w:val="-12"/>
              </w:rPr>
              <w:object w:dxaOrig="730" w:dyaOrig="370" w14:anchorId="184B0995">
                <v:shape id="_x0000_i1032" type="#_x0000_t75" style="width:35.25pt;height:21.75pt" o:ole="">
                  <v:imagedata r:id="rId109" o:title=""/>
                </v:shape>
                <o:OLEObject Type="Embed" ProgID="Equation.3" ShapeID="_x0000_i1032" DrawAspect="Content" ObjectID="_1777893321" r:id="rId110"/>
              </w:object>
            </w:r>
          </w:p>
        </w:tc>
        <w:tc>
          <w:tcPr>
            <w:tcW w:w="766" w:type="dxa"/>
            <w:vAlign w:val="center"/>
          </w:tcPr>
          <w:p w14:paraId="2758180E" w14:textId="77777777" w:rsidR="00C95284" w:rsidRDefault="00C95284" w:rsidP="00E75DBA">
            <w:pPr>
              <w:pStyle w:val="1"/>
              <w:jc w:val="center"/>
            </w:pPr>
            <w:r>
              <w:t>£</w:t>
            </w:r>
          </w:p>
        </w:tc>
        <w:tc>
          <w:tcPr>
            <w:tcW w:w="4401" w:type="dxa"/>
            <w:vAlign w:val="center"/>
          </w:tcPr>
          <w:p w14:paraId="799F914C" w14:textId="77777777" w:rsidR="00C95284" w:rsidRDefault="00C95284" w:rsidP="00E75DBA">
            <w:pPr>
              <w:pStyle w:val="1"/>
            </w:pPr>
            <w:r w:rsidRPr="00C47A5F">
              <w:t>Means adjusted revenue published by the Authority pursuant to Special Condition 5.2 (Annual Iteration Process for the ESO Price Control Financial Model) prior to the end of Regulatory Year t; as calculated for Settlement Day, d,</w:t>
            </w:r>
          </w:p>
        </w:tc>
      </w:tr>
      <w:tr w:rsidR="00C95284" w14:paraId="05FFE4C6" w14:textId="77777777" w:rsidTr="00E75DBA">
        <w:trPr>
          <w:trHeight w:val="702"/>
        </w:trPr>
        <w:tc>
          <w:tcPr>
            <w:tcW w:w="2518" w:type="dxa"/>
            <w:vAlign w:val="center"/>
          </w:tcPr>
          <w:p w14:paraId="0B24435A" w14:textId="77777777" w:rsidR="00C95284" w:rsidRDefault="00C95284" w:rsidP="00E75DBA">
            <w:pPr>
              <w:pStyle w:val="1"/>
            </w:pPr>
            <w:r>
              <w:t>BETTA Preparation Costs</w:t>
            </w:r>
          </w:p>
        </w:tc>
        <w:tc>
          <w:tcPr>
            <w:tcW w:w="1731" w:type="dxa"/>
            <w:vAlign w:val="center"/>
          </w:tcPr>
          <w:p w14:paraId="093894F6" w14:textId="77777777" w:rsidR="00C95284" w:rsidRDefault="00C95284" w:rsidP="00E75DBA">
            <w:pPr>
              <w:pStyle w:val="1"/>
            </w:pPr>
            <w:r>
              <w:t>BI</w:t>
            </w:r>
          </w:p>
        </w:tc>
        <w:tc>
          <w:tcPr>
            <w:tcW w:w="766" w:type="dxa"/>
            <w:vAlign w:val="center"/>
          </w:tcPr>
          <w:p w14:paraId="5AB75CDC" w14:textId="77777777" w:rsidR="00C95284" w:rsidRDefault="00C95284" w:rsidP="00E75DBA">
            <w:pPr>
              <w:pStyle w:val="1"/>
              <w:jc w:val="center"/>
            </w:pPr>
            <w:r>
              <w:t>£</w:t>
            </w:r>
          </w:p>
        </w:tc>
        <w:tc>
          <w:tcPr>
            <w:tcW w:w="4401" w:type="dxa"/>
            <w:vAlign w:val="center"/>
          </w:tcPr>
          <w:p w14:paraId="4772464D" w14:textId="77777777" w:rsidR="00C95284" w:rsidRDefault="00C95284" w:rsidP="00E75DBA">
            <w:pPr>
              <w:pStyle w:val="1"/>
            </w:pPr>
            <w:r>
              <w:t>As defined in the Transmission Licence</w:t>
            </w:r>
          </w:p>
        </w:tc>
      </w:tr>
      <w:tr w:rsidR="00C95284" w14:paraId="41B8F1C4" w14:textId="77777777" w:rsidTr="00E75DBA">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00E75DBA">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32F4A27C" w14:textId="77777777" w:rsidTr="00E75DBA">
        <w:trPr>
          <w:trHeight w:val="1109"/>
        </w:trPr>
        <w:tc>
          <w:tcPr>
            <w:tcW w:w="2518" w:type="dxa"/>
            <w:vAlign w:val="center"/>
          </w:tcPr>
          <w:p w14:paraId="382A8103" w14:textId="77777777" w:rsidR="00C95284" w:rsidRDefault="00C95284" w:rsidP="00E75DBA">
            <w:pPr>
              <w:pStyle w:val="1"/>
            </w:pPr>
            <w:r>
              <w:t>Balancing service contract costs – non-Settlement Period specific</w:t>
            </w:r>
          </w:p>
        </w:tc>
        <w:tc>
          <w:tcPr>
            <w:tcW w:w="1731" w:type="dxa"/>
            <w:vAlign w:val="center"/>
          </w:tcPr>
          <w:p w14:paraId="51A4200A" w14:textId="77777777" w:rsidR="00C95284" w:rsidRDefault="00C95284" w:rsidP="00E75DBA">
            <w:pPr>
              <w:pStyle w:val="1"/>
            </w:pPr>
            <w:r>
              <w:t>BSCCA</w:t>
            </w:r>
            <w:r>
              <w:rPr>
                <w:vertAlign w:val="subscript"/>
              </w:rPr>
              <w:t>d</w:t>
            </w:r>
          </w:p>
        </w:tc>
        <w:tc>
          <w:tcPr>
            <w:tcW w:w="766" w:type="dxa"/>
            <w:vAlign w:val="center"/>
          </w:tcPr>
          <w:p w14:paraId="206DF235" w14:textId="77777777" w:rsidR="00C95284" w:rsidRDefault="00C95284" w:rsidP="00E75DBA">
            <w:pPr>
              <w:pStyle w:val="1"/>
              <w:jc w:val="center"/>
            </w:pPr>
            <w:r>
              <w:t>£</w:t>
            </w:r>
          </w:p>
        </w:tc>
        <w:tc>
          <w:tcPr>
            <w:tcW w:w="4401" w:type="dxa"/>
            <w:vAlign w:val="center"/>
          </w:tcPr>
          <w:p w14:paraId="34F1952D" w14:textId="77777777" w:rsidR="00C95284" w:rsidRDefault="00C95284" w:rsidP="00E75DBA">
            <w:pPr>
              <w:pStyle w:val="1"/>
            </w:pPr>
            <w:r>
              <w:t>Non Settlement Period specific Balancing Contract Costs for Settlement Day d</w:t>
            </w:r>
            <w:r w:rsidRPr="007F556A">
              <w:t xml:space="preserve"> less any costs incurred within these values relating to Supplementary Balancing Reserve and Demand Side Balancing Reserve</w:t>
            </w:r>
          </w:p>
        </w:tc>
      </w:tr>
      <w:tr w:rsidR="00C95284" w14:paraId="7C0E4992" w14:textId="77777777" w:rsidTr="00E75DBA">
        <w:trPr>
          <w:trHeight w:val="983"/>
        </w:trPr>
        <w:tc>
          <w:tcPr>
            <w:tcW w:w="2518" w:type="dxa"/>
            <w:vAlign w:val="center"/>
          </w:tcPr>
          <w:p w14:paraId="6E0A3F4B" w14:textId="77777777" w:rsidR="00C95284" w:rsidRDefault="00C95284" w:rsidP="00E75DBA">
            <w:pPr>
              <w:pStyle w:val="1"/>
            </w:pPr>
            <w:r>
              <w:t>Balancing Service Contract Cost</w:t>
            </w:r>
          </w:p>
        </w:tc>
        <w:tc>
          <w:tcPr>
            <w:tcW w:w="1731" w:type="dxa"/>
            <w:vAlign w:val="center"/>
          </w:tcPr>
          <w:p w14:paraId="1A2B0EB1" w14:textId="77777777" w:rsidR="00C95284" w:rsidRDefault="00C95284" w:rsidP="00E75DBA">
            <w:pPr>
              <w:pStyle w:val="1"/>
            </w:pPr>
            <w:r>
              <w:t>BSCC</w:t>
            </w:r>
            <w:r>
              <w:rPr>
                <w:vertAlign w:val="subscript"/>
              </w:rPr>
              <w:t>j</w:t>
            </w:r>
          </w:p>
        </w:tc>
        <w:tc>
          <w:tcPr>
            <w:tcW w:w="766" w:type="dxa"/>
            <w:vAlign w:val="center"/>
          </w:tcPr>
          <w:p w14:paraId="00DF6C41" w14:textId="77777777" w:rsidR="00C95284" w:rsidRDefault="00C95284" w:rsidP="00E75DBA">
            <w:pPr>
              <w:pStyle w:val="1"/>
              <w:jc w:val="center"/>
            </w:pPr>
            <w:r>
              <w:t>£</w:t>
            </w:r>
          </w:p>
        </w:tc>
        <w:tc>
          <w:tcPr>
            <w:tcW w:w="4401" w:type="dxa"/>
            <w:vAlign w:val="center"/>
          </w:tcPr>
          <w:p w14:paraId="1648A5D3" w14:textId="77777777" w:rsidR="00C95284" w:rsidRDefault="00C95284" w:rsidP="00E75DBA">
            <w:pPr>
              <w:pStyle w:val="1"/>
              <w:jc w:val="both"/>
            </w:pPr>
            <w:r>
              <w:t>Balancing Service Contract Cost from purchasing Ancillary services applicable to a Settlement Period j</w:t>
            </w:r>
            <w:r w:rsidRPr="00DA19F8">
              <w:t xml:space="preserve"> less an</w:t>
            </w:r>
            <w:r>
              <w:t>y</w:t>
            </w:r>
            <w:r w:rsidRPr="00DA19F8">
              <w:t xml:space="preserve"> costs incurred within these values relating to Supplementary Balancing Reserve and Demand Side Balancing Reserve</w:t>
            </w:r>
          </w:p>
        </w:tc>
      </w:tr>
      <w:tr w:rsidR="00C95284" w14:paraId="3EBC1BC1" w14:textId="77777777" w:rsidTr="00E75DBA">
        <w:trPr>
          <w:trHeight w:val="1138"/>
        </w:trPr>
        <w:tc>
          <w:tcPr>
            <w:tcW w:w="2518" w:type="dxa"/>
            <w:vAlign w:val="center"/>
          </w:tcPr>
          <w:p w14:paraId="4B295B0A" w14:textId="77777777" w:rsidR="00C95284" w:rsidRDefault="00C95284" w:rsidP="00E75DBA">
            <w:pPr>
              <w:pStyle w:val="1"/>
            </w:pPr>
            <w:r>
              <w:t>Balancing service contract costs – Settlement Period specific</w:t>
            </w:r>
          </w:p>
        </w:tc>
        <w:tc>
          <w:tcPr>
            <w:tcW w:w="1731" w:type="dxa"/>
            <w:vAlign w:val="center"/>
          </w:tcPr>
          <w:p w14:paraId="0C966D92" w14:textId="77777777" w:rsidR="00C95284" w:rsidRDefault="00C95284" w:rsidP="00E75DBA">
            <w:pPr>
              <w:pStyle w:val="1"/>
            </w:pPr>
            <w:r>
              <w:t>BSCCV</w:t>
            </w:r>
            <w:r>
              <w:rPr>
                <w:vertAlign w:val="subscript"/>
              </w:rPr>
              <w:t>jd</w:t>
            </w:r>
          </w:p>
        </w:tc>
        <w:tc>
          <w:tcPr>
            <w:tcW w:w="766" w:type="dxa"/>
            <w:vAlign w:val="center"/>
          </w:tcPr>
          <w:p w14:paraId="01F632D7" w14:textId="77777777" w:rsidR="00C95284" w:rsidRDefault="00C95284" w:rsidP="00E75DBA">
            <w:pPr>
              <w:pStyle w:val="1"/>
              <w:jc w:val="center"/>
            </w:pPr>
            <w:r>
              <w:t>£</w:t>
            </w:r>
          </w:p>
        </w:tc>
        <w:tc>
          <w:tcPr>
            <w:tcW w:w="4401" w:type="dxa"/>
            <w:vAlign w:val="center"/>
          </w:tcPr>
          <w:p w14:paraId="5D090971" w14:textId="77777777" w:rsidR="00C95284" w:rsidRDefault="00C95284" w:rsidP="00E75DBA">
            <w:pPr>
              <w:pStyle w:val="1"/>
              <w:jc w:val="both"/>
            </w:pPr>
            <w:r>
              <w:t>Settlement Period j specific Balancing Contract Costs for Settlement Day d</w:t>
            </w:r>
            <w:r w:rsidRPr="00DA19F8">
              <w:t xml:space="preserve"> </w:t>
            </w:r>
          </w:p>
        </w:tc>
      </w:tr>
      <w:tr w:rsidR="00C95284" w14:paraId="2568E10F" w14:textId="77777777" w:rsidTr="00E75DBA">
        <w:trPr>
          <w:trHeight w:val="970"/>
        </w:trPr>
        <w:tc>
          <w:tcPr>
            <w:tcW w:w="2518" w:type="dxa"/>
            <w:vAlign w:val="center"/>
          </w:tcPr>
          <w:p w14:paraId="51819494" w14:textId="77777777" w:rsidR="00C95284" w:rsidRDefault="00C95284" w:rsidP="00E75DBA">
            <w:pPr>
              <w:pStyle w:val="1"/>
            </w:pPr>
            <w:r>
              <w:t>Cost of the Covid Support Scheme incurred in 2020/21</w:t>
            </w:r>
          </w:p>
        </w:tc>
        <w:tc>
          <w:tcPr>
            <w:tcW w:w="1731" w:type="dxa"/>
            <w:vAlign w:val="center"/>
          </w:tcPr>
          <w:p w14:paraId="732DC6F5" w14:textId="77777777" w:rsidR="00C95284" w:rsidRDefault="00C95284" w:rsidP="00E75DBA">
            <w:pPr>
              <w:pStyle w:val="1"/>
              <w:ind w:right="-261"/>
            </w:pPr>
            <w:r>
              <w:t>BSUoSCOVID</w:t>
            </w:r>
            <w:r>
              <w:rPr>
                <w:vertAlign w:val="subscript"/>
              </w:rPr>
              <w:t>d</w:t>
            </w:r>
          </w:p>
        </w:tc>
        <w:tc>
          <w:tcPr>
            <w:tcW w:w="766" w:type="dxa"/>
            <w:vAlign w:val="center"/>
          </w:tcPr>
          <w:p w14:paraId="3E369300" w14:textId="77777777" w:rsidR="00C95284" w:rsidRDefault="00C95284" w:rsidP="00E75DBA">
            <w:pPr>
              <w:pStyle w:val="1"/>
              <w:jc w:val="center"/>
            </w:pPr>
            <w:r>
              <w:t>£</w:t>
            </w:r>
          </w:p>
        </w:tc>
        <w:tc>
          <w:tcPr>
            <w:tcW w:w="4401" w:type="dxa"/>
            <w:vAlign w:val="center"/>
          </w:tcPr>
          <w:p w14:paraId="4EB2335A" w14:textId="77777777" w:rsidR="00C95284" w:rsidRDefault="00C95284" w:rsidP="00E75DBA">
            <w:pPr>
              <w:pStyle w:val="1"/>
              <w:jc w:val="both"/>
            </w:pPr>
            <w:r>
              <w:t>As defined in the Transmission Licence calculated for Settlement Day, d</w:t>
            </w:r>
          </w:p>
        </w:tc>
      </w:tr>
      <w:tr w:rsidR="00C95284" w14:paraId="2905F171" w14:textId="77777777" w:rsidTr="00E75DBA">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00E75DBA">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00E75DBA">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00E75DBA">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44FFA0B6" w14:textId="77777777" w:rsidTr="00E75DBA">
        <w:trPr>
          <w:trHeight w:val="989"/>
        </w:trPr>
        <w:tc>
          <w:tcPr>
            <w:tcW w:w="2518" w:type="dxa"/>
            <w:vAlign w:val="center"/>
          </w:tcPr>
          <w:p w14:paraId="343101E0" w14:textId="77777777" w:rsidR="00C95284" w:rsidRDefault="00C95284" w:rsidP="00E75DBA">
            <w:pPr>
              <w:pStyle w:val="1"/>
            </w:pPr>
            <w:r>
              <w:t>BSUoS 2020/21 Under Recovered Costs</w:t>
            </w:r>
          </w:p>
        </w:tc>
        <w:tc>
          <w:tcPr>
            <w:tcW w:w="1731" w:type="dxa"/>
            <w:vAlign w:val="center"/>
          </w:tcPr>
          <w:p w14:paraId="5721C3CB" w14:textId="77777777" w:rsidR="00C95284" w:rsidRDefault="00C95284" w:rsidP="00E75DBA">
            <w:pPr>
              <w:pStyle w:val="1"/>
            </w:pPr>
            <w:r>
              <w:rPr>
                <w:rFonts w:ascii="Arial" w:hAnsi="Arial" w:cs="Arial"/>
                <w:szCs w:val="22"/>
              </w:rPr>
              <w:t>BSUoSUR20</w:t>
            </w:r>
            <w:r w:rsidRPr="00FD3A75">
              <w:rPr>
                <w:rFonts w:ascii="Arial" w:hAnsi="Arial" w:cs="Arial"/>
                <w:szCs w:val="22"/>
                <w:vertAlign w:val="subscript"/>
              </w:rPr>
              <w:t>d</w:t>
            </w:r>
          </w:p>
        </w:tc>
        <w:tc>
          <w:tcPr>
            <w:tcW w:w="766" w:type="dxa"/>
            <w:vAlign w:val="center"/>
          </w:tcPr>
          <w:p w14:paraId="45611F48" w14:textId="77777777" w:rsidR="00C95284" w:rsidRDefault="00C95284" w:rsidP="00E75DBA">
            <w:pPr>
              <w:pStyle w:val="1"/>
              <w:jc w:val="center"/>
            </w:pPr>
            <w:r>
              <w:t>£</w:t>
            </w:r>
          </w:p>
        </w:tc>
        <w:tc>
          <w:tcPr>
            <w:tcW w:w="4401" w:type="dxa"/>
            <w:vAlign w:val="center"/>
          </w:tcPr>
          <w:p w14:paraId="39F9F382" w14:textId="77777777" w:rsidR="00C95284" w:rsidRDefault="00C95284" w:rsidP="00E75DBA">
            <w:pPr>
              <w:pStyle w:val="1"/>
              <w:jc w:val="both"/>
            </w:pPr>
            <w:r>
              <w:t xml:space="preserve">The  External System Operator (SO) Balancing Services Use of System Charges in the sum of </w:t>
            </w:r>
            <w:r w:rsidRPr="00773AC9">
              <w:t>£33,163,790.21</w:t>
            </w:r>
            <w:r>
              <w:t xml:space="preserve"> payable in the </w:t>
            </w:r>
            <w:r w:rsidRPr="0085208F">
              <w:rPr>
                <w:b/>
                <w:bCs/>
              </w:rPr>
              <w:t>Financial Year</w:t>
            </w:r>
            <w:r>
              <w:t xml:space="preserve"> 2020 / 2021</w:t>
            </w:r>
            <w:r w:rsidDel="00B5028C">
              <w:t xml:space="preserve"> </w:t>
            </w:r>
            <w:r>
              <w:t xml:space="preserve"> divided equally over the  Settlement Days between</w:t>
            </w:r>
            <w:r w:rsidRPr="00B5028C">
              <w:t xml:space="preserve"> 1st October 2021 to 31st March 2022 inclusive. </w:t>
            </w:r>
            <w:r>
              <w:t xml:space="preserve">This is separate, and in addition to, the Covid Support Scheme. </w:t>
            </w:r>
          </w:p>
        </w:tc>
      </w:tr>
      <w:tr w:rsidR="00C95284" w14:paraId="61EE20F1" w14:textId="77777777" w:rsidTr="00E75DBA">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1A25FF31" w14:textId="77777777" w:rsidTr="00E75DBA">
        <w:trPr>
          <w:trHeight w:val="989"/>
        </w:trPr>
        <w:tc>
          <w:tcPr>
            <w:tcW w:w="2518" w:type="dxa"/>
            <w:vAlign w:val="center"/>
          </w:tcPr>
          <w:p w14:paraId="07729F7C" w14:textId="77777777" w:rsidR="00C95284" w:rsidRDefault="00C95284" w:rsidP="00E75DBA">
            <w:pPr>
              <w:pStyle w:val="1"/>
            </w:pPr>
            <w:r>
              <w:t>System Operator BM Cash Flow</w:t>
            </w:r>
          </w:p>
        </w:tc>
        <w:tc>
          <w:tcPr>
            <w:tcW w:w="1731" w:type="dxa"/>
            <w:vAlign w:val="center"/>
          </w:tcPr>
          <w:p w14:paraId="535D1B08" w14:textId="77777777" w:rsidR="00C95284" w:rsidRDefault="00C95284" w:rsidP="00E75DBA">
            <w:pPr>
              <w:pStyle w:val="1"/>
            </w:pPr>
            <w:r>
              <w:t>CSOBM</w:t>
            </w:r>
            <w:r>
              <w:rPr>
                <w:vertAlign w:val="subscript"/>
              </w:rPr>
              <w:t>j</w:t>
            </w:r>
          </w:p>
        </w:tc>
        <w:tc>
          <w:tcPr>
            <w:tcW w:w="766" w:type="dxa"/>
            <w:vAlign w:val="center"/>
          </w:tcPr>
          <w:p w14:paraId="35E2EA95" w14:textId="77777777" w:rsidR="00C95284" w:rsidRDefault="00C95284" w:rsidP="00E75DBA">
            <w:pPr>
              <w:pStyle w:val="1"/>
              <w:jc w:val="center"/>
            </w:pPr>
            <w:r>
              <w:t>£</w:t>
            </w:r>
          </w:p>
        </w:tc>
        <w:tc>
          <w:tcPr>
            <w:tcW w:w="4401" w:type="dxa"/>
            <w:vAlign w:val="center"/>
          </w:tcPr>
          <w:p w14:paraId="5D4E2673" w14:textId="77777777" w:rsidR="00C95284" w:rsidRDefault="00C95284" w:rsidP="00E75DBA">
            <w:pPr>
              <w:pStyle w:val="1"/>
              <w:jc w:val="both"/>
            </w:pPr>
            <w:r>
              <w:t>As defined in the Balancing and Settlement Code in force immediately prior to 1 April 2001 less any costs incurred within these values relating to Supplementary Balancing Reserve and Demand Side Balancing Reserve</w:t>
            </w:r>
          </w:p>
        </w:tc>
      </w:tr>
      <w:tr w:rsidR="00C95284" w14:paraId="4BFBE3D9" w14:textId="77777777" w:rsidTr="00E75DBA">
        <w:trPr>
          <w:trHeight w:val="974"/>
        </w:trPr>
        <w:tc>
          <w:tcPr>
            <w:tcW w:w="2518" w:type="dxa"/>
            <w:vAlign w:val="center"/>
          </w:tcPr>
          <w:p w14:paraId="3EBBC67B" w14:textId="77777777" w:rsidR="00C95284" w:rsidRDefault="00C95284" w:rsidP="00E75DBA">
            <w:pPr>
              <w:pStyle w:val="1"/>
            </w:pPr>
            <w:r>
              <w:t>Daily balancing services adjustment</w:t>
            </w:r>
          </w:p>
        </w:tc>
        <w:tc>
          <w:tcPr>
            <w:tcW w:w="1731" w:type="dxa"/>
            <w:vAlign w:val="center"/>
          </w:tcPr>
          <w:p w14:paraId="44BA21B1" w14:textId="77777777" w:rsidR="00C95284" w:rsidRPr="00F862F2" w:rsidRDefault="00C95284" w:rsidP="00E75DBA">
            <w:pPr>
              <w:pStyle w:val="1"/>
            </w:pPr>
            <w:r>
              <w:t>TotAdj</w:t>
            </w:r>
            <w:r w:rsidRPr="00F862F2">
              <w:rPr>
                <w:vertAlign w:val="subscript"/>
              </w:rPr>
              <w:t>d</w:t>
            </w:r>
          </w:p>
        </w:tc>
        <w:tc>
          <w:tcPr>
            <w:tcW w:w="766" w:type="dxa"/>
            <w:vAlign w:val="center"/>
          </w:tcPr>
          <w:p w14:paraId="33AB684E" w14:textId="77777777" w:rsidR="00C95284" w:rsidRDefault="00C95284" w:rsidP="00E75DBA">
            <w:pPr>
              <w:pStyle w:val="1"/>
              <w:jc w:val="center"/>
            </w:pPr>
            <w:r>
              <w:t>£</w:t>
            </w:r>
          </w:p>
        </w:tc>
        <w:tc>
          <w:tcPr>
            <w:tcW w:w="4401" w:type="dxa"/>
            <w:vAlign w:val="center"/>
          </w:tcPr>
          <w:p w14:paraId="51CD4C7B" w14:textId="77777777" w:rsidR="00C95284" w:rsidRDefault="00C95284" w:rsidP="00E75DBA">
            <w:pPr>
              <w:pStyle w:val="1"/>
              <w:jc w:val="both"/>
            </w:pPr>
            <w:r>
              <w:t>Is the contribution on Settlement Day, d, to the value of TotAdj</w:t>
            </w:r>
            <w:r>
              <w:rPr>
                <w:vertAlign w:val="subscript"/>
              </w:rPr>
              <w:t>t</w:t>
            </w:r>
            <w:r>
              <w:t xml:space="preserve"> where TotAdj</w:t>
            </w:r>
            <w:r>
              <w:rPr>
                <w:vertAlign w:val="subscript"/>
              </w:rPr>
              <w:t>t</w:t>
            </w:r>
            <w:r>
              <w:t xml:space="preserve"> is determined pursuant to part B of Special Condition 4.2 of the Transmission Licence</w:t>
            </w:r>
          </w:p>
        </w:tc>
      </w:tr>
      <w:tr w:rsidR="00C95284" w14:paraId="7EDC92E6" w14:textId="77777777" w:rsidTr="00E75DBA">
        <w:trPr>
          <w:trHeight w:val="974"/>
        </w:trPr>
        <w:tc>
          <w:tcPr>
            <w:tcW w:w="2518" w:type="dxa"/>
            <w:vAlign w:val="center"/>
          </w:tcPr>
          <w:p w14:paraId="1960DB85" w14:textId="77777777" w:rsidR="00C95284" w:rsidRDefault="00C95284" w:rsidP="00E75DBA">
            <w:pPr>
              <w:pStyle w:val="1"/>
            </w:pPr>
            <w:r>
              <w:t>Forecast incentivised Balancing Cost</w:t>
            </w:r>
          </w:p>
        </w:tc>
        <w:tc>
          <w:tcPr>
            <w:tcW w:w="1731" w:type="dxa"/>
            <w:vAlign w:val="center"/>
          </w:tcPr>
          <w:p w14:paraId="33D22F12" w14:textId="77777777" w:rsidR="00C95284" w:rsidRDefault="00C95284" w:rsidP="00E75DBA">
            <w:pPr>
              <w:pStyle w:val="1"/>
            </w:pPr>
            <w:r>
              <w:t>FBC</w:t>
            </w:r>
            <w:r>
              <w:rPr>
                <w:vertAlign w:val="subscript"/>
              </w:rPr>
              <w:t>d</w:t>
            </w:r>
          </w:p>
        </w:tc>
        <w:tc>
          <w:tcPr>
            <w:tcW w:w="766" w:type="dxa"/>
            <w:vAlign w:val="center"/>
          </w:tcPr>
          <w:p w14:paraId="21649065" w14:textId="77777777" w:rsidR="00C95284" w:rsidRDefault="00C95284" w:rsidP="00E75DBA">
            <w:pPr>
              <w:pStyle w:val="1"/>
              <w:jc w:val="center"/>
            </w:pPr>
            <w:r>
              <w:t>£</w:t>
            </w:r>
          </w:p>
        </w:tc>
        <w:tc>
          <w:tcPr>
            <w:tcW w:w="4401" w:type="dxa"/>
            <w:vAlign w:val="center"/>
          </w:tcPr>
          <w:p w14:paraId="2A0437C7" w14:textId="77777777" w:rsidR="00C95284" w:rsidRDefault="00C95284" w:rsidP="00E75DBA">
            <w:pPr>
              <w:pStyle w:val="1"/>
              <w:jc w:val="both"/>
            </w:pPr>
            <w:r>
              <w:t>Forecast incentivised Balancing Cost for duration of the Incentive Scheme as at Settlement Day d</w:t>
            </w:r>
          </w:p>
        </w:tc>
      </w:tr>
      <w:tr w:rsidR="00C95284" w14:paraId="27E780A2" w14:textId="77777777" w:rsidTr="00E75DBA">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00E75DBA">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77777777" w:rsidR="00C95284" w:rsidRDefault="00C95284" w:rsidP="00E75DBA">
            <w:pPr>
              <w:pStyle w:val="1"/>
              <w:jc w:val="both"/>
            </w:pPr>
            <w:r>
              <w:t>The revised Fixed BSUoS Price which applies for a number of Settlement Days s within a Fixed Price Period, as described in Paragraph 14.30.18</w:t>
            </w:r>
          </w:p>
        </w:tc>
      </w:tr>
      <w:tr w:rsidR="00C95284" w14:paraId="6AD18E66" w14:textId="77777777" w:rsidTr="00E75DBA">
        <w:trPr>
          <w:trHeight w:val="969"/>
        </w:trPr>
        <w:tc>
          <w:tcPr>
            <w:tcW w:w="2518" w:type="dxa"/>
            <w:vAlign w:val="center"/>
          </w:tcPr>
          <w:p w14:paraId="56F2539A" w14:textId="77777777" w:rsidR="00C95284" w:rsidRDefault="00C95284" w:rsidP="00E75DBA">
            <w:pPr>
              <w:pStyle w:val="1"/>
            </w:pPr>
            <w:r>
              <w:t>Allowed Income Adjustment relating to the SO-TO Code</w:t>
            </w:r>
          </w:p>
        </w:tc>
        <w:tc>
          <w:tcPr>
            <w:tcW w:w="1731" w:type="dxa"/>
            <w:vAlign w:val="center"/>
          </w:tcPr>
          <w:p w14:paraId="297E21AC" w14:textId="77777777" w:rsidR="00C95284" w:rsidRDefault="00C95284" w:rsidP="00E75DBA">
            <w:pPr>
              <w:pStyle w:val="1"/>
            </w:pPr>
            <w:r>
              <w:t>IAT</w:t>
            </w:r>
          </w:p>
        </w:tc>
        <w:tc>
          <w:tcPr>
            <w:tcW w:w="766" w:type="dxa"/>
            <w:vAlign w:val="center"/>
          </w:tcPr>
          <w:p w14:paraId="66DE9E72" w14:textId="77777777" w:rsidR="00C95284" w:rsidRDefault="00C95284" w:rsidP="00E75DBA">
            <w:pPr>
              <w:pStyle w:val="1"/>
              <w:jc w:val="center"/>
            </w:pPr>
            <w:r>
              <w:t>£</w:t>
            </w:r>
          </w:p>
        </w:tc>
        <w:tc>
          <w:tcPr>
            <w:tcW w:w="4401" w:type="dxa"/>
            <w:vAlign w:val="center"/>
          </w:tcPr>
          <w:p w14:paraId="057168E3" w14:textId="77777777" w:rsidR="00C95284" w:rsidRDefault="00C95284" w:rsidP="00E75DBA">
            <w:pPr>
              <w:pStyle w:val="1"/>
              <w:jc w:val="both"/>
            </w:pPr>
            <w:r>
              <w:t>As defined in the Transmission Licence</w:t>
            </w:r>
          </w:p>
        </w:tc>
      </w:tr>
      <w:tr w:rsidR="00C95284" w14:paraId="5A772443" w14:textId="77777777" w:rsidTr="00E75DBA">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D2D87AA" w14:textId="77777777" w:rsidTr="00E75DBA">
        <w:trPr>
          <w:trHeight w:val="976"/>
        </w:trPr>
        <w:tc>
          <w:tcPr>
            <w:tcW w:w="2518" w:type="dxa"/>
            <w:vAlign w:val="center"/>
          </w:tcPr>
          <w:p w14:paraId="27B70BF6" w14:textId="77777777" w:rsidR="00C95284" w:rsidRDefault="00C95284" w:rsidP="00E75DBA">
            <w:pPr>
              <w:pStyle w:val="1"/>
            </w:pPr>
            <w:r>
              <w:t>Legacy adjustment with respect to actual and assumed RPI values</w:t>
            </w:r>
          </w:p>
        </w:tc>
        <w:tc>
          <w:tcPr>
            <w:tcW w:w="1731" w:type="dxa"/>
            <w:vAlign w:val="center"/>
          </w:tcPr>
          <w:p w14:paraId="3452AC3E" w14:textId="77777777" w:rsidR="00C95284" w:rsidRDefault="00C95284" w:rsidP="00E75DBA">
            <w:pPr>
              <w:pStyle w:val="1"/>
            </w:pPr>
            <w:r>
              <w:rPr>
                <w:position w:val="-12"/>
              </w:rPr>
              <w:object w:dxaOrig="1130" w:dyaOrig="370" w14:anchorId="11BB5620">
                <v:shape id="_x0000_i1033" type="#_x0000_t75" style="width:57.75pt;height:21.75pt" o:ole="">
                  <v:imagedata r:id="rId111" o:title=""/>
                </v:shape>
                <o:OLEObject Type="Embed" ProgID="Equation.3" ShapeID="_x0000_i1033" DrawAspect="Content" ObjectID="_1777893322" r:id="rId112"/>
              </w:object>
            </w:r>
          </w:p>
        </w:tc>
        <w:tc>
          <w:tcPr>
            <w:tcW w:w="766" w:type="dxa"/>
            <w:vAlign w:val="center"/>
          </w:tcPr>
          <w:p w14:paraId="62A69220" w14:textId="77777777" w:rsidR="00C95284" w:rsidRDefault="00C95284" w:rsidP="00E75DBA">
            <w:pPr>
              <w:pStyle w:val="1"/>
              <w:jc w:val="center"/>
            </w:pPr>
            <w:r>
              <w:t>£</w:t>
            </w:r>
          </w:p>
        </w:tc>
        <w:tc>
          <w:tcPr>
            <w:tcW w:w="4401" w:type="dxa"/>
            <w:vAlign w:val="center"/>
          </w:tcPr>
          <w:p w14:paraId="2B40BA08" w14:textId="77777777" w:rsidR="00C95284" w:rsidRDefault="00C95284" w:rsidP="00E75DBA">
            <w:pPr>
              <w:pStyle w:val="1"/>
              <w:jc w:val="both"/>
            </w:pPr>
            <w:r w:rsidRPr="0042125C">
              <w:t>As defined in the Transmission Licence</w:t>
            </w:r>
            <w:r>
              <w:t>, calculated for Settlement Day,d</w:t>
            </w:r>
            <w:r w:rsidRPr="0042125C">
              <w:t>.</w:t>
            </w:r>
          </w:p>
        </w:tc>
      </w:tr>
      <w:tr w:rsidR="00C95284" w14:paraId="418E5120" w14:textId="77777777" w:rsidTr="00E75DBA">
        <w:trPr>
          <w:trHeight w:val="976"/>
        </w:trPr>
        <w:tc>
          <w:tcPr>
            <w:tcW w:w="2518" w:type="dxa"/>
            <w:vAlign w:val="center"/>
          </w:tcPr>
          <w:p w14:paraId="06BA7EE5" w14:textId="77777777" w:rsidR="00C95284" w:rsidRDefault="00C95284" w:rsidP="00E75DBA">
            <w:pPr>
              <w:pStyle w:val="1"/>
            </w:pPr>
            <w:r>
              <w:t>Cost associated with the Provision of Balancing Services to others</w:t>
            </w:r>
          </w:p>
        </w:tc>
        <w:tc>
          <w:tcPr>
            <w:tcW w:w="1731" w:type="dxa"/>
            <w:vAlign w:val="center"/>
          </w:tcPr>
          <w:p w14:paraId="3BA2CDAA" w14:textId="77777777" w:rsidR="00C95284" w:rsidRDefault="00C95284" w:rsidP="00E75DBA">
            <w:pPr>
              <w:pStyle w:val="1"/>
            </w:pPr>
            <w:r>
              <w:t>OM</w:t>
            </w:r>
            <w:r>
              <w:rPr>
                <w:vertAlign w:val="subscript"/>
              </w:rPr>
              <w:t>d</w:t>
            </w:r>
          </w:p>
        </w:tc>
        <w:tc>
          <w:tcPr>
            <w:tcW w:w="766" w:type="dxa"/>
            <w:vAlign w:val="center"/>
          </w:tcPr>
          <w:p w14:paraId="6FB8CE9E" w14:textId="77777777" w:rsidR="00C95284" w:rsidRDefault="00C95284" w:rsidP="00E75DBA">
            <w:pPr>
              <w:pStyle w:val="1"/>
              <w:jc w:val="center"/>
            </w:pPr>
            <w:r>
              <w:t>£</w:t>
            </w:r>
          </w:p>
        </w:tc>
        <w:tc>
          <w:tcPr>
            <w:tcW w:w="4401" w:type="dxa"/>
            <w:vAlign w:val="center"/>
          </w:tcPr>
          <w:p w14:paraId="1FDB77C4" w14:textId="77777777" w:rsidR="00C95284" w:rsidRDefault="00C95284" w:rsidP="00E75DBA">
            <w:pPr>
              <w:pStyle w:val="1"/>
              <w:jc w:val="both"/>
            </w:pPr>
            <w:r>
              <w:t>Is the contribution on Settlement Day, d, to the value of OM</w:t>
            </w:r>
            <w:r>
              <w:rPr>
                <w:vertAlign w:val="subscript"/>
              </w:rPr>
              <w:t>t</w:t>
            </w:r>
            <w:r>
              <w:t xml:space="preserve"> where OM</w:t>
            </w:r>
            <w:r>
              <w:rPr>
                <w:vertAlign w:val="subscript"/>
              </w:rPr>
              <w:t>t</w:t>
            </w:r>
            <w:r>
              <w:t xml:space="preserve"> is determined pursuant to part C of special Condition 4.2 of the Transmission Licence</w:t>
            </w:r>
          </w:p>
        </w:tc>
      </w:tr>
      <w:tr w:rsidR="00C95284" w14:paraId="0BC9ACCA" w14:textId="77777777" w:rsidTr="00E75DBA">
        <w:trPr>
          <w:trHeight w:val="989"/>
        </w:trPr>
        <w:tc>
          <w:tcPr>
            <w:tcW w:w="2518" w:type="dxa"/>
            <w:vAlign w:val="center"/>
          </w:tcPr>
          <w:p w14:paraId="0BCB17F0" w14:textId="77777777" w:rsidR="00C95284" w:rsidRDefault="00C95284" w:rsidP="00E75DBA">
            <w:pPr>
              <w:pStyle w:val="1"/>
            </w:pPr>
            <w:r>
              <w:t>Outage change allowance amount</w:t>
            </w:r>
          </w:p>
        </w:tc>
        <w:tc>
          <w:tcPr>
            <w:tcW w:w="1731" w:type="dxa"/>
            <w:vAlign w:val="center"/>
          </w:tcPr>
          <w:p w14:paraId="09620777" w14:textId="77777777" w:rsidR="00C95284" w:rsidRDefault="00C95284" w:rsidP="00E75DBA">
            <w:pPr>
              <w:pStyle w:val="1"/>
            </w:pPr>
            <w:r>
              <w:t>ON</w:t>
            </w:r>
          </w:p>
        </w:tc>
        <w:tc>
          <w:tcPr>
            <w:tcW w:w="766" w:type="dxa"/>
            <w:vAlign w:val="center"/>
          </w:tcPr>
          <w:p w14:paraId="10C51954" w14:textId="77777777" w:rsidR="00C95284" w:rsidRDefault="00C95284" w:rsidP="00E75DBA">
            <w:pPr>
              <w:pStyle w:val="1"/>
              <w:jc w:val="center"/>
            </w:pPr>
            <w:r>
              <w:t>£</w:t>
            </w:r>
          </w:p>
        </w:tc>
        <w:tc>
          <w:tcPr>
            <w:tcW w:w="4401" w:type="dxa"/>
            <w:vAlign w:val="center"/>
          </w:tcPr>
          <w:p w14:paraId="74696EB9" w14:textId="77777777" w:rsidR="00C95284" w:rsidRDefault="00C95284" w:rsidP="00E75DBA">
            <w:pPr>
              <w:pStyle w:val="1"/>
              <w:jc w:val="both"/>
            </w:pPr>
            <w:r>
              <w:t>As defined in the Transmission Licence</w:t>
            </w:r>
          </w:p>
        </w:tc>
      </w:tr>
      <w:tr w:rsidR="00C95284" w14:paraId="60474F7C" w14:textId="77777777" w:rsidTr="00E75DBA">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00E75DBA">
        <w:trPr>
          <w:trHeight w:val="982"/>
        </w:trPr>
        <w:tc>
          <w:tcPr>
            <w:tcW w:w="2518" w:type="dxa"/>
            <w:vAlign w:val="center"/>
          </w:tcPr>
          <w:p w14:paraId="2AC1342C" w14:textId="77777777" w:rsidR="00C95284" w:rsidRPr="007F556A" w:rsidRDefault="00C95284" w:rsidP="00E75DBA">
            <w:pPr>
              <w:pStyle w:val="1"/>
            </w:pPr>
            <w:r w:rsidRPr="00BD21E1">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4050F668" w14:textId="77777777" w:rsidTr="00E75DBA">
        <w:trPr>
          <w:trHeight w:val="982"/>
        </w:trPr>
        <w:tc>
          <w:tcPr>
            <w:tcW w:w="2518" w:type="dxa"/>
            <w:vAlign w:val="center"/>
          </w:tcPr>
          <w:p w14:paraId="73CCCD53" w14:textId="77777777" w:rsidR="00C95284" w:rsidRPr="00D25F09" w:rsidRDefault="00C95284" w:rsidP="00E75DBA">
            <w:pPr>
              <w:pStyle w:val="1"/>
            </w:pPr>
            <w:r>
              <w:t>SO-TO funding allowance</w:t>
            </w:r>
          </w:p>
        </w:tc>
        <w:tc>
          <w:tcPr>
            <w:tcW w:w="1731" w:type="dxa"/>
            <w:vAlign w:val="center"/>
          </w:tcPr>
          <w:p w14:paraId="12EDED1B" w14:textId="77777777" w:rsidR="00C95284" w:rsidRPr="00D25F09" w:rsidRDefault="00C95284" w:rsidP="00E75DBA">
            <w:pPr>
              <w:pStyle w:val="1"/>
            </w:pPr>
            <w:r>
              <w:t>SOTOC</w:t>
            </w:r>
          </w:p>
        </w:tc>
        <w:tc>
          <w:tcPr>
            <w:tcW w:w="766" w:type="dxa"/>
            <w:vAlign w:val="center"/>
          </w:tcPr>
          <w:p w14:paraId="4CADD357" w14:textId="77777777" w:rsidR="00C95284" w:rsidRPr="00D25F09" w:rsidRDefault="00C95284" w:rsidP="00E75DBA">
            <w:pPr>
              <w:pStyle w:val="1"/>
              <w:jc w:val="center"/>
            </w:pPr>
            <w:r>
              <w:t>£</w:t>
            </w:r>
          </w:p>
        </w:tc>
        <w:tc>
          <w:tcPr>
            <w:tcW w:w="4401" w:type="dxa"/>
            <w:vAlign w:val="center"/>
          </w:tcPr>
          <w:p w14:paraId="439182BA" w14:textId="77777777" w:rsidR="00C95284" w:rsidRPr="00D25F09" w:rsidRDefault="00C95284" w:rsidP="00E75DBA">
            <w:pPr>
              <w:pStyle w:val="1"/>
              <w:jc w:val="both"/>
              <w:rPr>
                <w:rFonts w:ascii="Arial" w:hAnsi="Arial"/>
                <w:szCs w:val="22"/>
              </w:rPr>
            </w:pPr>
            <w:r>
              <w:rPr>
                <w:rFonts w:ascii="Arial" w:hAnsi="Arial"/>
                <w:szCs w:val="22"/>
              </w:rPr>
              <w:t xml:space="preserve">As defined in the Transmission Licence </w:t>
            </w:r>
            <w:r w:rsidRPr="00B41A9F">
              <w:rPr>
                <w:rFonts w:ascii="Arial" w:hAnsi="Arial"/>
                <w:szCs w:val="22"/>
              </w:rPr>
              <w:t>means the SO-TO cost allowance term, calculated in accordance with Special Condition 4.4 (SO-TO Mechanism)</w:t>
            </w:r>
          </w:p>
        </w:tc>
      </w:tr>
      <w:tr w:rsidR="00C95284" w14:paraId="33B0273B" w14:textId="77777777" w:rsidTr="00E75DBA">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1066213B" w14:textId="77777777" w:rsidTr="00E75DBA">
        <w:trPr>
          <w:trHeight w:val="982"/>
        </w:trPr>
        <w:tc>
          <w:tcPr>
            <w:tcW w:w="2518" w:type="dxa"/>
            <w:vAlign w:val="center"/>
          </w:tcPr>
          <w:p w14:paraId="07DDDDC6" w14:textId="77777777" w:rsidR="00C95284" w:rsidRDefault="00C95284" w:rsidP="00E75DBA">
            <w:pPr>
              <w:pStyle w:val="1"/>
            </w:pPr>
            <w:r>
              <w:t>System Operator Legacy Adjustments</w:t>
            </w:r>
          </w:p>
        </w:tc>
        <w:tc>
          <w:tcPr>
            <w:tcW w:w="1731" w:type="dxa"/>
            <w:vAlign w:val="center"/>
          </w:tcPr>
          <w:p w14:paraId="6591B883" w14:textId="77777777" w:rsidR="00C95284" w:rsidRDefault="00C95284" w:rsidP="00E75DBA">
            <w:pPr>
              <w:pStyle w:val="1"/>
            </w:pPr>
            <w:r>
              <w:rPr>
                <w:position w:val="-12"/>
              </w:rPr>
              <w:object w:dxaOrig="890" w:dyaOrig="370" w14:anchorId="5AE3B78E">
                <v:shape id="_x0000_i1034" type="#_x0000_t75" style="width:42.75pt;height:21.75pt" o:ole="">
                  <v:imagedata r:id="rId113" o:title=""/>
                </v:shape>
                <o:OLEObject Type="Embed" ProgID="Equation.3" ShapeID="_x0000_i1034" DrawAspect="Content" ObjectID="_1777893323" r:id="rId114"/>
              </w:object>
            </w:r>
          </w:p>
        </w:tc>
        <w:tc>
          <w:tcPr>
            <w:tcW w:w="766" w:type="dxa"/>
            <w:vAlign w:val="center"/>
          </w:tcPr>
          <w:p w14:paraId="226073A6" w14:textId="77777777" w:rsidR="00C95284" w:rsidRDefault="00C95284" w:rsidP="00E75DBA">
            <w:pPr>
              <w:pStyle w:val="1"/>
              <w:jc w:val="center"/>
            </w:pPr>
            <w:r>
              <w:t>£</w:t>
            </w:r>
          </w:p>
        </w:tc>
        <w:tc>
          <w:tcPr>
            <w:tcW w:w="4401" w:type="dxa"/>
            <w:vAlign w:val="center"/>
          </w:tcPr>
          <w:p w14:paraId="69417D05" w14:textId="77777777" w:rsidR="00C95284" w:rsidRDefault="00C95284" w:rsidP="00E75DBA">
            <w:pPr>
              <w:pStyle w:val="1"/>
              <w:jc w:val="both"/>
            </w:pPr>
            <w:r>
              <w:t xml:space="preserve">As defined in the Transmission Licence calculated for Settlement Day, d </w:t>
            </w:r>
          </w:p>
        </w:tc>
      </w:tr>
      <w:tr w:rsidR="00C95284" w14:paraId="4EEA6C5D" w14:textId="77777777" w:rsidTr="00E75DBA">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00E75DBA">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00E75DBA">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00E75DBA">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00E75DBA">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00E75DBA">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00E75DBA">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00E75DBA">
        <w:trPr>
          <w:trHeight w:val="1257"/>
        </w:trPr>
        <w:tc>
          <w:tcPr>
            <w:tcW w:w="2518" w:type="dxa"/>
            <w:vAlign w:val="center"/>
          </w:tcPr>
          <w:p w14:paraId="3FE6D1BD" w14:textId="77777777" w:rsidR="00C95284" w:rsidRDefault="00C95284" w:rsidP="00E75DBA">
            <w:pPr>
              <w:pStyle w:val="1"/>
            </w:pPr>
            <w:r>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00E75DBA">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77777777" w:rsidR="006A4386" w:rsidRPr="00FC681D" w:rsidRDefault="006A4386" w:rsidP="00CD5631">
      <w:pPr>
        <w:pStyle w:val="Heading1"/>
        <w:rPr>
          <w:strike/>
        </w:rPr>
      </w:pPr>
      <w:bookmarkStart w:id="472" w:name="BSUoSend"/>
      <w:bookmarkEnd w:id="472"/>
    </w:p>
    <w:sectPr w:rsidR="006A4386" w:rsidRPr="00FC681D" w:rsidSect="00B311F1">
      <w:headerReference w:type="even" r:id="rId115"/>
      <w:headerReference w:type="default" r:id="rId116"/>
      <w:footerReference w:type="even" r:id="rId117"/>
      <w:footerReference w:type="default" r:id="rId118"/>
      <w:headerReference w:type="first" r:id="rId119"/>
      <w:footnotePr>
        <w:numRestart w:val="eachPage"/>
      </w:footnotePr>
      <w:pgSz w:w="11906" w:h="16838" w:code="9"/>
      <w:pgMar w:top="1140" w:right="1140" w:bottom="1140" w:left="141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19A96" w14:textId="77777777" w:rsidR="009322EB" w:rsidRDefault="009322EB" w:rsidP="001046D7">
      <w:pPr>
        <w:pStyle w:val="LogoCaption"/>
      </w:pPr>
      <w:r>
        <w:separator/>
      </w:r>
    </w:p>
  </w:endnote>
  <w:endnote w:type="continuationSeparator" w:id="0">
    <w:p w14:paraId="0D0FBE4D" w14:textId="77777777" w:rsidR="009322EB" w:rsidRDefault="009322EB" w:rsidP="001046D7">
      <w:pPr>
        <w:pStyle w:val="LogoCaption"/>
      </w:pPr>
      <w:r>
        <w:continuationSeparator/>
      </w:r>
    </w:p>
  </w:endnote>
  <w:endnote w:type="continuationNotice" w:id="1">
    <w:p w14:paraId="2CB97A2D" w14:textId="77777777" w:rsidR="009322EB" w:rsidRDefault="009322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4B83B535" w:rsidR="00CD5631" w:rsidRDefault="00CD5631">
    <w:pPr>
      <w:pStyle w:val="Footer"/>
    </w:pPr>
    <w:r>
      <w:fldChar w:fldCharType="begin"/>
    </w:r>
    <w:r>
      <w:instrText xml:space="preserve"> DOCPROPERTY "DocID" \* MERGEFORMAT </w:instrText>
    </w:r>
    <w:r>
      <w:fldChar w:fldCharType="separate"/>
    </w:r>
    <w:r w:rsidR="007E5CAE">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EA5E5" w14:textId="7A300B8A" w:rsidR="00CD5631" w:rsidRPr="004D2C72" w:rsidRDefault="00CD5631" w:rsidP="00094C68">
    <w:pPr>
      <w:pStyle w:val="Footer"/>
      <w:jc w:val="right"/>
      <w:rPr>
        <w:rFonts w:ascii="Arial" w:hAnsi="Arial" w:cs="Arial"/>
        <w:sz w:val="18"/>
        <w:szCs w:val="18"/>
      </w:rPr>
    </w:pPr>
    <w:r w:rsidRPr="00C27B78">
      <w:rPr>
        <w:rStyle w:val="PageNumber"/>
        <w:rFonts w:ascii="Arial" w:hAnsi="Arial" w:cs="Arial"/>
        <w:sz w:val="18"/>
        <w:szCs w:val="18"/>
      </w:rPr>
      <w:t xml:space="preserve">Page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PAGE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57</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of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NUMPAGES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150</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w:t>
    </w:r>
    <w:r>
      <w:rPr>
        <w:rStyle w:val="PageNumber"/>
      </w:rPr>
      <w:t xml:space="preserve">                                                </w:t>
    </w:r>
    <w:r w:rsidRPr="004D2C72">
      <w:rPr>
        <w:rFonts w:ascii="Arial" w:hAnsi="Arial" w:cs="Arial"/>
        <w:sz w:val="18"/>
        <w:szCs w:val="18"/>
      </w:rPr>
      <w:t>V</w:t>
    </w:r>
    <w:r w:rsidR="00E72852">
      <w:rPr>
        <w:rFonts w:ascii="Arial" w:hAnsi="Arial" w:cs="Arial"/>
        <w:sz w:val="18"/>
        <w:szCs w:val="18"/>
      </w:rPr>
      <w:t>1.</w:t>
    </w:r>
    <w:r w:rsidR="001103A4">
      <w:rPr>
        <w:rFonts w:ascii="Arial" w:hAnsi="Arial" w:cs="Arial"/>
        <w:sz w:val="18"/>
        <w:szCs w:val="18"/>
      </w:rPr>
      <w:t>4</w:t>
    </w:r>
    <w:r w:rsidR="0069316C">
      <w:rPr>
        <w:rFonts w:ascii="Arial" w:hAnsi="Arial" w:cs="Arial"/>
        <w:sz w:val="18"/>
        <w:szCs w:val="18"/>
      </w:rPr>
      <w:t>1</w:t>
    </w:r>
    <w:r w:rsidR="00D867C6">
      <w:rPr>
        <w:rFonts w:ascii="Arial" w:hAnsi="Arial" w:cs="Arial"/>
        <w:sz w:val="18"/>
        <w:szCs w:val="18"/>
      </w:rPr>
      <w:t>b</w:t>
    </w:r>
    <w:r>
      <w:rPr>
        <w:rFonts w:ascii="Arial" w:hAnsi="Arial" w:cs="Arial"/>
        <w:sz w:val="18"/>
        <w:szCs w:val="18"/>
      </w:rPr>
      <w:t xml:space="preserve"> – </w:t>
    </w:r>
    <w:r w:rsidR="00404699">
      <w:rPr>
        <w:rFonts w:ascii="Arial" w:hAnsi="Arial" w:cs="Arial"/>
        <w:sz w:val="18"/>
        <w:szCs w:val="18"/>
      </w:rPr>
      <w:t>0</w:t>
    </w:r>
    <w:r w:rsidR="00D867C6">
      <w:rPr>
        <w:rFonts w:ascii="Arial" w:hAnsi="Arial" w:cs="Arial"/>
        <w:sz w:val="18"/>
        <w:szCs w:val="18"/>
      </w:rPr>
      <w:t>4</w:t>
    </w:r>
    <w:r w:rsidR="00404699">
      <w:rPr>
        <w:rFonts w:ascii="Arial" w:hAnsi="Arial" w:cs="Arial"/>
        <w:sz w:val="18"/>
        <w:szCs w:val="18"/>
      </w:rPr>
      <w:t xml:space="preserve"> April</w:t>
    </w:r>
    <w:r w:rsidR="00E72852">
      <w:rPr>
        <w:rFonts w:ascii="Arial" w:hAnsi="Arial" w:cs="Arial"/>
        <w:sz w:val="18"/>
        <w:szCs w:val="18"/>
      </w:rPr>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F8DF1" w14:textId="77777777" w:rsidR="009322EB" w:rsidRDefault="009322EB" w:rsidP="001046D7">
      <w:pPr>
        <w:pStyle w:val="LogoCaption"/>
      </w:pPr>
      <w:r>
        <w:separator/>
      </w:r>
    </w:p>
  </w:footnote>
  <w:footnote w:type="continuationSeparator" w:id="0">
    <w:p w14:paraId="7D8DC7C5" w14:textId="77777777" w:rsidR="009322EB" w:rsidRDefault="009322EB" w:rsidP="001046D7">
      <w:pPr>
        <w:pStyle w:val="LogoCaption"/>
      </w:pPr>
      <w:r>
        <w:continuationSeparator/>
      </w:r>
    </w:p>
  </w:footnote>
  <w:footnote w:type="continuationNotice" w:id="1">
    <w:p w14:paraId="00C81C37" w14:textId="77777777" w:rsidR="009322EB" w:rsidRDefault="009322EB"/>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374" w:name="OLE_LINK4"/>
      <w:bookmarkStart w:id="375" w:name="OLE_LINK5"/>
      <w:r w:rsidRPr="00222B22">
        <w:rPr>
          <w:rFonts w:cs="Arial"/>
          <w:sz w:val="18"/>
          <w:szCs w:val="18"/>
        </w:rPr>
        <w:t xml:space="preserve">LDTEC Indicative Block Offer </w:t>
      </w:r>
      <w:bookmarkEnd w:id="374"/>
      <w:bookmarkEnd w:id="375"/>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354"/>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473"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474" w:name="bmkLogoCaptionEven" w:colFirst="0" w:colLast="0"/>
          <w:bookmarkEnd w:id="473"/>
        </w:p>
      </w:tc>
    </w:tr>
    <w:bookmarkEnd w:id="474"/>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A7254" w14:textId="54E1934F" w:rsidR="00CD5631" w:rsidRPr="00F22EB8" w:rsidRDefault="00CD5631">
    <w:pPr>
      <w:pStyle w:val="Header"/>
      <w:rPr>
        <w:rFonts w:ascii="Arial" w:hAnsi="Arial" w:cs="Arial"/>
        <w:sz w:val="18"/>
        <w:szCs w:val="18"/>
      </w:rPr>
    </w:pPr>
    <w:r w:rsidRPr="00F22EB8">
      <w:rPr>
        <w:rFonts w:ascii="Arial" w:hAnsi="Arial" w:cs="Arial"/>
        <w:sz w:val="18"/>
        <w:szCs w:val="18"/>
      </w:rPr>
      <w:t>CUSC v</w:t>
    </w:r>
    <w:r w:rsidR="00162D21">
      <w:rPr>
        <w:rFonts w:ascii="Arial" w:hAnsi="Arial" w:cs="Arial"/>
        <w:sz w:val="18"/>
        <w:szCs w:val="18"/>
      </w:rPr>
      <w:t>1.</w:t>
    </w:r>
    <w:r w:rsidR="001103A4">
      <w:rPr>
        <w:rFonts w:ascii="Arial" w:hAnsi="Arial" w:cs="Arial"/>
        <w:sz w:val="18"/>
        <w:szCs w:val="18"/>
      </w:rPr>
      <w:t>4</w:t>
    </w:r>
    <w:r w:rsidR="0069316C">
      <w:rPr>
        <w:rFonts w:ascii="Arial" w:hAnsi="Arial" w:cs="Arial"/>
        <w:sz w:val="18"/>
        <w:szCs w:val="18"/>
      </w:rPr>
      <w:t>1</w:t>
    </w:r>
    <w:r w:rsidR="00D867C6">
      <w:rPr>
        <w:rFonts w:ascii="Arial" w:hAnsi="Arial" w:cs="Arial"/>
        <w:sz w:val="18"/>
        <w:szCs w:val="18"/>
      </w:rPr>
      <w:t>b</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0" w:type="dxa"/>
      </w:tblCellMar>
      <w:tblLook w:val="0000" w:firstRow="0" w:lastRow="0" w:firstColumn="0" w:lastColumn="0" w:noHBand="0" w:noVBand="0"/>
    </w:tblPr>
    <w:tblGrid>
      <w:gridCol w:w="9354"/>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475"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476" w:name="bmkLogoCaption" w:colFirst="0" w:colLast="0"/>
          <w:bookmarkEnd w:id="475"/>
        </w:p>
      </w:tc>
    </w:tr>
    <w:bookmarkEnd w:id="476"/>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2"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29"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0"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1"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2"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3"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4"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6"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1"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2"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0"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1"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2"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3"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6"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7"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8"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9"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0"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2"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4"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6"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67"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9"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2"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3"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4"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5"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6"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78"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9"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2"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4"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87"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88"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0"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1"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5"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7"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99"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0"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1"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2"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3"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4"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5"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07"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08"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9"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0"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1"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3"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4"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16"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7"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9"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0"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1"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2"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3"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5"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26"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27"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3"/>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2"/>
  </w:num>
  <w:num w:numId="13" w16cid:durableId="2071802399">
    <w:abstractNumId w:val="99"/>
  </w:num>
  <w:num w:numId="14" w16cid:durableId="1717123476">
    <w:abstractNumId w:val="59"/>
  </w:num>
  <w:num w:numId="15" w16cid:durableId="1804423921">
    <w:abstractNumId w:val="90"/>
  </w:num>
  <w:num w:numId="16" w16cid:durableId="222109407">
    <w:abstractNumId w:val="74"/>
  </w:num>
  <w:num w:numId="17" w16cid:durableId="2094357796">
    <w:abstractNumId w:val="10"/>
  </w:num>
  <w:num w:numId="18" w16cid:durableId="1743720666">
    <w:abstractNumId w:val="46"/>
  </w:num>
  <w:num w:numId="19" w16cid:durableId="689529049">
    <w:abstractNumId w:val="79"/>
  </w:num>
  <w:num w:numId="20" w16cid:durableId="1479567228">
    <w:abstractNumId w:val="27"/>
  </w:num>
  <w:num w:numId="21" w16cid:durableId="974681360">
    <w:abstractNumId w:val="37"/>
  </w:num>
  <w:num w:numId="22" w16cid:durableId="2011564590">
    <w:abstractNumId w:val="119"/>
  </w:num>
  <w:num w:numId="23" w16cid:durableId="705788641">
    <w:abstractNumId w:val="110"/>
  </w:num>
  <w:num w:numId="24" w16cid:durableId="738089661">
    <w:abstractNumId w:val="47"/>
  </w:num>
  <w:num w:numId="25" w16cid:durableId="818885184">
    <w:abstractNumId w:val="94"/>
  </w:num>
  <w:num w:numId="26" w16cid:durableId="1342705191">
    <w:abstractNumId w:val="123"/>
  </w:num>
  <w:num w:numId="27" w16cid:durableId="1212688390">
    <w:abstractNumId w:val="84"/>
  </w:num>
  <w:num w:numId="28" w16cid:durableId="2025209318">
    <w:abstractNumId w:val="102"/>
  </w:num>
  <w:num w:numId="29" w16cid:durableId="1116098369">
    <w:abstractNumId w:val="125"/>
  </w:num>
  <w:num w:numId="30" w16cid:durableId="1668022375">
    <w:abstractNumId w:val="44"/>
  </w:num>
  <w:num w:numId="31" w16cid:durableId="1095394850">
    <w:abstractNumId w:val="48"/>
  </w:num>
  <w:num w:numId="32" w16cid:durableId="236868696">
    <w:abstractNumId w:val="121"/>
  </w:num>
  <w:num w:numId="33" w16cid:durableId="1199660472">
    <w:abstractNumId w:val="58"/>
  </w:num>
  <w:num w:numId="34" w16cid:durableId="1562131476">
    <w:abstractNumId w:val="122"/>
  </w:num>
  <w:num w:numId="35" w16cid:durableId="1593783032">
    <w:abstractNumId w:val="39"/>
  </w:num>
  <w:num w:numId="36" w16cid:durableId="1932467391">
    <w:abstractNumId w:val="81"/>
  </w:num>
  <w:num w:numId="37" w16cid:durableId="1825585835">
    <w:abstractNumId w:val="57"/>
  </w:num>
  <w:num w:numId="38" w16cid:durableId="652221816">
    <w:abstractNumId w:val="92"/>
  </w:num>
  <w:num w:numId="39" w16cid:durableId="74860716">
    <w:abstractNumId w:val="101"/>
  </w:num>
  <w:num w:numId="40" w16cid:durableId="394087964">
    <w:abstractNumId w:val="18"/>
  </w:num>
  <w:num w:numId="41" w16cid:durableId="334454382">
    <w:abstractNumId w:val="89"/>
  </w:num>
  <w:num w:numId="42" w16cid:durableId="911429566">
    <w:abstractNumId w:val="52"/>
  </w:num>
  <w:num w:numId="43" w16cid:durableId="1679190630">
    <w:abstractNumId w:val="42"/>
  </w:num>
  <w:num w:numId="44" w16cid:durableId="304820561">
    <w:abstractNumId w:val="78"/>
  </w:num>
  <w:num w:numId="45" w16cid:durableId="141771232">
    <w:abstractNumId w:val="109"/>
  </w:num>
  <w:num w:numId="46" w16cid:durableId="1360278576">
    <w:abstractNumId w:val="15"/>
  </w:num>
  <w:num w:numId="47" w16cid:durableId="834801188">
    <w:abstractNumId w:val="12"/>
  </w:num>
  <w:num w:numId="48" w16cid:durableId="297492059">
    <w:abstractNumId w:val="36"/>
  </w:num>
  <w:num w:numId="49" w16cid:durableId="56363234">
    <w:abstractNumId w:val="93"/>
  </w:num>
  <w:num w:numId="50" w16cid:durableId="1827938530">
    <w:abstractNumId w:val="43"/>
  </w:num>
  <w:num w:numId="51" w16cid:durableId="835192705">
    <w:abstractNumId w:val="87"/>
  </w:num>
  <w:num w:numId="52" w16cid:durableId="1261723885">
    <w:abstractNumId w:val="62"/>
  </w:num>
  <w:num w:numId="53" w16cid:durableId="1162237884">
    <w:abstractNumId w:val="127"/>
  </w:num>
  <w:num w:numId="54" w16cid:durableId="833766499">
    <w:abstractNumId w:val="82"/>
  </w:num>
  <w:num w:numId="55" w16cid:durableId="942301378">
    <w:abstractNumId w:val="76"/>
  </w:num>
  <w:num w:numId="56" w16cid:durableId="1117991261">
    <w:abstractNumId w:val="25"/>
  </w:num>
  <w:num w:numId="57" w16cid:durableId="990256311">
    <w:abstractNumId w:val="115"/>
  </w:num>
  <w:num w:numId="58" w16cid:durableId="1148740566">
    <w:abstractNumId w:val="61"/>
  </w:num>
  <w:num w:numId="59" w16cid:durableId="2141023162">
    <w:abstractNumId w:val="107"/>
  </w:num>
  <w:num w:numId="60" w16cid:durableId="408163391">
    <w:abstractNumId w:val="56"/>
  </w:num>
  <w:num w:numId="61" w16cid:durableId="2093744801">
    <w:abstractNumId w:val="71"/>
  </w:num>
  <w:num w:numId="62" w16cid:durableId="87652595">
    <w:abstractNumId w:val="17"/>
  </w:num>
  <w:num w:numId="63" w16cid:durableId="335770721">
    <w:abstractNumId w:val="60"/>
  </w:num>
  <w:num w:numId="64" w16cid:durableId="123042263">
    <w:abstractNumId w:val="21"/>
  </w:num>
  <w:num w:numId="65" w16cid:durableId="470826849">
    <w:abstractNumId w:val="19"/>
  </w:num>
  <w:num w:numId="66" w16cid:durableId="810556757">
    <w:abstractNumId w:val="24"/>
  </w:num>
  <w:num w:numId="67" w16cid:durableId="1696953868">
    <w:abstractNumId w:val="111"/>
  </w:num>
  <w:num w:numId="68" w16cid:durableId="1570655644">
    <w:abstractNumId w:val="77"/>
  </w:num>
  <w:num w:numId="69" w16cid:durableId="1375809632">
    <w:abstractNumId w:val="50"/>
  </w:num>
  <w:num w:numId="70" w16cid:durableId="2114855525">
    <w:abstractNumId w:val="108"/>
  </w:num>
  <w:num w:numId="71" w16cid:durableId="1608273475">
    <w:abstractNumId w:val="95"/>
  </w:num>
  <w:num w:numId="72" w16cid:durableId="1821463858">
    <w:abstractNumId w:val="22"/>
  </w:num>
  <w:num w:numId="73" w16cid:durableId="1132359222">
    <w:abstractNumId w:val="26"/>
  </w:num>
  <w:num w:numId="74" w16cid:durableId="462238152">
    <w:abstractNumId w:val="68"/>
  </w:num>
  <w:num w:numId="75" w16cid:durableId="56518462">
    <w:abstractNumId w:val="96"/>
  </w:num>
  <w:num w:numId="76" w16cid:durableId="1661079739">
    <w:abstractNumId w:val="69"/>
  </w:num>
  <w:num w:numId="77" w16cid:durableId="1650279771">
    <w:abstractNumId w:val="34"/>
  </w:num>
  <w:num w:numId="78" w16cid:durableId="1618681429">
    <w:abstractNumId w:val="45"/>
  </w:num>
  <w:num w:numId="79" w16cid:durableId="4329660">
    <w:abstractNumId w:val="97"/>
  </w:num>
  <w:num w:numId="80" w16cid:durableId="329065058">
    <w:abstractNumId w:val="118"/>
  </w:num>
  <w:num w:numId="81" w16cid:durableId="371882680">
    <w:abstractNumId w:val="75"/>
  </w:num>
  <w:num w:numId="82" w16cid:durableId="10839006">
    <w:abstractNumId w:val="65"/>
  </w:num>
  <w:num w:numId="83" w16cid:durableId="1920824130">
    <w:abstractNumId w:val="51"/>
  </w:num>
  <w:num w:numId="84" w16cid:durableId="623313609">
    <w:abstractNumId w:val="114"/>
  </w:num>
  <w:num w:numId="85" w16cid:durableId="788816744">
    <w:abstractNumId w:val="91"/>
  </w:num>
  <w:num w:numId="86" w16cid:durableId="1352485846">
    <w:abstractNumId w:val="67"/>
  </w:num>
  <w:num w:numId="87" w16cid:durableId="1413237035">
    <w:abstractNumId w:val="113"/>
  </w:num>
  <w:num w:numId="88" w16cid:durableId="1873180725">
    <w:abstractNumId w:val="53"/>
  </w:num>
  <w:num w:numId="89" w16cid:durableId="31350598">
    <w:abstractNumId w:val="38"/>
  </w:num>
  <w:num w:numId="90" w16cid:durableId="557669809">
    <w:abstractNumId w:val="13"/>
  </w:num>
  <w:num w:numId="91" w16cid:durableId="1510018792">
    <w:abstractNumId w:val="14"/>
  </w:num>
  <w:num w:numId="92" w16cid:durableId="493228684">
    <w:abstractNumId w:val="33"/>
  </w:num>
  <w:num w:numId="93" w16cid:durableId="506677719">
    <w:abstractNumId w:val="124"/>
  </w:num>
  <w:num w:numId="94" w16cid:durableId="1598905189">
    <w:abstractNumId w:val="104"/>
  </w:num>
  <w:num w:numId="95" w16cid:durableId="47769389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6"/>
    <w:lvlOverride w:ilvl="0">
      <w:startOverride w:val="1"/>
    </w:lvlOverride>
    <w:lvlOverride w:ilvl="1"/>
    <w:lvlOverride w:ilvl="2"/>
    <w:lvlOverride w:ilvl="3"/>
    <w:lvlOverride w:ilvl="4"/>
    <w:lvlOverride w:ilvl="5"/>
    <w:lvlOverride w:ilvl="6"/>
    <w:lvlOverride w:ilvl="7"/>
    <w:lvlOverride w:ilvl="8"/>
  </w:num>
  <w:num w:numId="97" w16cid:durableId="5121126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2"/>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28"/>
  </w:num>
  <w:num w:numId="101" w16cid:durableId="1071587397">
    <w:abstractNumId w:val="103"/>
    <w:lvlOverride w:ilvl="0">
      <w:startOverride w:val="1"/>
    </w:lvlOverride>
  </w:num>
  <w:num w:numId="102" w16cid:durableId="292099872">
    <w:abstractNumId w:val="72"/>
    <w:lvlOverride w:ilvl="0">
      <w:startOverride w:val="2"/>
    </w:lvlOverride>
  </w:num>
  <w:num w:numId="103" w16cid:durableId="1254435813">
    <w:abstractNumId w:val="86"/>
    <w:lvlOverride w:ilvl="0">
      <w:startOverride w:val="3"/>
    </w:lvlOverride>
  </w:num>
  <w:num w:numId="104" w16cid:durableId="112723663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1"/>
  </w:num>
  <w:num w:numId="109" w16cid:durableId="1706251565">
    <w:abstractNumId w:val="41"/>
  </w:num>
  <w:num w:numId="110" w16cid:durableId="970206087">
    <w:abstractNumId w:val="120"/>
  </w:num>
  <w:num w:numId="111" w16cid:durableId="1775595339">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6"/>
  </w:num>
  <w:num w:numId="114" w16cid:durableId="712123631">
    <w:abstractNumId w:val="49"/>
  </w:num>
  <w:num w:numId="115" w16cid:durableId="263922419">
    <w:abstractNumId w:val="100"/>
  </w:num>
  <w:num w:numId="116" w16cid:durableId="131907318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88"/>
  </w:num>
  <w:num w:numId="119" w16cid:durableId="1616595295">
    <w:abstractNumId w:val="80"/>
  </w:num>
  <w:num w:numId="120" w16cid:durableId="722295680">
    <w:abstractNumId w:val="54"/>
  </w:num>
  <w:num w:numId="121" w16cid:durableId="1984769303">
    <w:abstractNumId w:val="70"/>
  </w:num>
  <w:num w:numId="122" w16cid:durableId="2107647054">
    <w:abstractNumId w:val="31"/>
  </w:num>
  <w:num w:numId="123" w16cid:durableId="1380737523">
    <w:abstractNumId w:val="23"/>
  </w:num>
  <w:num w:numId="124" w16cid:durableId="1566379448">
    <w:abstractNumId w:val="126"/>
  </w:num>
  <w:num w:numId="125" w16cid:durableId="1656563205">
    <w:abstractNumId w:val="83"/>
  </w:num>
  <w:num w:numId="126" w16cid:durableId="1493257453">
    <w:abstractNumId w:val="66"/>
  </w:num>
  <w:num w:numId="127" w16cid:durableId="2008901480">
    <w:abstractNumId w:val="11"/>
  </w:num>
  <w:num w:numId="128" w16cid:durableId="1795295263">
    <w:abstractNumId w:val="64"/>
  </w:num>
  <w:num w:numId="129" w16cid:durableId="33697932">
    <w:abstractNumId w:val="117"/>
  </w:num>
  <w:num w:numId="130" w16cid:durableId="1650404688">
    <w:abstractNumId w:val="40"/>
  </w:num>
  <w:num w:numId="131" w16cid:durableId="2143233433">
    <w:abstractNumId w:val="98"/>
  </w:num>
  <w:num w:numId="132" w16cid:durableId="919946704">
    <w:abstractNumId w:val="20"/>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trackRevisions/>
  <w:documentProtection w:edit="readOnly" w:enforcement="1" w:cryptProviderType="rsaAES" w:cryptAlgorithmClass="hash" w:cryptAlgorithmType="typeAny" w:cryptAlgorithmSid="14" w:cryptSpinCount="100000" w:hash="eE7mBEsP0g41ic77FuxHV8Wv+Oxr14/TxOUl5GI8xKHW5YEyXFqwYPIUUA1q/lblMUUoT1o8gJ8FS8x5zw/HBA==" w:salt="Wr87wwjAJ1SmqgAv0t+uCg=="/>
  <w:defaultTabStop w:val="720"/>
  <w:characterSpacingControl w:val="doNotCompress"/>
  <w:hdrShapeDefaults>
    <o:shapedefaults v:ext="edit" spidmax="2441">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841"/>
    <w:rsid w:val="000142D3"/>
    <w:rsid w:val="0001527C"/>
    <w:rsid w:val="000154F5"/>
    <w:rsid w:val="00016605"/>
    <w:rsid w:val="00017715"/>
    <w:rsid w:val="00017BE1"/>
    <w:rsid w:val="00020007"/>
    <w:rsid w:val="00020EB4"/>
    <w:rsid w:val="00024B0C"/>
    <w:rsid w:val="000276FD"/>
    <w:rsid w:val="00030743"/>
    <w:rsid w:val="00031E7C"/>
    <w:rsid w:val="00032C95"/>
    <w:rsid w:val="00034153"/>
    <w:rsid w:val="00034387"/>
    <w:rsid w:val="0003584B"/>
    <w:rsid w:val="00040B1E"/>
    <w:rsid w:val="00044A37"/>
    <w:rsid w:val="0004506F"/>
    <w:rsid w:val="000471C6"/>
    <w:rsid w:val="00051F30"/>
    <w:rsid w:val="00052684"/>
    <w:rsid w:val="000540A5"/>
    <w:rsid w:val="0005481E"/>
    <w:rsid w:val="00055182"/>
    <w:rsid w:val="00056367"/>
    <w:rsid w:val="0005639D"/>
    <w:rsid w:val="00061669"/>
    <w:rsid w:val="00061B21"/>
    <w:rsid w:val="00061D6F"/>
    <w:rsid w:val="000651E2"/>
    <w:rsid w:val="00065C12"/>
    <w:rsid w:val="000663B0"/>
    <w:rsid w:val="00070AA7"/>
    <w:rsid w:val="00071797"/>
    <w:rsid w:val="00072371"/>
    <w:rsid w:val="00073C3B"/>
    <w:rsid w:val="00075548"/>
    <w:rsid w:val="00075922"/>
    <w:rsid w:val="00075ED1"/>
    <w:rsid w:val="00076176"/>
    <w:rsid w:val="00080873"/>
    <w:rsid w:val="00081F1C"/>
    <w:rsid w:val="00082F88"/>
    <w:rsid w:val="0008330F"/>
    <w:rsid w:val="00084189"/>
    <w:rsid w:val="000853AA"/>
    <w:rsid w:val="00085C3E"/>
    <w:rsid w:val="00086480"/>
    <w:rsid w:val="00086ADC"/>
    <w:rsid w:val="000909DD"/>
    <w:rsid w:val="00090F85"/>
    <w:rsid w:val="0009105F"/>
    <w:rsid w:val="00092143"/>
    <w:rsid w:val="00093B9A"/>
    <w:rsid w:val="00094004"/>
    <w:rsid w:val="0009434C"/>
    <w:rsid w:val="00094C68"/>
    <w:rsid w:val="00095307"/>
    <w:rsid w:val="00096D2C"/>
    <w:rsid w:val="00097BB1"/>
    <w:rsid w:val="00097CD6"/>
    <w:rsid w:val="000A0DF6"/>
    <w:rsid w:val="000A1611"/>
    <w:rsid w:val="000A1962"/>
    <w:rsid w:val="000A2588"/>
    <w:rsid w:val="000A2998"/>
    <w:rsid w:val="000A2CDE"/>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D036B"/>
    <w:rsid w:val="000D0E2E"/>
    <w:rsid w:val="000D1FBD"/>
    <w:rsid w:val="000D2008"/>
    <w:rsid w:val="000D6BC2"/>
    <w:rsid w:val="000E0440"/>
    <w:rsid w:val="000E0B66"/>
    <w:rsid w:val="000E1689"/>
    <w:rsid w:val="000E1C2E"/>
    <w:rsid w:val="000E32FD"/>
    <w:rsid w:val="000E4799"/>
    <w:rsid w:val="000E5D25"/>
    <w:rsid w:val="000E68CE"/>
    <w:rsid w:val="000E6AD1"/>
    <w:rsid w:val="000F13DA"/>
    <w:rsid w:val="000F71E1"/>
    <w:rsid w:val="00101D61"/>
    <w:rsid w:val="001022F7"/>
    <w:rsid w:val="001028D1"/>
    <w:rsid w:val="00102B50"/>
    <w:rsid w:val="001046D7"/>
    <w:rsid w:val="00104738"/>
    <w:rsid w:val="001048BC"/>
    <w:rsid w:val="00106384"/>
    <w:rsid w:val="00106DEA"/>
    <w:rsid w:val="00107BE4"/>
    <w:rsid w:val="001103A4"/>
    <w:rsid w:val="001108DA"/>
    <w:rsid w:val="0011135F"/>
    <w:rsid w:val="00111E40"/>
    <w:rsid w:val="00111FB6"/>
    <w:rsid w:val="00114FE3"/>
    <w:rsid w:val="00120398"/>
    <w:rsid w:val="00122674"/>
    <w:rsid w:val="00123E50"/>
    <w:rsid w:val="00125177"/>
    <w:rsid w:val="00125F43"/>
    <w:rsid w:val="0012779E"/>
    <w:rsid w:val="00130444"/>
    <w:rsid w:val="00131C05"/>
    <w:rsid w:val="00133479"/>
    <w:rsid w:val="001341C9"/>
    <w:rsid w:val="00134C1E"/>
    <w:rsid w:val="00137774"/>
    <w:rsid w:val="00143668"/>
    <w:rsid w:val="0014378F"/>
    <w:rsid w:val="0014590A"/>
    <w:rsid w:val="00147FF2"/>
    <w:rsid w:val="0015055E"/>
    <w:rsid w:val="0015078D"/>
    <w:rsid w:val="00150C1E"/>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6CFB"/>
    <w:rsid w:val="001802E3"/>
    <w:rsid w:val="00181125"/>
    <w:rsid w:val="0018183A"/>
    <w:rsid w:val="00181C32"/>
    <w:rsid w:val="00181E7B"/>
    <w:rsid w:val="001838D1"/>
    <w:rsid w:val="001860DC"/>
    <w:rsid w:val="00187455"/>
    <w:rsid w:val="00190457"/>
    <w:rsid w:val="001921D3"/>
    <w:rsid w:val="0019332B"/>
    <w:rsid w:val="0019457B"/>
    <w:rsid w:val="00195B72"/>
    <w:rsid w:val="00195BB1"/>
    <w:rsid w:val="00195F66"/>
    <w:rsid w:val="00196F2F"/>
    <w:rsid w:val="001A10C6"/>
    <w:rsid w:val="001A3ADB"/>
    <w:rsid w:val="001A4C0F"/>
    <w:rsid w:val="001A4F04"/>
    <w:rsid w:val="001A53F5"/>
    <w:rsid w:val="001B204F"/>
    <w:rsid w:val="001B3D38"/>
    <w:rsid w:val="001B541C"/>
    <w:rsid w:val="001B5657"/>
    <w:rsid w:val="001B6394"/>
    <w:rsid w:val="001B7106"/>
    <w:rsid w:val="001B748D"/>
    <w:rsid w:val="001B78C0"/>
    <w:rsid w:val="001C0596"/>
    <w:rsid w:val="001C2698"/>
    <w:rsid w:val="001C458A"/>
    <w:rsid w:val="001C6968"/>
    <w:rsid w:val="001C6E36"/>
    <w:rsid w:val="001C7554"/>
    <w:rsid w:val="001D0EAE"/>
    <w:rsid w:val="001D503D"/>
    <w:rsid w:val="001D5592"/>
    <w:rsid w:val="001D5B4E"/>
    <w:rsid w:val="001D7697"/>
    <w:rsid w:val="001E0400"/>
    <w:rsid w:val="001E0E83"/>
    <w:rsid w:val="001E13B4"/>
    <w:rsid w:val="001E180A"/>
    <w:rsid w:val="001E1841"/>
    <w:rsid w:val="001E29AB"/>
    <w:rsid w:val="001E4A1C"/>
    <w:rsid w:val="001F091A"/>
    <w:rsid w:val="001F0FA5"/>
    <w:rsid w:val="001F366D"/>
    <w:rsid w:val="001F4EFF"/>
    <w:rsid w:val="001F59A2"/>
    <w:rsid w:val="001F6798"/>
    <w:rsid w:val="001F6986"/>
    <w:rsid w:val="00200710"/>
    <w:rsid w:val="002012F7"/>
    <w:rsid w:val="002014D6"/>
    <w:rsid w:val="002029B0"/>
    <w:rsid w:val="00204203"/>
    <w:rsid w:val="002052BD"/>
    <w:rsid w:val="002054C7"/>
    <w:rsid w:val="002064B2"/>
    <w:rsid w:val="00207883"/>
    <w:rsid w:val="00210C75"/>
    <w:rsid w:val="00215769"/>
    <w:rsid w:val="00215BA8"/>
    <w:rsid w:val="002164E2"/>
    <w:rsid w:val="00220046"/>
    <w:rsid w:val="0022044D"/>
    <w:rsid w:val="00220C6E"/>
    <w:rsid w:val="00221493"/>
    <w:rsid w:val="0022187C"/>
    <w:rsid w:val="00223151"/>
    <w:rsid w:val="0022315D"/>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533E"/>
    <w:rsid w:val="0025125A"/>
    <w:rsid w:val="00251585"/>
    <w:rsid w:val="002537D9"/>
    <w:rsid w:val="002557D6"/>
    <w:rsid w:val="002573BD"/>
    <w:rsid w:val="00257F38"/>
    <w:rsid w:val="002634CC"/>
    <w:rsid w:val="00263E6A"/>
    <w:rsid w:val="00264240"/>
    <w:rsid w:val="00264B18"/>
    <w:rsid w:val="0026757B"/>
    <w:rsid w:val="00267C3E"/>
    <w:rsid w:val="00270010"/>
    <w:rsid w:val="00271288"/>
    <w:rsid w:val="00271358"/>
    <w:rsid w:val="00271E09"/>
    <w:rsid w:val="0027251C"/>
    <w:rsid w:val="002750A8"/>
    <w:rsid w:val="002756D2"/>
    <w:rsid w:val="00275A72"/>
    <w:rsid w:val="00277DA2"/>
    <w:rsid w:val="00284AF5"/>
    <w:rsid w:val="00290678"/>
    <w:rsid w:val="0029222B"/>
    <w:rsid w:val="002929B6"/>
    <w:rsid w:val="00292F01"/>
    <w:rsid w:val="00292FD3"/>
    <w:rsid w:val="00295939"/>
    <w:rsid w:val="00296B2C"/>
    <w:rsid w:val="002A0453"/>
    <w:rsid w:val="002A0607"/>
    <w:rsid w:val="002A0B00"/>
    <w:rsid w:val="002A176E"/>
    <w:rsid w:val="002A1B08"/>
    <w:rsid w:val="002A2160"/>
    <w:rsid w:val="002A26AF"/>
    <w:rsid w:val="002A4368"/>
    <w:rsid w:val="002A5420"/>
    <w:rsid w:val="002A6AAB"/>
    <w:rsid w:val="002A774A"/>
    <w:rsid w:val="002B0D65"/>
    <w:rsid w:val="002B0EF7"/>
    <w:rsid w:val="002B11CD"/>
    <w:rsid w:val="002B3B7F"/>
    <w:rsid w:val="002B4948"/>
    <w:rsid w:val="002B582D"/>
    <w:rsid w:val="002B6746"/>
    <w:rsid w:val="002B731C"/>
    <w:rsid w:val="002C12B4"/>
    <w:rsid w:val="002C2843"/>
    <w:rsid w:val="002C32C2"/>
    <w:rsid w:val="002C36FF"/>
    <w:rsid w:val="002C41D0"/>
    <w:rsid w:val="002C4529"/>
    <w:rsid w:val="002C5306"/>
    <w:rsid w:val="002C7719"/>
    <w:rsid w:val="002D039F"/>
    <w:rsid w:val="002D24ED"/>
    <w:rsid w:val="002D28A6"/>
    <w:rsid w:val="002D39D2"/>
    <w:rsid w:val="002D401D"/>
    <w:rsid w:val="002D52EC"/>
    <w:rsid w:val="002D6A12"/>
    <w:rsid w:val="002D70D9"/>
    <w:rsid w:val="002D7AF1"/>
    <w:rsid w:val="002E0A87"/>
    <w:rsid w:val="002E2177"/>
    <w:rsid w:val="002E217F"/>
    <w:rsid w:val="002E27B8"/>
    <w:rsid w:val="002E4D34"/>
    <w:rsid w:val="002E7341"/>
    <w:rsid w:val="002F1867"/>
    <w:rsid w:val="002F229A"/>
    <w:rsid w:val="002F2682"/>
    <w:rsid w:val="002F2A99"/>
    <w:rsid w:val="002F3F7D"/>
    <w:rsid w:val="002F52A1"/>
    <w:rsid w:val="0030048A"/>
    <w:rsid w:val="00302E57"/>
    <w:rsid w:val="0030347C"/>
    <w:rsid w:val="00305056"/>
    <w:rsid w:val="00305F7A"/>
    <w:rsid w:val="00306108"/>
    <w:rsid w:val="003115AC"/>
    <w:rsid w:val="003125BD"/>
    <w:rsid w:val="00312C5D"/>
    <w:rsid w:val="00312ECD"/>
    <w:rsid w:val="003133D5"/>
    <w:rsid w:val="0031627A"/>
    <w:rsid w:val="00316591"/>
    <w:rsid w:val="00320E3B"/>
    <w:rsid w:val="00322858"/>
    <w:rsid w:val="00323574"/>
    <w:rsid w:val="00323FA7"/>
    <w:rsid w:val="00325397"/>
    <w:rsid w:val="00325888"/>
    <w:rsid w:val="00325A1E"/>
    <w:rsid w:val="00325B74"/>
    <w:rsid w:val="00331FAC"/>
    <w:rsid w:val="00333C1A"/>
    <w:rsid w:val="00333CCF"/>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50610"/>
    <w:rsid w:val="00350AA3"/>
    <w:rsid w:val="0035245A"/>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D43"/>
    <w:rsid w:val="00382049"/>
    <w:rsid w:val="00383133"/>
    <w:rsid w:val="003834EC"/>
    <w:rsid w:val="003842C9"/>
    <w:rsid w:val="003857B7"/>
    <w:rsid w:val="00386429"/>
    <w:rsid w:val="00391019"/>
    <w:rsid w:val="00391B3A"/>
    <w:rsid w:val="00392BAF"/>
    <w:rsid w:val="003935C2"/>
    <w:rsid w:val="00394757"/>
    <w:rsid w:val="00394817"/>
    <w:rsid w:val="00394FE9"/>
    <w:rsid w:val="00395F98"/>
    <w:rsid w:val="00397427"/>
    <w:rsid w:val="00397CFE"/>
    <w:rsid w:val="003A0CB9"/>
    <w:rsid w:val="003A12C5"/>
    <w:rsid w:val="003A1D6F"/>
    <w:rsid w:val="003A2E7E"/>
    <w:rsid w:val="003A3A2A"/>
    <w:rsid w:val="003A5D94"/>
    <w:rsid w:val="003A66EC"/>
    <w:rsid w:val="003A7185"/>
    <w:rsid w:val="003A74B8"/>
    <w:rsid w:val="003B066B"/>
    <w:rsid w:val="003B0C47"/>
    <w:rsid w:val="003B367B"/>
    <w:rsid w:val="003B412F"/>
    <w:rsid w:val="003B45D4"/>
    <w:rsid w:val="003B4E3F"/>
    <w:rsid w:val="003B5FA2"/>
    <w:rsid w:val="003B6ADC"/>
    <w:rsid w:val="003C0FFC"/>
    <w:rsid w:val="003C11FF"/>
    <w:rsid w:val="003C1558"/>
    <w:rsid w:val="003C1F3F"/>
    <w:rsid w:val="003C372A"/>
    <w:rsid w:val="003C40F8"/>
    <w:rsid w:val="003C5138"/>
    <w:rsid w:val="003D0DCA"/>
    <w:rsid w:val="003D1390"/>
    <w:rsid w:val="003D1763"/>
    <w:rsid w:val="003D20FC"/>
    <w:rsid w:val="003D2A23"/>
    <w:rsid w:val="003D53D0"/>
    <w:rsid w:val="003D5CCF"/>
    <w:rsid w:val="003D6656"/>
    <w:rsid w:val="003D6EF1"/>
    <w:rsid w:val="003E0308"/>
    <w:rsid w:val="003E0B88"/>
    <w:rsid w:val="003E111F"/>
    <w:rsid w:val="003E296E"/>
    <w:rsid w:val="003E2BAA"/>
    <w:rsid w:val="003E2D8A"/>
    <w:rsid w:val="003E5CAA"/>
    <w:rsid w:val="003E63C6"/>
    <w:rsid w:val="003E6CAC"/>
    <w:rsid w:val="003E6EB7"/>
    <w:rsid w:val="003F0AD3"/>
    <w:rsid w:val="003F25F2"/>
    <w:rsid w:val="003F38EB"/>
    <w:rsid w:val="003F5BB4"/>
    <w:rsid w:val="003F789A"/>
    <w:rsid w:val="003F7BED"/>
    <w:rsid w:val="003F7E70"/>
    <w:rsid w:val="004004A5"/>
    <w:rsid w:val="00403178"/>
    <w:rsid w:val="00404699"/>
    <w:rsid w:val="00404A52"/>
    <w:rsid w:val="00405263"/>
    <w:rsid w:val="00406BC7"/>
    <w:rsid w:val="0040724B"/>
    <w:rsid w:val="00407433"/>
    <w:rsid w:val="0040792B"/>
    <w:rsid w:val="00412630"/>
    <w:rsid w:val="00412651"/>
    <w:rsid w:val="004138CB"/>
    <w:rsid w:val="00413FDF"/>
    <w:rsid w:val="00414DBA"/>
    <w:rsid w:val="004166CE"/>
    <w:rsid w:val="004200AB"/>
    <w:rsid w:val="0042125C"/>
    <w:rsid w:val="00421691"/>
    <w:rsid w:val="0042186B"/>
    <w:rsid w:val="00423464"/>
    <w:rsid w:val="00423F50"/>
    <w:rsid w:val="004248A1"/>
    <w:rsid w:val="004248BD"/>
    <w:rsid w:val="004300B2"/>
    <w:rsid w:val="00431122"/>
    <w:rsid w:val="00432074"/>
    <w:rsid w:val="004325A6"/>
    <w:rsid w:val="00434CF7"/>
    <w:rsid w:val="00436045"/>
    <w:rsid w:val="004414AE"/>
    <w:rsid w:val="00444C17"/>
    <w:rsid w:val="00445ACF"/>
    <w:rsid w:val="004473D1"/>
    <w:rsid w:val="00447ADB"/>
    <w:rsid w:val="00452493"/>
    <w:rsid w:val="004533CD"/>
    <w:rsid w:val="0045707F"/>
    <w:rsid w:val="004573B7"/>
    <w:rsid w:val="00460ACC"/>
    <w:rsid w:val="00461271"/>
    <w:rsid w:val="004633BA"/>
    <w:rsid w:val="00465617"/>
    <w:rsid w:val="00465E2B"/>
    <w:rsid w:val="00466EF2"/>
    <w:rsid w:val="004678E9"/>
    <w:rsid w:val="00467B48"/>
    <w:rsid w:val="0047010D"/>
    <w:rsid w:val="00471666"/>
    <w:rsid w:val="00471C36"/>
    <w:rsid w:val="00471DFA"/>
    <w:rsid w:val="00475DC1"/>
    <w:rsid w:val="00476BC2"/>
    <w:rsid w:val="00477EDD"/>
    <w:rsid w:val="0048055F"/>
    <w:rsid w:val="00481157"/>
    <w:rsid w:val="0048210A"/>
    <w:rsid w:val="00482A53"/>
    <w:rsid w:val="00482EF5"/>
    <w:rsid w:val="00483C56"/>
    <w:rsid w:val="004872A4"/>
    <w:rsid w:val="00490DB2"/>
    <w:rsid w:val="00491670"/>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41C8"/>
    <w:rsid w:val="004B43B1"/>
    <w:rsid w:val="004B49FC"/>
    <w:rsid w:val="004B4EBF"/>
    <w:rsid w:val="004B5F93"/>
    <w:rsid w:val="004B79B6"/>
    <w:rsid w:val="004C0A17"/>
    <w:rsid w:val="004C263D"/>
    <w:rsid w:val="004C27AA"/>
    <w:rsid w:val="004C3870"/>
    <w:rsid w:val="004C5F40"/>
    <w:rsid w:val="004C6079"/>
    <w:rsid w:val="004D1492"/>
    <w:rsid w:val="004D2270"/>
    <w:rsid w:val="004D3E10"/>
    <w:rsid w:val="004D3E99"/>
    <w:rsid w:val="004D456F"/>
    <w:rsid w:val="004D5049"/>
    <w:rsid w:val="004D5BDE"/>
    <w:rsid w:val="004D64D4"/>
    <w:rsid w:val="004D7893"/>
    <w:rsid w:val="004E050C"/>
    <w:rsid w:val="004E14D5"/>
    <w:rsid w:val="004E2007"/>
    <w:rsid w:val="004E2792"/>
    <w:rsid w:val="004E4BB0"/>
    <w:rsid w:val="004E4D0B"/>
    <w:rsid w:val="004E6767"/>
    <w:rsid w:val="004F04BE"/>
    <w:rsid w:val="004F0744"/>
    <w:rsid w:val="004F0D7B"/>
    <w:rsid w:val="004F1D20"/>
    <w:rsid w:val="004F224B"/>
    <w:rsid w:val="004F2ECC"/>
    <w:rsid w:val="004F4D8C"/>
    <w:rsid w:val="004F4E43"/>
    <w:rsid w:val="004F6CD4"/>
    <w:rsid w:val="00500B9F"/>
    <w:rsid w:val="0050245B"/>
    <w:rsid w:val="005041A8"/>
    <w:rsid w:val="005044E0"/>
    <w:rsid w:val="00505BFE"/>
    <w:rsid w:val="00506025"/>
    <w:rsid w:val="005062B9"/>
    <w:rsid w:val="005065B4"/>
    <w:rsid w:val="00506BD8"/>
    <w:rsid w:val="0051009C"/>
    <w:rsid w:val="00510332"/>
    <w:rsid w:val="00511C82"/>
    <w:rsid w:val="005136DF"/>
    <w:rsid w:val="00513C11"/>
    <w:rsid w:val="0051434E"/>
    <w:rsid w:val="005144F7"/>
    <w:rsid w:val="00516792"/>
    <w:rsid w:val="00516986"/>
    <w:rsid w:val="00517153"/>
    <w:rsid w:val="00517921"/>
    <w:rsid w:val="00517D22"/>
    <w:rsid w:val="0052118D"/>
    <w:rsid w:val="005215B8"/>
    <w:rsid w:val="005227B6"/>
    <w:rsid w:val="00527073"/>
    <w:rsid w:val="00530B59"/>
    <w:rsid w:val="00530DCB"/>
    <w:rsid w:val="0053373B"/>
    <w:rsid w:val="00535658"/>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6B6D"/>
    <w:rsid w:val="0055729B"/>
    <w:rsid w:val="00560643"/>
    <w:rsid w:val="00560A61"/>
    <w:rsid w:val="005629FC"/>
    <w:rsid w:val="00562EA5"/>
    <w:rsid w:val="00563069"/>
    <w:rsid w:val="00563B70"/>
    <w:rsid w:val="00564D03"/>
    <w:rsid w:val="00570612"/>
    <w:rsid w:val="0057184C"/>
    <w:rsid w:val="00574926"/>
    <w:rsid w:val="00575253"/>
    <w:rsid w:val="00575BE1"/>
    <w:rsid w:val="005760BD"/>
    <w:rsid w:val="00576D2E"/>
    <w:rsid w:val="005804AC"/>
    <w:rsid w:val="005807B0"/>
    <w:rsid w:val="00583592"/>
    <w:rsid w:val="00584370"/>
    <w:rsid w:val="00584CA2"/>
    <w:rsid w:val="005861D2"/>
    <w:rsid w:val="00586A0C"/>
    <w:rsid w:val="00587248"/>
    <w:rsid w:val="0058733E"/>
    <w:rsid w:val="00587C69"/>
    <w:rsid w:val="00591582"/>
    <w:rsid w:val="00592E3C"/>
    <w:rsid w:val="005955A7"/>
    <w:rsid w:val="005957C5"/>
    <w:rsid w:val="00597054"/>
    <w:rsid w:val="005A0BF8"/>
    <w:rsid w:val="005A2CC7"/>
    <w:rsid w:val="005A2CD8"/>
    <w:rsid w:val="005A2EEF"/>
    <w:rsid w:val="005A4338"/>
    <w:rsid w:val="005A4381"/>
    <w:rsid w:val="005A509C"/>
    <w:rsid w:val="005A5B3D"/>
    <w:rsid w:val="005A5FAA"/>
    <w:rsid w:val="005A6027"/>
    <w:rsid w:val="005A7248"/>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A32"/>
    <w:rsid w:val="005D4BD5"/>
    <w:rsid w:val="005D65CB"/>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603A8D"/>
    <w:rsid w:val="00605222"/>
    <w:rsid w:val="00605D50"/>
    <w:rsid w:val="00605EEB"/>
    <w:rsid w:val="00606811"/>
    <w:rsid w:val="00606B4B"/>
    <w:rsid w:val="00607624"/>
    <w:rsid w:val="00607DD1"/>
    <w:rsid w:val="00613037"/>
    <w:rsid w:val="006135CA"/>
    <w:rsid w:val="00616202"/>
    <w:rsid w:val="00616497"/>
    <w:rsid w:val="00620899"/>
    <w:rsid w:val="00621CFF"/>
    <w:rsid w:val="006224F9"/>
    <w:rsid w:val="00623401"/>
    <w:rsid w:val="00626F3D"/>
    <w:rsid w:val="00626FF4"/>
    <w:rsid w:val="006314E9"/>
    <w:rsid w:val="00633166"/>
    <w:rsid w:val="0063593C"/>
    <w:rsid w:val="00635A0F"/>
    <w:rsid w:val="00636937"/>
    <w:rsid w:val="00636B4B"/>
    <w:rsid w:val="00637448"/>
    <w:rsid w:val="00637B81"/>
    <w:rsid w:val="00642013"/>
    <w:rsid w:val="006442BB"/>
    <w:rsid w:val="006451A9"/>
    <w:rsid w:val="00645EEE"/>
    <w:rsid w:val="00647393"/>
    <w:rsid w:val="00647551"/>
    <w:rsid w:val="006500AC"/>
    <w:rsid w:val="00651050"/>
    <w:rsid w:val="00651FE5"/>
    <w:rsid w:val="00652DF9"/>
    <w:rsid w:val="00653116"/>
    <w:rsid w:val="006540F7"/>
    <w:rsid w:val="00655C86"/>
    <w:rsid w:val="00661A29"/>
    <w:rsid w:val="00661D12"/>
    <w:rsid w:val="0066360B"/>
    <w:rsid w:val="00663813"/>
    <w:rsid w:val="006661FE"/>
    <w:rsid w:val="00670075"/>
    <w:rsid w:val="006719F9"/>
    <w:rsid w:val="0067236C"/>
    <w:rsid w:val="00672ACD"/>
    <w:rsid w:val="00673260"/>
    <w:rsid w:val="00673402"/>
    <w:rsid w:val="006734D7"/>
    <w:rsid w:val="00673787"/>
    <w:rsid w:val="00674102"/>
    <w:rsid w:val="0067469E"/>
    <w:rsid w:val="00674903"/>
    <w:rsid w:val="006765D4"/>
    <w:rsid w:val="00677152"/>
    <w:rsid w:val="00677E2A"/>
    <w:rsid w:val="00680E92"/>
    <w:rsid w:val="006810D2"/>
    <w:rsid w:val="00681F2C"/>
    <w:rsid w:val="006823C2"/>
    <w:rsid w:val="00682F27"/>
    <w:rsid w:val="00683DC5"/>
    <w:rsid w:val="00685546"/>
    <w:rsid w:val="006900E0"/>
    <w:rsid w:val="00690503"/>
    <w:rsid w:val="0069316C"/>
    <w:rsid w:val="00693B79"/>
    <w:rsid w:val="006945A8"/>
    <w:rsid w:val="006946B3"/>
    <w:rsid w:val="006958D2"/>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863"/>
    <w:rsid w:val="006B4C0B"/>
    <w:rsid w:val="006B5D12"/>
    <w:rsid w:val="006B6B42"/>
    <w:rsid w:val="006C16EF"/>
    <w:rsid w:val="006C2F95"/>
    <w:rsid w:val="006C4E6E"/>
    <w:rsid w:val="006C5B63"/>
    <w:rsid w:val="006C6A17"/>
    <w:rsid w:val="006C71FC"/>
    <w:rsid w:val="006C7CB4"/>
    <w:rsid w:val="006D045D"/>
    <w:rsid w:val="006D35AB"/>
    <w:rsid w:val="006D51F0"/>
    <w:rsid w:val="006D5F93"/>
    <w:rsid w:val="006D63A4"/>
    <w:rsid w:val="006D65EA"/>
    <w:rsid w:val="006D6A4F"/>
    <w:rsid w:val="006D6A9B"/>
    <w:rsid w:val="006D73E1"/>
    <w:rsid w:val="006D7D4C"/>
    <w:rsid w:val="006D7DFA"/>
    <w:rsid w:val="006E0226"/>
    <w:rsid w:val="006E26F4"/>
    <w:rsid w:val="006E32EF"/>
    <w:rsid w:val="006E3D1B"/>
    <w:rsid w:val="006E5985"/>
    <w:rsid w:val="006E5C35"/>
    <w:rsid w:val="006F0386"/>
    <w:rsid w:val="006F079A"/>
    <w:rsid w:val="006F14BF"/>
    <w:rsid w:val="006F30B6"/>
    <w:rsid w:val="006F358C"/>
    <w:rsid w:val="006F3C14"/>
    <w:rsid w:val="006F5408"/>
    <w:rsid w:val="006F60A4"/>
    <w:rsid w:val="006F6E25"/>
    <w:rsid w:val="006F724B"/>
    <w:rsid w:val="006F73F1"/>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1036"/>
    <w:rsid w:val="0072207D"/>
    <w:rsid w:val="0072325E"/>
    <w:rsid w:val="007256FB"/>
    <w:rsid w:val="0072601A"/>
    <w:rsid w:val="00726A1A"/>
    <w:rsid w:val="0072701C"/>
    <w:rsid w:val="00727508"/>
    <w:rsid w:val="00730189"/>
    <w:rsid w:val="007308B1"/>
    <w:rsid w:val="00731A49"/>
    <w:rsid w:val="007359BF"/>
    <w:rsid w:val="0073635E"/>
    <w:rsid w:val="0073672A"/>
    <w:rsid w:val="00736E6F"/>
    <w:rsid w:val="00742A6F"/>
    <w:rsid w:val="007444C1"/>
    <w:rsid w:val="00744A2D"/>
    <w:rsid w:val="00744C93"/>
    <w:rsid w:val="00746685"/>
    <w:rsid w:val="007466E5"/>
    <w:rsid w:val="00746ACE"/>
    <w:rsid w:val="0074786A"/>
    <w:rsid w:val="007478CA"/>
    <w:rsid w:val="00750515"/>
    <w:rsid w:val="00752EF9"/>
    <w:rsid w:val="00754363"/>
    <w:rsid w:val="00755045"/>
    <w:rsid w:val="007554C5"/>
    <w:rsid w:val="0075582A"/>
    <w:rsid w:val="007567C6"/>
    <w:rsid w:val="00756F23"/>
    <w:rsid w:val="00757191"/>
    <w:rsid w:val="00760BF4"/>
    <w:rsid w:val="00761DDD"/>
    <w:rsid w:val="007629DF"/>
    <w:rsid w:val="007633D6"/>
    <w:rsid w:val="007665A2"/>
    <w:rsid w:val="0076689C"/>
    <w:rsid w:val="00771769"/>
    <w:rsid w:val="00777514"/>
    <w:rsid w:val="00777549"/>
    <w:rsid w:val="0077794D"/>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738F"/>
    <w:rsid w:val="007C1506"/>
    <w:rsid w:val="007C1D2F"/>
    <w:rsid w:val="007C2603"/>
    <w:rsid w:val="007C291F"/>
    <w:rsid w:val="007C5811"/>
    <w:rsid w:val="007C720F"/>
    <w:rsid w:val="007C72D9"/>
    <w:rsid w:val="007C79D4"/>
    <w:rsid w:val="007D0CB1"/>
    <w:rsid w:val="007D12A4"/>
    <w:rsid w:val="007D2726"/>
    <w:rsid w:val="007D27B2"/>
    <w:rsid w:val="007D4C51"/>
    <w:rsid w:val="007D4E26"/>
    <w:rsid w:val="007D57C6"/>
    <w:rsid w:val="007D60DE"/>
    <w:rsid w:val="007D63D6"/>
    <w:rsid w:val="007D6DDD"/>
    <w:rsid w:val="007D756E"/>
    <w:rsid w:val="007E0B4D"/>
    <w:rsid w:val="007E0B98"/>
    <w:rsid w:val="007E1149"/>
    <w:rsid w:val="007E1397"/>
    <w:rsid w:val="007E1464"/>
    <w:rsid w:val="007E24B0"/>
    <w:rsid w:val="007E2ED4"/>
    <w:rsid w:val="007E2F78"/>
    <w:rsid w:val="007E3371"/>
    <w:rsid w:val="007E41E1"/>
    <w:rsid w:val="007E41F3"/>
    <w:rsid w:val="007E5CAE"/>
    <w:rsid w:val="007E6F6B"/>
    <w:rsid w:val="007E7977"/>
    <w:rsid w:val="007E7A4C"/>
    <w:rsid w:val="007E7CA7"/>
    <w:rsid w:val="007F24E9"/>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208A2"/>
    <w:rsid w:val="0082217D"/>
    <w:rsid w:val="00822EF2"/>
    <w:rsid w:val="00823644"/>
    <w:rsid w:val="00823C31"/>
    <w:rsid w:val="00824A12"/>
    <w:rsid w:val="0082585E"/>
    <w:rsid w:val="00825F9A"/>
    <w:rsid w:val="008262A6"/>
    <w:rsid w:val="00827319"/>
    <w:rsid w:val="00830A2F"/>
    <w:rsid w:val="00831722"/>
    <w:rsid w:val="008354F9"/>
    <w:rsid w:val="008379FB"/>
    <w:rsid w:val="008402D2"/>
    <w:rsid w:val="00842051"/>
    <w:rsid w:val="008426A8"/>
    <w:rsid w:val="008430AA"/>
    <w:rsid w:val="00843205"/>
    <w:rsid w:val="0084619F"/>
    <w:rsid w:val="00846E2C"/>
    <w:rsid w:val="0084710D"/>
    <w:rsid w:val="00847558"/>
    <w:rsid w:val="00847D54"/>
    <w:rsid w:val="00847D60"/>
    <w:rsid w:val="00847F65"/>
    <w:rsid w:val="008500C2"/>
    <w:rsid w:val="008508EA"/>
    <w:rsid w:val="008531E0"/>
    <w:rsid w:val="00853210"/>
    <w:rsid w:val="008533CE"/>
    <w:rsid w:val="00853AFE"/>
    <w:rsid w:val="00856517"/>
    <w:rsid w:val="008578BF"/>
    <w:rsid w:val="00857FA3"/>
    <w:rsid w:val="00860DFC"/>
    <w:rsid w:val="00863BCC"/>
    <w:rsid w:val="008660F3"/>
    <w:rsid w:val="00866553"/>
    <w:rsid w:val="008670B8"/>
    <w:rsid w:val="00867CAD"/>
    <w:rsid w:val="00867F74"/>
    <w:rsid w:val="00870007"/>
    <w:rsid w:val="00871D19"/>
    <w:rsid w:val="008739C8"/>
    <w:rsid w:val="0087436C"/>
    <w:rsid w:val="00875CE5"/>
    <w:rsid w:val="008771C1"/>
    <w:rsid w:val="00877C18"/>
    <w:rsid w:val="0088097C"/>
    <w:rsid w:val="00880C9B"/>
    <w:rsid w:val="0088314C"/>
    <w:rsid w:val="0088682A"/>
    <w:rsid w:val="00887323"/>
    <w:rsid w:val="00890F74"/>
    <w:rsid w:val="00891782"/>
    <w:rsid w:val="00891D82"/>
    <w:rsid w:val="008944F9"/>
    <w:rsid w:val="0089492D"/>
    <w:rsid w:val="008958D0"/>
    <w:rsid w:val="008A12ED"/>
    <w:rsid w:val="008A34B1"/>
    <w:rsid w:val="008A41B4"/>
    <w:rsid w:val="008A4333"/>
    <w:rsid w:val="008A52EF"/>
    <w:rsid w:val="008A5980"/>
    <w:rsid w:val="008A5EFE"/>
    <w:rsid w:val="008A757A"/>
    <w:rsid w:val="008A7917"/>
    <w:rsid w:val="008B0F3B"/>
    <w:rsid w:val="008B1237"/>
    <w:rsid w:val="008B145C"/>
    <w:rsid w:val="008B23C8"/>
    <w:rsid w:val="008B31AB"/>
    <w:rsid w:val="008B3985"/>
    <w:rsid w:val="008B51C1"/>
    <w:rsid w:val="008B6E7E"/>
    <w:rsid w:val="008B78A2"/>
    <w:rsid w:val="008B7A92"/>
    <w:rsid w:val="008B7CE8"/>
    <w:rsid w:val="008C2077"/>
    <w:rsid w:val="008C2E33"/>
    <w:rsid w:val="008C48A2"/>
    <w:rsid w:val="008C6418"/>
    <w:rsid w:val="008C753D"/>
    <w:rsid w:val="008C75D2"/>
    <w:rsid w:val="008C7849"/>
    <w:rsid w:val="008C7930"/>
    <w:rsid w:val="008D0C0A"/>
    <w:rsid w:val="008D221F"/>
    <w:rsid w:val="008D32D0"/>
    <w:rsid w:val="008D35CC"/>
    <w:rsid w:val="008D452B"/>
    <w:rsid w:val="008D4C3D"/>
    <w:rsid w:val="008D4EB3"/>
    <w:rsid w:val="008D6696"/>
    <w:rsid w:val="008D6F81"/>
    <w:rsid w:val="008E0D97"/>
    <w:rsid w:val="008E187F"/>
    <w:rsid w:val="008E4447"/>
    <w:rsid w:val="008E4E8F"/>
    <w:rsid w:val="008E6787"/>
    <w:rsid w:val="008E7C49"/>
    <w:rsid w:val="008F0093"/>
    <w:rsid w:val="008F1FAC"/>
    <w:rsid w:val="008F30A4"/>
    <w:rsid w:val="008F35CD"/>
    <w:rsid w:val="008F4104"/>
    <w:rsid w:val="008F4A77"/>
    <w:rsid w:val="008F6753"/>
    <w:rsid w:val="008F6EB5"/>
    <w:rsid w:val="008F7950"/>
    <w:rsid w:val="008F7F8E"/>
    <w:rsid w:val="00900219"/>
    <w:rsid w:val="00901074"/>
    <w:rsid w:val="009016A7"/>
    <w:rsid w:val="00905501"/>
    <w:rsid w:val="0090584A"/>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33EF"/>
    <w:rsid w:val="009255AE"/>
    <w:rsid w:val="00926FF8"/>
    <w:rsid w:val="00927287"/>
    <w:rsid w:val="00927A79"/>
    <w:rsid w:val="009322EB"/>
    <w:rsid w:val="00932331"/>
    <w:rsid w:val="0093242F"/>
    <w:rsid w:val="009333B0"/>
    <w:rsid w:val="0093365D"/>
    <w:rsid w:val="00934D82"/>
    <w:rsid w:val="00936BA0"/>
    <w:rsid w:val="009400D7"/>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62C9"/>
    <w:rsid w:val="009566C8"/>
    <w:rsid w:val="00961D29"/>
    <w:rsid w:val="00962C1D"/>
    <w:rsid w:val="0096393D"/>
    <w:rsid w:val="00963ACF"/>
    <w:rsid w:val="009703D8"/>
    <w:rsid w:val="00970793"/>
    <w:rsid w:val="0097267F"/>
    <w:rsid w:val="00972B2F"/>
    <w:rsid w:val="00972D89"/>
    <w:rsid w:val="00972EE1"/>
    <w:rsid w:val="00974630"/>
    <w:rsid w:val="00975DD3"/>
    <w:rsid w:val="00977DA6"/>
    <w:rsid w:val="0098033A"/>
    <w:rsid w:val="009806F4"/>
    <w:rsid w:val="00981346"/>
    <w:rsid w:val="00981555"/>
    <w:rsid w:val="009824D9"/>
    <w:rsid w:val="00983E71"/>
    <w:rsid w:val="00985C6F"/>
    <w:rsid w:val="009908E5"/>
    <w:rsid w:val="00990C38"/>
    <w:rsid w:val="00991D0A"/>
    <w:rsid w:val="009A3C7E"/>
    <w:rsid w:val="009A41B8"/>
    <w:rsid w:val="009A444A"/>
    <w:rsid w:val="009A4588"/>
    <w:rsid w:val="009A4AC7"/>
    <w:rsid w:val="009A50FC"/>
    <w:rsid w:val="009A6CCE"/>
    <w:rsid w:val="009B0384"/>
    <w:rsid w:val="009B0B2F"/>
    <w:rsid w:val="009B125F"/>
    <w:rsid w:val="009B20C8"/>
    <w:rsid w:val="009B2BC9"/>
    <w:rsid w:val="009B35AF"/>
    <w:rsid w:val="009B4836"/>
    <w:rsid w:val="009B4B15"/>
    <w:rsid w:val="009B58DA"/>
    <w:rsid w:val="009C02D4"/>
    <w:rsid w:val="009C155B"/>
    <w:rsid w:val="009C285C"/>
    <w:rsid w:val="009C31FE"/>
    <w:rsid w:val="009C34F8"/>
    <w:rsid w:val="009C3D34"/>
    <w:rsid w:val="009C40B8"/>
    <w:rsid w:val="009C44B5"/>
    <w:rsid w:val="009C5308"/>
    <w:rsid w:val="009C7DC2"/>
    <w:rsid w:val="009D09FB"/>
    <w:rsid w:val="009D0A5F"/>
    <w:rsid w:val="009D228C"/>
    <w:rsid w:val="009D2C92"/>
    <w:rsid w:val="009D34CE"/>
    <w:rsid w:val="009D4692"/>
    <w:rsid w:val="009D46C1"/>
    <w:rsid w:val="009D5398"/>
    <w:rsid w:val="009D712C"/>
    <w:rsid w:val="009D7CF2"/>
    <w:rsid w:val="009E34FC"/>
    <w:rsid w:val="009E3C4D"/>
    <w:rsid w:val="009E3D5B"/>
    <w:rsid w:val="009E4396"/>
    <w:rsid w:val="009E58D0"/>
    <w:rsid w:val="009E6C12"/>
    <w:rsid w:val="009F03CF"/>
    <w:rsid w:val="009F0DBB"/>
    <w:rsid w:val="009F2C1F"/>
    <w:rsid w:val="009F4C43"/>
    <w:rsid w:val="009F5B7D"/>
    <w:rsid w:val="009F6F05"/>
    <w:rsid w:val="00A01346"/>
    <w:rsid w:val="00A01A20"/>
    <w:rsid w:val="00A02E8D"/>
    <w:rsid w:val="00A04371"/>
    <w:rsid w:val="00A0723F"/>
    <w:rsid w:val="00A0735F"/>
    <w:rsid w:val="00A104FD"/>
    <w:rsid w:val="00A12DA3"/>
    <w:rsid w:val="00A13C24"/>
    <w:rsid w:val="00A13C3F"/>
    <w:rsid w:val="00A159A2"/>
    <w:rsid w:val="00A1624B"/>
    <w:rsid w:val="00A17F95"/>
    <w:rsid w:val="00A23B0B"/>
    <w:rsid w:val="00A243CF"/>
    <w:rsid w:val="00A25FAC"/>
    <w:rsid w:val="00A260E8"/>
    <w:rsid w:val="00A269BB"/>
    <w:rsid w:val="00A26D6E"/>
    <w:rsid w:val="00A26EBA"/>
    <w:rsid w:val="00A27AD2"/>
    <w:rsid w:val="00A30D36"/>
    <w:rsid w:val="00A31C25"/>
    <w:rsid w:val="00A3322B"/>
    <w:rsid w:val="00A33404"/>
    <w:rsid w:val="00A37E34"/>
    <w:rsid w:val="00A408E8"/>
    <w:rsid w:val="00A425F0"/>
    <w:rsid w:val="00A426A8"/>
    <w:rsid w:val="00A43A74"/>
    <w:rsid w:val="00A43F37"/>
    <w:rsid w:val="00A444C4"/>
    <w:rsid w:val="00A44A14"/>
    <w:rsid w:val="00A4556B"/>
    <w:rsid w:val="00A460EA"/>
    <w:rsid w:val="00A477A1"/>
    <w:rsid w:val="00A51DF5"/>
    <w:rsid w:val="00A524A5"/>
    <w:rsid w:val="00A54327"/>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709C9"/>
    <w:rsid w:val="00A71D21"/>
    <w:rsid w:val="00A71D47"/>
    <w:rsid w:val="00A720A3"/>
    <w:rsid w:val="00A72E77"/>
    <w:rsid w:val="00A74B44"/>
    <w:rsid w:val="00A750AE"/>
    <w:rsid w:val="00A75760"/>
    <w:rsid w:val="00A75F73"/>
    <w:rsid w:val="00A76523"/>
    <w:rsid w:val="00A76831"/>
    <w:rsid w:val="00A77828"/>
    <w:rsid w:val="00A77D51"/>
    <w:rsid w:val="00A810E9"/>
    <w:rsid w:val="00A81E49"/>
    <w:rsid w:val="00A82DAC"/>
    <w:rsid w:val="00A8384D"/>
    <w:rsid w:val="00A8473F"/>
    <w:rsid w:val="00A847AE"/>
    <w:rsid w:val="00A84FFC"/>
    <w:rsid w:val="00A90B24"/>
    <w:rsid w:val="00A92058"/>
    <w:rsid w:val="00A93C4B"/>
    <w:rsid w:val="00A941B0"/>
    <w:rsid w:val="00A9606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23EB"/>
    <w:rsid w:val="00AC3C64"/>
    <w:rsid w:val="00AC468B"/>
    <w:rsid w:val="00AC540E"/>
    <w:rsid w:val="00AC5EAC"/>
    <w:rsid w:val="00AC600E"/>
    <w:rsid w:val="00AC618F"/>
    <w:rsid w:val="00AC6D3D"/>
    <w:rsid w:val="00AD258C"/>
    <w:rsid w:val="00AD36CF"/>
    <w:rsid w:val="00AD424E"/>
    <w:rsid w:val="00AD44F8"/>
    <w:rsid w:val="00AD4D0F"/>
    <w:rsid w:val="00AD5284"/>
    <w:rsid w:val="00AD53F5"/>
    <w:rsid w:val="00AD54A3"/>
    <w:rsid w:val="00AD78B6"/>
    <w:rsid w:val="00AE2264"/>
    <w:rsid w:val="00AE31B3"/>
    <w:rsid w:val="00AE4625"/>
    <w:rsid w:val="00AE51DF"/>
    <w:rsid w:val="00AE5F8B"/>
    <w:rsid w:val="00AE6ECD"/>
    <w:rsid w:val="00AE7CD0"/>
    <w:rsid w:val="00AF0A3B"/>
    <w:rsid w:val="00AF317E"/>
    <w:rsid w:val="00AF3362"/>
    <w:rsid w:val="00AF5AA5"/>
    <w:rsid w:val="00AF6E2A"/>
    <w:rsid w:val="00AF7A03"/>
    <w:rsid w:val="00B01557"/>
    <w:rsid w:val="00B03AD7"/>
    <w:rsid w:val="00B03C57"/>
    <w:rsid w:val="00B0633C"/>
    <w:rsid w:val="00B0688E"/>
    <w:rsid w:val="00B12F97"/>
    <w:rsid w:val="00B13104"/>
    <w:rsid w:val="00B14F6D"/>
    <w:rsid w:val="00B16789"/>
    <w:rsid w:val="00B167F9"/>
    <w:rsid w:val="00B168C5"/>
    <w:rsid w:val="00B17E9C"/>
    <w:rsid w:val="00B25B32"/>
    <w:rsid w:val="00B2673A"/>
    <w:rsid w:val="00B26FB0"/>
    <w:rsid w:val="00B30064"/>
    <w:rsid w:val="00B30701"/>
    <w:rsid w:val="00B311F1"/>
    <w:rsid w:val="00B31A9B"/>
    <w:rsid w:val="00B32C59"/>
    <w:rsid w:val="00B32DAE"/>
    <w:rsid w:val="00B37C80"/>
    <w:rsid w:val="00B40480"/>
    <w:rsid w:val="00B409AA"/>
    <w:rsid w:val="00B422BA"/>
    <w:rsid w:val="00B43C4C"/>
    <w:rsid w:val="00B44DF1"/>
    <w:rsid w:val="00B45820"/>
    <w:rsid w:val="00B458A9"/>
    <w:rsid w:val="00B460F0"/>
    <w:rsid w:val="00B47149"/>
    <w:rsid w:val="00B47185"/>
    <w:rsid w:val="00B50E8D"/>
    <w:rsid w:val="00B53537"/>
    <w:rsid w:val="00B55928"/>
    <w:rsid w:val="00B56030"/>
    <w:rsid w:val="00B565EB"/>
    <w:rsid w:val="00B578B9"/>
    <w:rsid w:val="00B57BEB"/>
    <w:rsid w:val="00B57C5E"/>
    <w:rsid w:val="00B57E67"/>
    <w:rsid w:val="00B620E6"/>
    <w:rsid w:val="00B62160"/>
    <w:rsid w:val="00B6524B"/>
    <w:rsid w:val="00B66869"/>
    <w:rsid w:val="00B676A0"/>
    <w:rsid w:val="00B67876"/>
    <w:rsid w:val="00B706FA"/>
    <w:rsid w:val="00B7155A"/>
    <w:rsid w:val="00B7295F"/>
    <w:rsid w:val="00B72EB2"/>
    <w:rsid w:val="00B735F7"/>
    <w:rsid w:val="00B73601"/>
    <w:rsid w:val="00B74EA0"/>
    <w:rsid w:val="00B779B8"/>
    <w:rsid w:val="00B80E7C"/>
    <w:rsid w:val="00B81469"/>
    <w:rsid w:val="00B81F3E"/>
    <w:rsid w:val="00B82C43"/>
    <w:rsid w:val="00B84041"/>
    <w:rsid w:val="00B84A56"/>
    <w:rsid w:val="00B90109"/>
    <w:rsid w:val="00B91015"/>
    <w:rsid w:val="00B91556"/>
    <w:rsid w:val="00B9211E"/>
    <w:rsid w:val="00B92D94"/>
    <w:rsid w:val="00B948D2"/>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3764"/>
    <w:rsid w:val="00BD47AE"/>
    <w:rsid w:val="00BD5A63"/>
    <w:rsid w:val="00BD5DCC"/>
    <w:rsid w:val="00BD6D7B"/>
    <w:rsid w:val="00BD7639"/>
    <w:rsid w:val="00BE09DE"/>
    <w:rsid w:val="00BE1EF5"/>
    <w:rsid w:val="00BE2F6D"/>
    <w:rsid w:val="00BE42E7"/>
    <w:rsid w:val="00BE5093"/>
    <w:rsid w:val="00BE6DB9"/>
    <w:rsid w:val="00BF05C0"/>
    <w:rsid w:val="00BF1F3C"/>
    <w:rsid w:val="00BF2359"/>
    <w:rsid w:val="00BF295A"/>
    <w:rsid w:val="00BF45BE"/>
    <w:rsid w:val="00BF4F42"/>
    <w:rsid w:val="00BF5410"/>
    <w:rsid w:val="00BF5E0F"/>
    <w:rsid w:val="00BF7A56"/>
    <w:rsid w:val="00BF7FFC"/>
    <w:rsid w:val="00C01B3E"/>
    <w:rsid w:val="00C035E1"/>
    <w:rsid w:val="00C05812"/>
    <w:rsid w:val="00C05D48"/>
    <w:rsid w:val="00C06DA3"/>
    <w:rsid w:val="00C1000D"/>
    <w:rsid w:val="00C112D5"/>
    <w:rsid w:val="00C14B15"/>
    <w:rsid w:val="00C15DAC"/>
    <w:rsid w:val="00C160D8"/>
    <w:rsid w:val="00C161D6"/>
    <w:rsid w:val="00C16FF6"/>
    <w:rsid w:val="00C2170F"/>
    <w:rsid w:val="00C2737D"/>
    <w:rsid w:val="00C27B78"/>
    <w:rsid w:val="00C33349"/>
    <w:rsid w:val="00C33BCE"/>
    <w:rsid w:val="00C341CB"/>
    <w:rsid w:val="00C3439A"/>
    <w:rsid w:val="00C34419"/>
    <w:rsid w:val="00C3462C"/>
    <w:rsid w:val="00C358C6"/>
    <w:rsid w:val="00C403C3"/>
    <w:rsid w:val="00C41580"/>
    <w:rsid w:val="00C41A51"/>
    <w:rsid w:val="00C41DDA"/>
    <w:rsid w:val="00C41DFE"/>
    <w:rsid w:val="00C4433A"/>
    <w:rsid w:val="00C44C55"/>
    <w:rsid w:val="00C46BF0"/>
    <w:rsid w:val="00C47792"/>
    <w:rsid w:val="00C479F5"/>
    <w:rsid w:val="00C52A02"/>
    <w:rsid w:val="00C5375F"/>
    <w:rsid w:val="00C53AE4"/>
    <w:rsid w:val="00C55213"/>
    <w:rsid w:val="00C5521A"/>
    <w:rsid w:val="00C55CFA"/>
    <w:rsid w:val="00C6295C"/>
    <w:rsid w:val="00C62E57"/>
    <w:rsid w:val="00C638C8"/>
    <w:rsid w:val="00C717A1"/>
    <w:rsid w:val="00C7182F"/>
    <w:rsid w:val="00C72253"/>
    <w:rsid w:val="00C74036"/>
    <w:rsid w:val="00C74B1C"/>
    <w:rsid w:val="00C75AE8"/>
    <w:rsid w:val="00C77E4E"/>
    <w:rsid w:val="00C806F5"/>
    <w:rsid w:val="00C81A86"/>
    <w:rsid w:val="00C821B6"/>
    <w:rsid w:val="00C837D0"/>
    <w:rsid w:val="00C83E55"/>
    <w:rsid w:val="00C8502A"/>
    <w:rsid w:val="00C874D4"/>
    <w:rsid w:val="00C9180B"/>
    <w:rsid w:val="00C919C3"/>
    <w:rsid w:val="00C92B3A"/>
    <w:rsid w:val="00C93FFD"/>
    <w:rsid w:val="00C95284"/>
    <w:rsid w:val="00C97A30"/>
    <w:rsid w:val="00CA36A5"/>
    <w:rsid w:val="00CA3D82"/>
    <w:rsid w:val="00CA55B8"/>
    <w:rsid w:val="00CA5D21"/>
    <w:rsid w:val="00CA6350"/>
    <w:rsid w:val="00CA7CF6"/>
    <w:rsid w:val="00CB05E6"/>
    <w:rsid w:val="00CB3D58"/>
    <w:rsid w:val="00CB53F1"/>
    <w:rsid w:val="00CB7B9C"/>
    <w:rsid w:val="00CC06E2"/>
    <w:rsid w:val="00CC3A5E"/>
    <w:rsid w:val="00CC434B"/>
    <w:rsid w:val="00CC504D"/>
    <w:rsid w:val="00CC6B05"/>
    <w:rsid w:val="00CC75ED"/>
    <w:rsid w:val="00CC788D"/>
    <w:rsid w:val="00CC7FD9"/>
    <w:rsid w:val="00CD2194"/>
    <w:rsid w:val="00CD2281"/>
    <w:rsid w:val="00CD249E"/>
    <w:rsid w:val="00CD34B2"/>
    <w:rsid w:val="00CD51DF"/>
    <w:rsid w:val="00CD5631"/>
    <w:rsid w:val="00CD7EAE"/>
    <w:rsid w:val="00CE1445"/>
    <w:rsid w:val="00CE215C"/>
    <w:rsid w:val="00CE27F0"/>
    <w:rsid w:val="00CE525F"/>
    <w:rsid w:val="00CE5BF7"/>
    <w:rsid w:val="00CE6664"/>
    <w:rsid w:val="00CE6D0E"/>
    <w:rsid w:val="00CF0DEA"/>
    <w:rsid w:val="00CF1034"/>
    <w:rsid w:val="00CF2825"/>
    <w:rsid w:val="00CF2AE8"/>
    <w:rsid w:val="00CF4FA2"/>
    <w:rsid w:val="00CF59CE"/>
    <w:rsid w:val="00D00ABB"/>
    <w:rsid w:val="00D0569D"/>
    <w:rsid w:val="00D0594A"/>
    <w:rsid w:val="00D05C06"/>
    <w:rsid w:val="00D06B38"/>
    <w:rsid w:val="00D06EF8"/>
    <w:rsid w:val="00D070C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2E1C"/>
    <w:rsid w:val="00D33473"/>
    <w:rsid w:val="00D3349D"/>
    <w:rsid w:val="00D34926"/>
    <w:rsid w:val="00D350EA"/>
    <w:rsid w:val="00D35D10"/>
    <w:rsid w:val="00D37344"/>
    <w:rsid w:val="00D37423"/>
    <w:rsid w:val="00D37EB1"/>
    <w:rsid w:val="00D37F43"/>
    <w:rsid w:val="00D406CB"/>
    <w:rsid w:val="00D40AA4"/>
    <w:rsid w:val="00D41B33"/>
    <w:rsid w:val="00D444F4"/>
    <w:rsid w:val="00D448EC"/>
    <w:rsid w:val="00D44C2B"/>
    <w:rsid w:val="00D44C32"/>
    <w:rsid w:val="00D463A2"/>
    <w:rsid w:val="00D476DC"/>
    <w:rsid w:val="00D53C08"/>
    <w:rsid w:val="00D547BD"/>
    <w:rsid w:val="00D55123"/>
    <w:rsid w:val="00D55BCA"/>
    <w:rsid w:val="00D600D2"/>
    <w:rsid w:val="00D60ED8"/>
    <w:rsid w:val="00D61777"/>
    <w:rsid w:val="00D62C23"/>
    <w:rsid w:val="00D630B8"/>
    <w:rsid w:val="00D63717"/>
    <w:rsid w:val="00D66087"/>
    <w:rsid w:val="00D70E63"/>
    <w:rsid w:val="00D71BE4"/>
    <w:rsid w:val="00D75582"/>
    <w:rsid w:val="00D766F8"/>
    <w:rsid w:val="00D774A6"/>
    <w:rsid w:val="00D867C6"/>
    <w:rsid w:val="00D870CB"/>
    <w:rsid w:val="00D87CAD"/>
    <w:rsid w:val="00D87E3C"/>
    <w:rsid w:val="00D91593"/>
    <w:rsid w:val="00D93FD2"/>
    <w:rsid w:val="00D947D7"/>
    <w:rsid w:val="00D96BFD"/>
    <w:rsid w:val="00DA19F8"/>
    <w:rsid w:val="00DB08DB"/>
    <w:rsid w:val="00DB0E0F"/>
    <w:rsid w:val="00DB41F6"/>
    <w:rsid w:val="00DC0E17"/>
    <w:rsid w:val="00DC2B49"/>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E092B"/>
    <w:rsid w:val="00DE0A84"/>
    <w:rsid w:val="00DE0FF5"/>
    <w:rsid w:val="00DE1547"/>
    <w:rsid w:val="00DE185B"/>
    <w:rsid w:val="00DE1CFA"/>
    <w:rsid w:val="00DE3079"/>
    <w:rsid w:val="00DE3D5D"/>
    <w:rsid w:val="00DE4067"/>
    <w:rsid w:val="00DE54BC"/>
    <w:rsid w:val="00DE5581"/>
    <w:rsid w:val="00DE56D4"/>
    <w:rsid w:val="00DE5778"/>
    <w:rsid w:val="00DE7A5F"/>
    <w:rsid w:val="00DF086A"/>
    <w:rsid w:val="00DF0B75"/>
    <w:rsid w:val="00DF4BD8"/>
    <w:rsid w:val="00DF5B3C"/>
    <w:rsid w:val="00DF62E1"/>
    <w:rsid w:val="00DF66F2"/>
    <w:rsid w:val="00E0016A"/>
    <w:rsid w:val="00E010AE"/>
    <w:rsid w:val="00E015A6"/>
    <w:rsid w:val="00E01D0C"/>
    <w:rsid w:val="00E02B41"/>
    <w:rsid w:val="00E047CA"/>
    <w:rsid w:val="00E04FDF"/>
    <w:rsid w:val="00E10235"/>
    <w:rsid w:val="00E1024D"/>
    <w:rsid w:val="00E10A34"/>
    <w:rsid w:val="00E10A94"/>
    <w:rsid w:val="00E12D83"/>
    <w:rsid w:val="00E142D7"/>
    <w:rsid w:val="00E15CC6"/>
    <w:rsid w:val="00E16D8D"/>
    <w:rsid w:val="00E17023"/>
    <w:rsid w:val="00E211CA"/>
    <w:rsid w:val="00E21F32"/>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3EE8"/>
    <w:rsid w:val="00E54B26"/>
    <w:rsid w:val="00E554C1"/>
    <w:rsid w:val="00E60CFB"/>
    <w:rsid w:val="00E61701"/>
    <w:rsid w:val="00E622C1"/>
    <w:rsid w:val="00E62FF1"/>
    <w:rsid w:val="00E70FED"/>
    <w:rsid w:val="00E7116D"/>
    <w:rsid w:val="00E71EB2"/>
    <w:rsid w:val="00E72575"/>
    <w:rsid w:val="00E72852"/>
    <w:rsid w:val="00E72991"/>
    <w:rsid w:val="00E73491"/>
    <w:rsid w:val="00E73CBD"/>
    <w:rsid w:val="00E74741"/>
    <w:rsid w:val="00E74CDC"/>
    <w:rsid w:val="00E754B3"/>
    <w:rsid w:val="00E759D5"/>
    <w:rsid w:val="00E75DBA"/>
    <w:rsid w:val="00E80315"/>
    <w:rsid w:val="00E85F3A"/>
    <w:rsid w:val="00E90061"/>
    <w:rsid w:val="00E91C82"/>
    <w:rsid w:val="00E9580B"/>
    <w:rsid w:val="00EA0845"/>
    <w:rsid w:val="00EA1182"/>
    <w:rsid w:val="00EA233F"/>
    <w:rsid w:val="00EA23C8"/>
    <w:rsid w:val="00EA3272"/>
    <w:rsid w:val="00EA4AB9"/>
    <w:rsid w:val="00EA4C8C"/>
    <w:rsid w:val="00EA4CFC"/>
    <w:rsid w:val="00EA701B"/>
    <w:rsid w:val="00EB0565"/>
    <w:rsid w:val="00EB0F4D"/>
    <w:rsid w:val="00EB17A0"/>
    <w:rsid w:val="00EB1F51"/>
    <w:rsid w:val="00EB3CC4"/>
    <w:rsid w:val="00EB45DF"/>
    <w:rsid w:val="00EB52A8"/>
    <w:rsid w:val="00EB7AB8"/>
    <w:rsid w:val="00EC1AE5"/>
    <w:rsid w:val="00EC2488"/>
    <w:rsid w:val="00EC2B2C"/>
    <w:rsid w:val="00EC3304"/>
    <w:rsid w:val="00EC41FE"/>
    <w:rsid w:val="00EC4667"/>
    <w:rsid w:val="00EC4C9C"/>
    <w:rsid w:val="00EC5051"/>
    <w:rsid w:val="00EC58DC"/>
    <w:rsid w:val="00EC6107"/>
    <w:rsid w:val="00EC63B4"/>
    <w:rsid w:val="00EC7A06"/>
    <w:rsid w:val="00EC7FF0"/>
    <w:rsid w:val="00ED025F"/>
    <w:rsid w:val="00ED287D"/>
    <w:rsid w:val="00ED3B0C"/>
    <w:rsid w:val="00ED453A"/>
    <w:rsid w:val="00ED6012"/>
    <w:rsid w:val="00ED732D"/>
    <w:rsid w:val="00ED7932"/>
    <w:rsid w:val="00EE0723"/>
    <w:rsid w:val="00EE0B9F"/>
    <w:rsid w:val="00EE1A26"/>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3AA9"/>
    <w:rsid w:val="00F04573"/>
    <w:rsid w:val="00F077FC"/>
    <w:rsid w:val="00F10ECF"/>
    <w:rsid w:val="00F1129E"/>
    <w:rsid w:val="00F113C3"/>
    <w:rsid w:val="00F130CD"/>
    <w:rsid w:val="00F13DFF"/>
    <w:rsid w:val="00F15344"/>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5C2C"/>
    <w:rsid w:val="00F4692E"/>
    <w:rsid w:val="00F473ED"/>
    <w:rsid w:val="00F503D2"/>
    <w:rsid w:val="00F504C5"/>
    <w:rsid w:val="00F50EF8"/>
    <w:rsid w:val="00F517DF"/>
    <w:rsid w:val="00F51AF2"/>
    <w:rsid w:val="00F51B78"/>
    <w:rsid w:val="00F53A23"/>
    <w:rsid w:val="00F55994"/>
    <w:rsid w:val="00F567F6"/>
    <w:rsid w:val="00F570C9"/>
    <w:rsid w:val="00F571CE"/>
    <w:rsid w:val="00F60387"/>
    <w:rsid w:val="00F611AB"/>
    <w:rsid w:val="00F61A2D"/>
    <w:rsid w:val="00F63D25"/>
    <w:rsid w:val="00F6692C"/>
    <w:rsid w:val="00F67229"/>
    <w:rsid w:val="00F679B5"/>
    <w:rsid w:val="00F71176"/>
    <w:rsid w:val="00F72006"/>
    <w:rsid w:val="00F75086"/>
    <w:rsid w:val="00F802C0"/>
    <w:rsid w:val="00F816B6"/>
    <w:rsid w:val="00F84AFD"/>
    <w:rsid w:val="00F84FEB"/>
    <w:rsid w:val="00F857FC"/>
    <w:rsid w:val="00F90F1F"/>
    <w:rsid w:val="00F93404"/>
    <w:rsid w:val="00F934A1"/>
    <w:rsid w:val="00F93B38"/>
    <w:rsid w:val="00F94E02"/>
    <w:rsid w:val="00F96061"/>
    <w:rsid w:val="00F965F1"/>
    <w:rsid w:val="00F9675C"/>
    <w:rsid w:val="00FA3CB9"/>
    <w:rsid w:val="00FA4C1B"/>
    <w:rsid w:val="00FA5582"/>
    <w:rsid w:val="00FA700B"/>
    <w:rsid w:val="00FA7F65"/>
    <w:rsid w:val="00FB06A6"/>
    <w:rsid w:val="00FB26F9"/>
    <w:rsid w:val="00FB3088"/>
    <w:rsid w:val="00FB332F"/>
    <w:rsid w:val="00FB596B"/>
    <w:rsid w:val="00FB7522"/>
    <w:rsid w:val="00FB7C95"/>
    <w:rsid w:val="00FC0225"/>
    <w:rsid w:val="00FC06A6"/>
    <w:rsid w:val="00FC26A3"/>
    <w:rsid w:val="00FC411B"/>
    <w:rsid w:val="00FC5CF1"/>
    <w:rsid w:val="00FC681D"/>
    <w:rsid w:val="00FC6E66"/>
    <w:rsid w:val="00FD4D58"/>
    <w:rsid w:val="00FD5479"/>
    <w:rsid w:val="00FD7575"/>
    <w:rsid w:val="00FD7A82"/>
    <w:rsid w:val="00FD7F84"/>
    <w:rsid w:val="00FE033C"/>
    <w:rsid w:val="00FE1561"/>
    <w:rsid w:val="00FE1D97"/>
    <w:rsid w:val="00FE209D"/>
    <w:rsid w:val="00FE224B"/>
    <w:rsid w:val="00FE3C7A"/>
    <w:rsid w:val="00FE4289"/>
    <w:rsid w:val="00FE4A4D"/>
    <w:rsid w:val="00FE4FD7"/>
    <w:rsid w:val="00FE7D64"/>
    <w:rsid w:val="00FF152E"/>
    <w:rsid w:val="00FF4DFF"/>
    <w:rsid w:val="00FF6069"/>
    <w:rsid w:val="00FF64E9"/>
    <w:rsid w:val="00FF69D9"/>
    <w:rsid w:val="00FF6F52"/>
    <w:rsid w:val="00FF777E"/>
    <w:rsid w:val="00FF7BCA"/>
    <w:rsid w:val="215D4A0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41">
      <o:colormru v:ext="edit" colors="#f8f8f8"/>
    </o:shapedefaults>
    <o:shapelayout v:ext="edit">
      <o:idmap v:ext="edit" data="2"/>
    </o:shapelayout>
  </w:shapeDefaults>
  <w:decimalSymbol w:val="."/>
  <w:listSeparator w:val=","/>
  <w14:docId w14:val="3C420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link w:val="TitleChar"/>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customStyle="1" w:styleId="TitleChar">
    <w:name w:val="Title Char"/>
    <w:basedOn w:val="DefaultParagraphFont"/>
    <w:link w:val="Title"/>
    <w:rsid w:val="006958D2"/>
    <w:rPr>
      <w:rFonts w:cs="Arial"/>
      <w:b/>
      <w:bCs/>
      <w:kern w:val="28"/>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117" Type="http://schemas.openxmlformats.org/officeDocument/2006/relationships/footer" Target="footer1.xml"/><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0.wmf"/><Relationship Id="rId89" Type="http://schemas.openxmlformats.org/officeDocument/2006/relationships/oleObject" Target="embeddings/oleObject4.bin"/><Relationship Id="rId112" Type="http://schemas.openxmlformats.org/officeDocument/2006/relationships/oleObject" Target="embeddings/oleObject8.bin"/><Relationship Id="rId16" Type="http://schemas.openxmlformats.org/officeDocument/2006/relationships/image" Target="media/image4.emf"/><Relationship Id="rId107" Type="http://schemas.openxmlformats.org/officeDocument/2006/relationships/image" Target="media/image86.png"/><Relationship Id="rId11" Type="http://schemas.openxmlformats.org/officeDocument/2006/relationships/footnotes" Target="footnotes.xml"/><Relationship Id="rId32" Type="http://schemas.openxmlformats.org/officeDocument/2006/relationships/image" Target="media/image20.wmf"/><Relationship Id="rId37" Type="http://schemas.openxmlformats.org/officeDocument/2006/relationships/image" Target="media/image25.wmf"/><Relationship Id="rId53" Type="http://schemas.openxmlformats.org/officeDocument/2006/relationships/image" Target="media/image41.wmf"/><Relationship Id="rId58" Type="http://schemas.openxmlformats.org/officeDocument/2006/relationships/image" Target="media/image46.wmf"/><Relationship Id="rId74" Type="http://schemas.openxmlformats.org/officeDocument/2006/relationships/image" Target="media/image62.wmf"/><Relationship Id="rId79" Type="http://schemas.openxmlformats.org/officeDocument/2006/relationships/image" Target="media/image66.png"/><Relationship Id="rId102" Type="http://schemas.openxmlformats.org/officeDocument/2006/relationships/image" Target="media/image83.wmf"/><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3.wmf"/><Relationship Id="rId95" Type="http://schemas.openxmlformats.org/officeDocument/2006/relationships/image" Target="media/image76.png"/><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image" Target="media/image81.wmf"/><Relationship Id="rId105" Type="http://schemas.openxmlformats.org/officeDocument/2006/relationships/image" Target="media/image85.wmf"/><Relationship Id="rId113" Type="http://schemas.openxmlformats.org/officeDocument/2006/relationships/image" Target="media/image90.wmf"/><Relationship Id="rId118" Type="http://schemas.openxmlformats.org/officeDocument/2006/relationships/footer" Target="footer2.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wmf"/><Relationship Id="rId80" Type="http://schemas.openxmlformats.org/officeDocument/2006/relationships/image" Target="media/image67.wmf"/><Relationship Id="rId85" Type="http://schemas.openxmlformats.org/officeDocument/2006/relationships/oleObject" Target="embeddings/oleObject2.bin"/><Relationship Id="rId93" Type="http://schemas.openxmlformats.org/officeDocument/2006/relationships/oleObject" Target="embeddings/oleObject6.bin"/><Relationship Id="rId98" Type="http://schemas.openxmlformats.org/officeDocument/2006/relationships/image" Target="media/image79.wmf"/><Relationship Id="rId12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image" Target="media/image84.wmf"/><Relationship Id="rId108" Type="http://schemas.openxmlformats.org/officeDocument/2006/relationships/image" Target="media/image87.wmf"/><Relationship Id="rId116" Type="http://schemas.openxmlformats.org/officeDocument/2006/relationships/header" Target="header2.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image" Target="media/image63.png"/><Relationship Id="rId83" Type="http://schemas.openxmlformats.org/officeDocument/2006/relationships/oleObject" Target="embeddings/oleObject1.bin"/><Relationship Id="rId88" Type="http://schemas.openxmlformats.org/officeDocument/2006/relationships/image" Target="media/image72.wmf"/><Relationship Id="rId91" Type="http://schemas.openxmlformats.org/officeDocument/2006/relationships/oleObject" Target="embeddings/oleObject5.bin"/><Relationship Id="rId96" Type="http://schemas.openxmlformats.org/officeDocument/2006/relationships/image" Target="media/image77.png"/><Relationship Id="rId111" Type="http://schemas.openxmlformats.org/officeDocument/2006/relationships/image" Target="media/image89.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openxmlformats.org/officeDocument/2006/relationships/oleObject" Target="embeddings/Microsoft_Visio_2003-2010_Drawing.vsd"/><Relationship Id="rId114" Type="http://schemas.openxmlformats.org/officeDocument/2006/relationships/oleObject" Target="embeddings/oleObject9.bin"/><Relationship Id="rId119" Type="http://schemas.openxmlformats.org/officeDocument/2006/relationships/header" Target="header3.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png"/><Relationship Id="rId78" Type="http://schemas.openxmlformats.org/officeDocument/2006/relationships/image" Target="media/image65.wmf"/><Relationship Id="rId81" Type="http://schemas.openxmlformats.org/officeDocument/2006/relationships/image" Target="media/image68.wmf"/><Relationship Id="rId86" Type="http://schemas.openxmlformats.org/officeDocument/2006/relationships/image" Target="media/image71.wmf"/><Relationship Id="rId94" Type="http://schemas.openxmlformats.org/officeDocument/2006/relationships/image" Target="media/image75.png"/><Relationship Id="rId99" Type="http://schemas.openxmlformats.org/officeDocument/2006/relationships/image" Target="media/image80.wmf"/><Relationship Id="rId101" Type="http://schemas.openxmlformats.org/officeDocument/2006/relationships/image" Target="media/image82.wmf"/><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109" Type="http://schemas.openxmlformats.org/officeDocument/2006/relationships/image" Target="media/image88.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chart" Target="charts/chart1.xml"/><Relationship Id="rId97" Type="http://schemas.openxmlformats.org/officeDocument/2006/relationships/image" Target="media/image78.wmf"/><Relationship Id="rId104" Type="http://schemas.openxmlformats.org/officeDocument/2006/relationships/hyperlink" Target="file://C:\Users\urmi.mistry\AppData\Local\Microsoft\Windows\AppData\Local\Microsoft\Windows\Temporary%20Internet%20Files\AppData\Roaming\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Documents%20and%20Settings\bali.virk\Local%20Settings\bali.virk\Local%20Settings\Temporary%20Internet%20Files\Local%20Settings\Temporary%20Internet%20Files\OLK6E8\worked%20example%204.xls" TargetMode="External"/><Relationship Id="rId120" Type="http://schemas.openxmlformats.org/officeDocument/2006/relationships/fontTable" Target="fontTable.xml"/><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4.wmf"/><Relationship Id="rId2" Type="http://schemas.openxmlformats.org/officeDocument/2006/relationships/customXml" Target="../customXml/item2.xml"/><Relationship Id="rId29" Type="http://schemas.openxmlformats.org/officeDocument/2006/relationships/image" Target="media/image17.png"/><Relationship Id="rId24" Type="http://schemas.openxmlformats.org/officeDocument/2006/relationships/image" Target="media/image12.wmf"/><Relationship Id="rId40" Type="http://schemas.openxmlformats.org/officeDocument/2006/relationships/image" Target="media/image28.wmf"/><Relationship Id="rId45" Type="http://schemas.openxmlformats.org/officeDocument/2006/relationships/image" Target="media/image33.wmf"/><Relationship Id="rId66" Type="http://schemas.openxmlformats.org/officeDocument/2006/relationships/image" Target="media/image54.wmf"/><Relationship Id="rId87" Type="http://schemas.openxmlformats.org/officeDocument/2006/relationships/oleObject" Target="embeddings/oleObject3.bin"/><Relationship Id="rId110" Type="http://schemas.openxmlformats.org/officeDocument/2006/relationships/oleObject" Target="embeddings/oleObject7.bin"/><Relationship Id="rId115"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4.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5.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866332ee975951abfc3431b0cf29dab3">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06790c66151fc7b3068cabd2b234a90e"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sisl xmlns:xsi="http://www.w3.org/2001/XMLSchema-instance" xmlns:xsd="http://www.w3.org/2001/XMLSchema" xmlns="http://www.boldonjames.com/2008/01/sie/internal/label" sislVersion="0" policy="973096ae-7329-4b3b-9368-47aeba6959e1"/>
</file>

<file path=customXml/itemProps1.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2.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3.xml><?xml version="1.0" encoding="utf-8"?>
<ds:datastoreItem xmlns:ds="http://schemas.openxmlformats.org/officeDocument/2006/customXml" ds:itemID="{1388839A-3007-4153-A994-593C3F716B90}">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4.xml><?xml version="1.0" encoding="utf-8"?>
<ds:datastoreItem xmlns:ds="http://schemas.openxmlformats.org/officeDocument/2006/customXml" ds:itemID="{73174AC9-19D2-4651-BECE-15F80D782ABC}">
  <ds:schemaRefs>
    <ds:schemaRef ds:uri="http://www.imanage.com/work/xmlschema"/>
  </ds:schemaRefs>
</ds:datastoreItem>
</file>

<file path=customXml/itemProps5.xml><?xml version="1.0" encoding="utf-8"?>
<ds:datastoreItem xmlns:ds="http://schemas.openxmlformats.org/officeDocument/2006/customXml" ds:itemID="{23D8E651-4DA8-47B9-9B84-4C6CB702BC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45198</Words>
  <Characters>257630</Characters>
  <Application>Microsoft Office Word</Application>
  <DocSecurity>8</DocSecurity>
  <Lines>2146</Lines>
  <Paragraphs>604</Paragraphs>
  <ScaleCrop>false</ScaleCrop>
  <LinksUpToDate>false</LinksUpToDate>
  <CharactersWithSpaces>302224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14 - Charging Methodologies V1.41 01 April 2024 2024 CMP337_CMP338.pdf</dc:title>
  <dc:subject/>
  <dc:creator/>
  <cp:keywords/>
  <dc:description/>
  <cp:lastModifiedBy/>
  <cp:revision>1</cp:revision>
  <dcterms:created xsi:type="dcterms:W3CDTF">2024-05-22T13:04:00Z</dcterms:created>
  <dcterms:modified xsi:type="dcterms:W3CDTF">2024-05-22T13:28:00Z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